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281C5" w14:textId="77777777" w:rsidR="00074CE5" w:rsidRDefault="00074CE5" w:rsidP="00074CE5">
      <w:pPr>
        <w:spacing w:after="20" w:line="240" w:lineRule="auto"/>
        <w:jc w:val="right"/>
        <w:rPr>
          <w:rFonts w:ascii="Times New Roman" w:hAnsi="Times New Roman" w:cs="Times New Roman"/>
          <w:sz w:val="24"/>
          <w:szCs w:val="24"/>
        </w:rPr>
      </w:pPr>
      <w:r w:rsidRPr="00D9113A">
        <w:rPr>
          <w:rFonts w:ascii="Times New Roman" w:hAnsi="Times New Roman" w:cs="Times New Roman"/>
          <w:sz w:val="24"/>
          <w:szCs w:val="24"/>
        </w:rPr>
        <w:t>EELNÕU</w:t>
      </w:r>
      <w:r>
        <w:rPr>
          <w:rFonts w:ascii="Times New Roman" w:hAnsi="Times New Roman" w:cs="Times New Roman"/>
          <w:sz w:val="24"/>
          <w:szCs w:val="24"/>
        </w:rPr>
        <w:t xml:space="preserve"> </w:t>
      </w:r>
    </w:p>
    <w:p w14:paraId="47D958E1" w14:textId="77777777" w:rsidR="00074CE5" w:rsidRPr="00D9113A" w:rsidRDefault="00074CE5" w:rsidP="00074CE5">
      <w:pPr>
        <w:spacing w:after="20" w:line="240" w:lineRule="auto"/>
        <w:jc w:val="right"/>
        <w:rPr>
          <w:rFonts w:ascii="Times New Roman" w:hAnsi="Times New Roman" w:cs="Times New Roman"/>
          <w:sz w:val="24"/>
          <w:szCs w:val="24"/>
        </w:rPr>
      </w:pPr>
      <w:r w:rsidRPr="00D9113A">
        <w:rPr>
          <w:rFonts w:ascii="Times New Roman" w:hAnsi="Times New Roman" w:cs="Times New Roman"/>
          <w:sz w:val="24"/>
          <w:szCs w:val="24"/>
        </w:rPr>
        <w:t>01.12.2025</w:t>
      </w:r>
    </w:p>
    <w:p w14:paraId="78338262" w14:textId="77777777" w:rsidR="00074CE5" w:rsidRDefault="00074CE5" w:rsidP="00074CE5">
      <w:pPr>
        <w:spacing w:after="20" w:line="240" w:lineRule="auto"/>
        <w:jc w:val="center"/>
        <w:rPr>
          <w:rFonts w:ascii="Times New Roman" w:hAnsi="Times New Roman" w:cs="Times New Roman"/>
          <w:b/>
          <w:bCs/>
          <w:sz w:val="32"/>
          <w:szCs w:val="32"/>
        </w:rPr>
      </w:pPr>
    </w:p>
    <w:p w14:paraId="6B1DD0DA" w14:textId="77777777" w:rsidR="00074CE5" w:rsidRPr="00173916" w:rsidRDefault="00074CE5" w:rsidP="00074CE5">
      <w:pPr>
        <w:spacing w:after="20" w:line="240" w:lineRule="auto"/>
        <w:jc w:val="center"/>
        <w:rPr>
          <w:rFonts w:ascii="Times New Roman" w:hAnsi="Times New Roman" w:cs="Times New Roman"/>
          <w:b/>
          <w:bCs/>
          <w:sz w:val="32"/>
          <w:szCs w:val="32"/>
        </w:rPr>
      </w:pPr>
      <w:r w:rsidRPr="00173916">
        <w:rPr>
          <w:rFonts w:ascii="Times New Roman" w:hAnsi="Times New Roman" w:cs="Times New Roman"/>
          <w:b/>
          <w:bCs/>
          <w:sz w:val="32"/>
          <w:szCs w:val="32"/>
        </w:rPr>
        <w:t>Tuumaenergia ja -ohutuse seadus</w:t>
      </w:r>
    </w:p>
    <w:p w14:paraId="71E220B8" w14:textId="77777777" w:rsidR="00074CE5" w:rsidRDefault="00074CE5" w:rsidP="00074CE5">
      <w:pPr>
        <w:spacing w:after="20" w:line="240" w:lineRule="auto"/>
        <w:jc w:val="center"/>
        <w:rPr>
          <w:rFonts w:ascii="Times New Roman" w:hAnsi="Times New Roman" w:cs="Times New Roman"/>
          <w:sz w:val="24"/>
          <w:szCs w:val="24"/>
        </w:rPr>
      </w:pPr>
    </w:p>
    <w:p w14:paraId="0B0E37D8" w14:textId="77777777" w:rsidR="00074CE5" w:rsidRDefault="00074CE5" w:rsidP="00074CE5">
      <w:pPr>
        <w:jc w:val="center"/>
        <w:rPr>
          <w:rFonts w:ascii="Times New Roman" w:hAnsi="Times New Roman" w:cs="Times New Roman"/>
          <w:b/>
          <w:bCs/>
          <w:sz w:val="24"/>
          <w:szCs w:val="24"/>
        </w:rPr>
      </w:pPr>
    </w:p>
    <w:p w14:paraId="3B811CD4" w14:textId="77777777" w:rsidR="00074CE5" w:rsidRDefault="00074CE5" w:rsidP="00074CE5">
      <w:pPr>
        <w:spacing w:after="0" w:line="240" w:lineRule="auto"/>
        <w:jc w:val="right"/>
        <w:rPr>
          <w:rFonts w:ascii="Times New Roman" w:eastAsia="Times New Roman" w:hAnsi="Times New Roman" w:cs="Times New Roman"/>
          <w:sz w:val="24"/>
          <w:szCs w:val="24"/>
        </w:rPr>
      </w:pPr>
    </w:p>
    <w:p w14:paraId="633BD62B" w14:textId="77777777" w:rsidR="00074CE5" w:rsidRDefault="00074CE5" w:rsidP="00074CE5">
      <w:pPr>
        <w:pStyle w:val="paragraph"/>
        <w:tabs>
          <w:tab w:val="left" w:pos="2225"/>
          <w:tab w:val="center" w:pos="4536"/>
        </w:tabs>
        <w:spacing w:before="0" w:beforeAutospacing="0" w:after="0" w:afterAutospacing="0"/>
        <w:jc w:val="center"/>
        <w:textAlignment w:val="baseline"/>
        <w:rPr>
          <w:b/>
          <w:sz w:val="18"/>
          <w:szCs w:val="18"/>
        </w:rPr>
      </w:pPr>
      <w:r w:rsidRPr="343BA6A5">
        <w:rPr>
          <w:rStyle w:val="normaltextrun"/>
          <w:rFonts w:eastAsiaTheme="majorEastAsia"/>
          <w:b/>
        </w:rPr>
        <w:t>1.</w:t>
      </w:r>
      <w:r>
        <w:rPr>
          <w:rStyle w:val="normaltextrun"/>
          <w:rFonts w:eastAsiaTheme="majorEastAsia"/>
          <w:b/>
        </w:rPr>
        <w:t xml:space="preserve"> </w:t>
      </w:r>
      <w:r w:rsidRPr="343BA6A5">
        <w:rPr>
          <w:rStyle w:val="normaltextrun"/>
          <w:rFonts w:eastAsiaTheme="majorEastAsia"/>
          <w:b/>
        </w:rPr>
        <w:t>peatükk </w:t>
      </w:r>
      <w:r w:rsidRPr="343BA6A5">
        <w:rPr>
          <w:rStyle w:val="eop"/>
          <w:rFonts w:eastAsiaTheme="majorEastAsia"/>
          <w:b/>
        </w:rPr>
        <w:t> </w:t>
      </w:r>
    </w:p>
    <w:p w14:paraId="099411B5" w14:textId="77777777" w:rsidR="00074CE5" w:rsidRDefault="00074CE5" w:rsidP="00074CE5">
      <w:pPr>
        <w:pStyle w:val="paragraph"/>
        <w:spacing w:before="0" w:beforeAutospacing="0" w:after="0" w:afterAutospacing="0"/>
        <w:jc w:val="center"/>
        <w:textAlignment w:val="baseline"/>
        <w:rPr>
          <w:b/>
          <w:sz w:val="18"/>
          <w:szCs w:val="18"/>
        </w:rPr>
      </w:pPr>
      <w:r w:rsidRPr="343BA6A5">
        <w:rPr>
          <w:rStyle w:val="normaltextrun"/>
          <w:rFonts w:eastAsiaTheme="majorEastAsia"/>
          <w:b/>
        </w:rPr>
        <w:t>Ü</w:t>
      </w:r>
      <w:r>
        <w:rPr>
          <w:rStyle w:val="normaltextrun"/>
          <w:rFonts w:eastAsiaTheme="majorEastAsia"/>
          <w:b/>
        </w:rPr>
        <w:t>ldsätted</w:t>
      </w:r>
      <w:r w:rsidRPr="343BA6A5">
        <w:rPr>
          <w:rStyle w:val="normaltextrun"/>
          <w:rFonts w:eastAsiaTheme="majorEastAsia"/>
          <w:b/>
        </w:rPr>
        <w:t> </w:t>
      </w:r>
      <w:r w:rsidRPr="343BA6A5">
        <w:rPr>
          <w:rStyle w:val="eop"/>
          <w:rFonts w:eastAsiaTheme="majorEastAsia"/>
          <w:b/>
        </w:rPr>
        <w:t> </w:t>
      </w:r>
    </w:p>
    <w:p w14:paraId="1077F751" w14:textId="77777777" w:rsidR="00074CE5" w:rsidRDefault="00074CE5" w:rsidP="00074CE5">
      <w:pPr>
        <w:pStyle w:val="paragraph"/>
        <w:spacing w:before="0" w:beforeAutospacing="0" w:after="0" w:afterAutospacing="0"/>
        <w:contextualSpacing/>
        <w:jc w:val="both"/>
        <w:textAlignment w:val="baseline"/>
        <w:rPr>
          <w:b/>
          <w:sz w:val="18"/>
          <w:szCs w:val="18"/>
        </w:rPr>
      </w:pPr>
    </w:p>
    <w:p w14:paraId="6557987E"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rPr>
      </w:pPr>
      <w:r w:rsidRPr="343BA6A5">
        <w:rPr>
          <w:rStyle w:val="normaltextrun"/>
          <w:rFonts w:eastAsiaTheme="majorEastAsia"/>
          <w:b/>
        </w:rPr>
        <w:t>§ 1. Eesmärk </w:t>
      </w:r>
      <w:r w:rsidRPr="343BA6A5">
        <w:rPr>
          <w:rStyle w:val="eop"/>
          <w:rFonts w:eastAsiaTheme="majorEastAsia"/>
          <w:b/>
        </w:rPr>
        <w:t> </w:t>
      </w:r>
    </w:p>
    <w:p w14:paraId="6C821135" w14:textId="77777777" w:rsidR="00074CE5" w:rsidRDefault="00074CE5" w:rsidP="00074CE5">
      <w:pPr>
        <w:pStyle w:val="paragraph"/>
        <w:spacing w:before="0" w:beforeAutospacing="0" w:after="0" w:afterAutospacing="0"/>
        <w:contextualSpacing/>
        <w:jc w:val="both"/>
        <w:textAlignment w:val="baseline"/>
        <w:rPr>
          <w:b/>
          <w:sz w:val="18"/>
          <w:szCs w:val="18"/>
        </w:rPr>
      </w:pPr>
    </w:p>
    <w:p w14:paraId="54DB0C9F" w14:textId="77777777"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normaltextrun"/>
          <w:rFonts w:eastAsiaTheme="majorEastAsia"/>
        </w:rPr>
        <w:t>Käesoleva seaduse eesmärk on:  </w:t>
      </w:r>
      <w:r w:rsidRPr="343BA6A5">
        <w:rPr>
          <w:rStyle w:val="eop"/>
          <w:rFonts w:eastAsiaTheme="majorEastAsia"/>
        </w:rPr>
        <w:t> </w:t>
      </w:r>
    </w:p>
    <w:p w14:paraId="72801F07" w14:textId="77777777"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normaltextrun"/>
          <w:rFonts w:eastAsiaTheme="majorEastAsia"/>
        </w:rPr>
        <w:t>1) sätestada õiguslik alus tuumaenergia rahumeelseks kasutamiseks ning sellega seotud teadus- ja arendustegevuseks ühiskonna huvides; </w:t>
      </w:r>
      <w:r w:rsidRPr="343BA6A5">
        <w:rPr>
          <w:rStyle w:val="eop"/>
          <w:rFonts w:eastAsiaTheme="majorEastAsia"/>
        </w:rPr>
        <w:t> </w:t>
      </w:r>
    </w:p>
    <w:p w14:paraId="383345A1" w14:textId="77777777"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normaltextrun"/>
          <w:rFonts w:eastAsiaTheme="majorEastAsia"/>
        </w:rPr>
        <w:t xml:space="preserve">2) kehtestada nõuded tuumaenergia </w:t>
      </w:r>
      <w:r>
        <w:rPr>
          <w:rStyle w:val="normaltextrun"/>
          <w:rFonts w:eastAsiaTheme="majorEastAsia"/>
        </w:rPr>
        <w:t xml:space="preserve">tootmiseks ja </w:t>
      </w:r>
      <w:r w:rsidRPr="343BA6A5">
        <w:rPr>
          <w:rStyle w:val="normaltextrun"/>
          <w:rFonts w:eastAsiaTheme="majorEastAsia"/>
        </w:rPr>
        <w:t xml:space="preserve">kasutamiseks </w:t>
      </w:r>
      <w:r>
        <w:rPr>
          <w:rStyle w:val="normaltextrun"/>
          <w:rFonts w:eastAsiaTheme="majorEastAsia"/>
        </w:rPr>
        <w:t>ning</w:t>
      </w:r>
      <w:r w:rsidRPr="343BA6A5">
        <w:rPr>
          <w:rStyle w:val="normaltextrun"/>
          <w:rFonts w:eastAsiaTheme="majorEastAsia"/>
        </w:rPr>
        <w:t xml:space="preserve"> tuumamaterjali ohutuks käitlemiseks;</w:t>
      </w:r>
      <w:r w:rsidRPr="343BA6A5">
        <w:rPr>
          <w:rStyle w:val="eop"/>
          <w:rFonts w:eastAsiaTheme="majorEastAsia"/>
        </w:rPr>
        <w:t> </w:t>
      </w:r>
    </w:p>
    <w:p w14:paraId="22031585" w14:textId="77777777" w:rsidR="00074CE5" w:rsidRPr="00135221" w:rsidRDefault="00074CE5" w:rsidP="00074CE5">
      <w:pPr>
        <w:pStyle w:val="paragraph"/>
        <w:spacing w:before="0" w:beforeAutospacing="0" w:after="0" w:afterAutospacing="0"/>
        <w:contextualSpacing/>
        <w:jc w:val="both"/>
        <w:textAlignment w:val="baseline"/>
        <w:rPr>
          <w:sz w:val="18"/>
          <w:szCs w:val="18"/>
        </w:rPr>
      </w:pPr>
      <w:r w:rsidRPr="343BA6A5">
        <w:rPr>
          <w:rStyle w:val="normaltextrun"/>
          <w:rFonts w:eastAsiaTheme="majorEastAsia"/>
        </w:rPr>
        <w:t xml:space="preserve">3) sätestada tuumakäitise planeerimise, ehitamise, käitamise ja </w:t>
      </w:r>
      <w:proofErr w:type="spellStart"/>
      <w:r w:rsidRPr="343BA6A5">
        <w:rPr>
          <w:rStyle w:val="normaltextrun"/>
          <w:rFonts w:eastAsiaTheme="majorEastAsia"/>
        </w:rPr>
        <w:t>dekomissioneerimise</w:t>
      </w:r>
      <w:proofErr w:type="spellEnd"/>
      <w:r w:rsidRPr="343BA6A5">
        <w:rPr>
          <w:rStyle w:val="normaltextrun"/>
          <w:rFonts w:eastAsiaTheme="majorEastAsia"/>
        </w:rPr>
        <w:t xml:space="preserve"> ning tuumamaterjali käitlemisega seotud isikute õigused, kohustused ja vastutus;</w:t>
      </w:r>
      <w:r w:rsidRPr="343BA6A5">
        <w:rPr>
          <w:rStyle w:val="eop"/>
          <w:rFonts w:eastAsiaTheme="majorEastAsia"/>
        </w:rPr>
        <w:t> </w:t>
      </w:r>
    </w:p>
    <w:p w14:paraId="6B5D5599" w14:textId="77777777"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normaltextrun"/>
          <w:rFonts w:eastAsiaTheme="majorEastAsia"/>
        </w:rPr>
        <w:t>4) tagada riiklik järelevalve tuumamaterjali, tuumakäitiste ja tuumkütusetsükliga seotud tegevuste üle;</w:t>
      </w:r>
      <w:r w:rsidRPr="343BA6A5">
        <w:rPr>
          <w:rStyle w:val="eop"/>
          <w:rFonts w:eastAsiaTheme="majorEastAsia"/>
        </w:rPr>
        <w:t> </w:t>
      </w:r>
    </w:p>
    <w:p w14:paraId="76A9B6F4"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5) tagada punktides 1</w:t>
      </w:r>
      <w:r>
        <w:rPr>
          <w:rStyle w:val="normaltextrun"/>
          <w:rFonts w:eastAsiaTheme="majorEastAsia"/>
        </w:rPr>
        <w:t>–</w:t>
      </w:r>
      <w:r w:rsidRPr="343BA6A5">
        <w:rPr>
          <w:rStyle w:val="normaltextrun"/>
          <w:rFonts w:eastAsiaTheme="majorEastAsia"/>
        </w:rPr>
        <w:t>4 sätestatuga seotud Eesti Vabariigi rahvusvaheliste kohustuste täitmine.  </w:t>
      </w:r>
      <w:r w:rsidRPr="343BA6A5">
        <w:rPr>
          <w:rStyle w:val="eop"/>
          <w:rFonts w:eastAsiaTheme="majorEastAsia"/>
        </w:rPr>
        <w:t> </w:t>
      </w:r>
    </w:p>
    <w:p w14:paraId="67DCAFE4" w14:textId="77777777" w:rsidR="00074CE5" w:rsidRDefault="00074CE5" w:rsidP="00074CE5">
      <w:pPr>
        <w:pStyle w:val="paragraph"/>
        <w:spacing w:before="0" w:beforeAutospacing="0" w:after="0" w:afterAutospacing="0"/>
        <w:contextualSpacing/>
        <w:jc w:val="both"/>
        <w:textAlignment w:val="baseline"/>
        <w:rPr>
          <w:sz w:val="18"/>
          <w:szCs w:val="18"/>
        </w:rPr>
      </w:pPr>
    </w:p>
    <w:p w14:paraId="1854A468"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rPr>
      </w:pPr>
      <w:r w:rsidRPr="343BA6A5">
        <w:rPr>
          <w:rStyle w:val="normaltextrun"/>
          <w:rFonts w:eastAsiaTheme="majorEastAsia"/>
          <w:b/>
        </w:rPr>
        <w:t>§ 2. Reguleerimisala</w:t>
      </w:r>
      <w:r w:rsidRPr="343BA6A5">
        <w:rPr>
          <w:rStyle w:val="eop"/>
          <w:rFonts w:eastAsiaTheme="majorEastAsia"/>
          <w:b/>
        </w:rPr>
        <w:t> </w:t>
      </w:r>
    </w:p>
    <w:p w14:paraId="0233F6D0" w14:textId="77777777" w:rsidR="00074CE5" w:rsidRDefault="00074CE5" w:rsidP="00074CE5">
      <w:pPr>
        <w:pStyle w:val="paragraph"/>
        <w:spacing w:before="0" w:beforeAutospacing="0" w:after="0" w:afterAutospacing="0"/>
        <w:contextualSpacing/>
        <w:jc w:val="both"/>
        <w:textAlignment w:val="baseline"/>
        <w:rPr>
          <w:b/>
          <w:sz w:val="18"/>
          <w:szCs w:val="18"/>
        </w:rPr>
      </w:pPr>
    </w:p>
    <w:p w14:paraId="1E90328D" w14:textId="77777777" w:rsidR="00074CE5"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rPr>
        <w:t>(1) Käesoleva seadusega reguleeritakse:</w:t>
      </w:r>
      <w:r w:rsidRPr="343BA6A5">
        <w:rPr>
          <w:rStyle w:val="eop"/>
          <w:rFonts w:eastAsiaTheme="majorEastAsia"/>
        </w:rPr>
        <w:t> </w:t>
      </w:r>
    </w:p>
    <w:p w14:paraId="1CF00C6A" w14:textId="77777777" w:rsidR="00074CE5" w:rsidRDefault="00074CE5" w:rsidP="00074CE5">
      <w:pPr>
        <w:pStyle w:val="paragraph"/>
        <w:spacing w:before="0" w:beforeAutospacing="0" w:after="0" w:afterAutospacing="0"/>
        <w:contextualSpacing/>
        <w:jc w:val="both"/>
        <w:textAlignment w:val="baseline"/>
        <w:rPr>
          <w:rStyle w:val="normaltextrun"/>
          <w:rFonts w:eastAsiaTheme="majorEastAsia"/>
        </w:rPr>
      </w:pPr>
      <w:r w:rsidRPr="343BA6A5">
        <w:rPr>
          <w:rStyle w:val="normaltextrun"/>
          <w:rFonts w:eastAsiaTheme="majorEastAsia"/>
        </w:rPr>
        <w:t>1) tuumamaterjali omamist, valdamist, käitlemist, töötlemist, ladustamist, vedu, importi, eksporti ja transiiti; </w:t>
      </w:r>
    </w:p>
    <w:p w14:paraId="40190A09" w14:textId="77777777" w:rsidR="00074CE5" w:rsidRDefault="00074CE5" w:rsidP="00074CE5">
      <w:pPr>
        <w:pStyle w:val="paragraph"/>
        <w:spacing w:before="0" w:beforeAutospacing="0" w:after="0" w:afterAutospacing="0"/>
        <w:contextualSpacing/>
        <w:jc w:val="both"/>
        <w:textAlignment w:val="baseline"/>
        <w:rPr>
          <w:rStyle w:val="normaltextrun"/>
        </w:rPr>
      </w:pPr>
      <w:r>
        <w:rPr>
          <w:rStyle w:val="normaltextrun"/>
        </w:rPr>
        <w:t xml:space="preserve">2) </w:t>
      </w:r>
      <w:r w:rsidRPr="00344727">
        <w:rPr>
          <w:rStyle w:val="normaltextrun"/>
        </w:rPr>
        <w:t>tuumkütusetsükli tegevusi</w:t>
      </w:r>
      <w:r>
        <w:rPr>
          <w:rStyle w:val="normaltextrun"/>
        </w:rPr>
        <w:t>;</w:t>
      </w:r>
    </w:p>
    <w:p w14:paraId="1BA2D8B5" w14:textId="77777777" w:rsidR="00074CE5" w:rsidRDefault="00074CE5" w:rsidP="00074CE5">
      <w:pPr>
        <w:pStyle w:val="paragraph"/>
        <w:spacing w:before="0" w:beforeAutospacing="0" w:after="0" w:afterAutospacing="0"/>
        <w:contextualSpacing/>
        <w:jc w:val="both"/>
        <w:textAlignment w:val="baseline"/>
        <w:rPr>
          <w:rStyle w:val="eop"/>
        </w:rPr>
      </w:pPr>
      <w:r>
        <w:rPr>
          <w:rStyle w:val="normaltextrun"/>
          <w:rFonts w:eastAsiaTheme="majorEastAsia"/>
        </w:rPr>
        <w:t>3</w:t>
      </w:r>
      <w:r w:rsidRPr="343BA6A5">
        <w:rPr>
          <w:rStyle w:val="normaltextrun"/>
          <w:rFonts w:eastAsiaTheme="majorEastAsia"/>
        </w:rPr>
        <w:t xml:space="preserve">) tuumakäitise planeerimist, ehitamist, käitamist ja </w:t>
      </w:r>
      <w:proofErr w:type="spellStart"/>
      <w:r w:rsidRPr="343BA6A5">
        <w:rPr>
          <w:rStyle w:val="normaltextrun"/>
          <w:rFonts w:eastAsiaTheme="majorEastAsia"/>
        </w:rPr>
        <w:t>dekomissioneerimist</w:t>
      </w:r>
      <w:proofErr w:type="spellEnd"/>
      <w:r w:rsidRPr="343BA6A5">
        <w:rPr>
          <w:rStyle w:val="normaltextrun"/>
          <w:rFonts w:eastAsiaTheme="majorEastAsia"/>
        </w:rPr>
        <w:t>; </w:t>
      </w:r>
      <w:r w:rsidRPr="343BA6A5">
        <w:rPr>
          <w:rStyle w:val="eop"/>
          <w:rFonts w:eastAsiaTheme="majorEastAsia"/>
        </w:rPr>
        <w:t> </w:t>
      </w:r>
    </w:p>
    <w:p w14:paraId="51605EA3" w14:textId="77777777" w:rsidR="00074CE5" w:rsidRDefault="00074CE5" w:rsidP="00074CE5">
      <w:pPr>
        <w:pStyle w:val="paragraph"/>
        <w:spacing w:before="0" w:beforeAutospacing="0" w:after="0" w:afterAutospacing="0"/>
        <w:contextualSpacing/>
        <w:jc w:val="both"/>
        <w:rPr>
          <w:rStyle w:val="eop"/>
          <w:rFonts w:eastAsiaTheme="majorEastAsia"/>
        </w:rPr>
      </w:pPr>
      <w:r>
        <w:rPr>
          <w:rStyle w:val="eop"/>
          <w:rFonts w:eastAsiaTheme="majorEastAsia"/>
        </w:rPr>
        <w:t>4</w:t>
      </w:r>
      <w:r w:rsidRPr="232433B0">
        <w:rPr>
          <w:rStyle w:val="eop"/>
          <w:rFonts w:eastAsiaTheme="majorEastAsia"/>
        </w:rPr>
        <w:t xml:space="preserve">) tuumajaamaga seotud kohaliku kasu arvutamist ja maksmise aluseid;  </w:t>
      </w:r>
    </w:p>
    <w:p w14:paraId="791B669B"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Pr>
          <w:rStyle w:val="normaltextrun"/>
          <w:rFonts w:eastAsiaTheme="majorEastAsia"/>
        </w:rPr>
        <w:t>5</w:t>
      </w:r>
      <w:r w:rsidRPr="343BA6A5">
        <w:rPr>
          <w:rStyle w:val="normaltextrun"/>
          <w:rFonts w:eastAsiaTheme="majorEastAsia"/>
        </w:rPr>
        <w:t>) tuumakäitise ja tuumamaterjaliga seotud hädaolukordadeks valmistumist ja lahendamist;</w:t>
      </w:r>
      <w:r w:rsidRPr="343BA6A5">
        <w:rPr>
          <w:rStyle w:val="eop"/>
          <w:rFonts w:eastAsiaTheme="majorEastAsia"/>
        </w:rPr>
        <w:t> </w:t>
      </w:r>
    </w:p>
    <w:p w14:paraId="2B3C4EE2" w14:textId="77777777" w:rsidR="00074CE5" w:rsidRDefault="00074CE5" w:rsidP="00074CE5">
      <w:pPr>
        <w:pStyle w:val="paragraph"/>
        <w:spacing w:before="0" w:beforeAutospacing="0" w:after="0" w:afterAutospacing="0"/>
        <w:contextualSpacing/>
        <w:jc w:val="both"/>
        <w:textAlignment w:val="baseline"/>
        <w:rPr>
          <w:rStyle w:val="eop"/>
        </w:rPr>
      </w:pPr>
      <w:r>
        <w:rPr>
          <w:rStyle w:val="eop"/>
        </w:rPr>
        <w:t xml:space="preserve">6) </w:t>
      </w:r>
      <w:r w:rsidRPr="00687BD9">
        <w:rPr>
          <w:rStyle w:val="eop"/>
        </w:rPr>
        <w:t>tuumajäätmete tekitamist, omamist, valdamist, käitlemist ja lõppladustamist;</w:t>
      </w:r>
    </w:p>
    <w:p w14:paraId="43AAF045" w14:textId="77777777" w:rsidR="00074CE5" w:rsidRDefault="00074CE5" w:rsidP="00074CE5">
      <w:pPr>
        <w:pStyle w:val="paragraph"/>
        <w:spacing w:before="0" w:beforeAutospacing="0" w:after="0" w:afterAutospacing="0"/>
        <w:contextualSpacing/>
        <w:jc w:val="both"/>
        <w:textAlignment w:val="baseline"/>
        <w:rPr>
          <w:rStyle w:val="eop"/>
        </w:rPr>
      </w:pPr>
      <w:r w:rsidRPr="232433B0">
        <w:rPr>
          <w:rStyle w:val="normaltextrun"/>
          <w:rFonts w:eastAsiaTheme="majorEastAsia"/>
        </w:rPr>
        <w:t>7</w:t>
      </w:r>
      <w:r w:rsidRPr="343BA6A5">
        <w:rPr>
          <w:rStyle w:val="normaltextrun"/>
          <w:rFonts w:eastAsiaTheme="majorEastAsia"/>
        </w:rPr>
        <w:t>) vastutust tuumakahjustuse eest;</w:t>
      </w:r>
      <w:r w:rsidRPr="343BA6A5">
        <w:rPr>
          <w:rStyle w:val="eop"/>
          <w:rFonts w:eastAsiaTheme="majorEastAsia"/>
        </w:rPr>
        <w:t> </w:t>
      </w:r>
    </w:p>
    <w:p w14:paraId="0FD05B70"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232433B0">
        <w:rPr>
          <w:rStyle w:val="normaltextrun"/>
          <w:rFonts w:eastAsiaTheme="majorEastAsia"/>
        </w:rPr>
        <w:t>8</w:t>
      </w:r>
      <w:r w:rsidRPr="343BA6A5">
        <w:rPr>
          <w:rStyle w:val="normaltextrun"/>
          <w:rFonts w:eastAsiaTheme="majorEastAsia"/>
        </w:rPr>
        <w:t>) riikliku järelevalve te</w:t>
      </w:r>
      <w:r>
        <w:rPr>
          <w:rStyle w:val="normaltextrun"/>
          <w:rFonts w:eastAsiaTheme="majorEastAsia"/>
        </w:rPr>
        <w:t>ge</w:t>
      </w:r>
      <w:r w:rsidRPr="343BA6A5">
        <w:rPr>
          <w:rStyle w:val="normaltextrun"/>
          <w:rFonts w:eastAsiaTheme="majorEastAsia"/>
        </w:rPr>
        <w:t xml:space="preserve">mist käesolevas seaduses sätestatud nõuete täitmise üle </w:t>
      </w:r>
      <w:r w:rsidRPr="00D56D6B">
        <w:rPr>
          <w:rFonts w:eastAsiaTheme="majorEastAsia"/>
        </w:rPr>
        <w:t xml:space="preserve">ning vastutust </w:t>
      </w:r>
      <w:r w:rsidRPr="00817EBE">
        <w:rPr>
          <w:rFonts w:eastAsiaTheme="majorEastAsia"/>
        </w:rPr>
        <w:t>nende</w:t>
      </w:r>
      <w:r w:rsidRPr="00D56D6B">
        <w:rPr>
          <w:rFonts w:eastAsiaTheme="majorEastAsia"/>
        </w:rPr>
        <w:t xml:space="preserve"> nõuete rikkumise eest</w:t>
      </w:r>
      <w:r w:rsidRPr="343BA6A5">
        <w:rPr>
          <w:rStyle w:val="normaltextrun"/>
          <w:rFonts w:eastAsiaTheme="majorEastAsia"/>
        </w:rPr>
        <w:t>;</w:t>
      </w:r>
      <w:r w:rsidRPr="343BA6A5">
        <w:rPr>
          <w:rStyle w:val="eop"/>
          <w:rFonts w:eastAsiaTheme="majorEastAsia"/>
        </w:rPr>
        <w:t> </w:t>
      </w:r>
    </w:p>
    <w:p w14:paraId="47509F65"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232433B0">
        <w:rPr>
          <w:rStyle w:val="normaltextrun"/>
          <w:rFonts w:eastAsiaTheme="majorEastAsia"/>
        </w:rPr>
        <w:t>9</w:t>
      </w:r>
      <w:r w:rsidRPr="343BA6A5">
        <w:rPr>
          <w:rStyle w:val="normaltextrun"/>
          <w:rFonts w:eastAsiaTheme="majorEastAsia"/>
        </w:rPr>
        <w:t>) tuumakontrollimeetmete rakendamist ja rahvusvahelise järelevalve korraldust.</w:t>
      </w:r>
      <w:r w:rsidRPr="343BA6A5">
        <w:rPr>
          <w:rStyle w:val="eop"/>
          <w:rFonts w:eastAsiaTheme="majorEastAsia"/>
        </w:rPr>
        <w:t> </w:t>
      </w:r>
    </w:p>
    <w:p w14:paraId="7AFFB902" w14:textId="77777777" w:rsidR="00074CE5" w:rsidRDefault="00074CE5" w:rsidP="00074CE5">
      <w:pPr>
        <w:pStyle w:val="paragraph"/>
        <w:spacing w:before="0" w:beforeAutospacing="0" w:after="0" w:afterAutospacing="0"/>
        <w:contextualSpacing/>
        <w:jc w:val="both"/>
        <w:textAlignment w:val="baseline"/>
      </w:pPr>
    </w:p>
    <w:p w14:paraId="3F698154"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(2) Käesolevas seaduses sätestatud haldusmenetlusele kohaldatakse haldusmenetluse seadust, arvestades käesolevast seadusest tulenevaid erisusi.</w:t>
      </w:r>
      <w:r w:rsidRPr="343BA6A5">
        <w:rPr>
          <w:rStyle w:val="eop"/>
          <w:rFonts w:eastAsiaTheme="majorEastAsia"/>
        </w:rPr>
        <w:t> </w:t>
      </w:r>
    </w:p>
    <w:p w14:paraId="4D935A3E" w14:textId="77777777" w:rsidR="00074CE5" w:rsidRDefault="00074CE5" w:rsidP="00074CE5">
      <w:pPr>
        <w:pStyle w:val="paragraph"/>
        <w:spacing w:before="0" w:beforeAutospacing="0" w:after="0" w:afterAutospacing="0"/>
        <w:contextualSpacing/>
        <w:jc w:val="both"/>
        <w:rPr>
          <w:rStyle w:val="eop"/>
          <w:rFonts w:eastAsiaTheme="majorEastAsia"/>
        </w:rPr>
      </w:pPr>
    </w:p>
    <w:p w14:paraId="28F9D77D" w14:textId="77777777" w:rsidR="00074CE5" w:rsidRDefault="00074CE5" w:rsidP="00074CE5">
      <w:pPr>
        <w:pStyle w:val="paragraph"/>
        <w:spacing w:before="0" w:beforeAutospacing="0" w:after="0" w:afterAutospacing="0"/>
        <w:contextualSpacing/>
        <w:jc w:val="both"/>
        <w:textAlignment w:val="baseline"/>
      </w:pPr>
      <w:r>
        <w:t xml:space="preserve">(3) </w:t>
      </w:r>
      <w:r w:rsidRPr="00D32147">
        <w:t>Tuumaohutuse tagamisel ei või haldusmenetluse ökonoomia ega menetluskiirus piirata ohutuse põhjalikku hindamist ega selleks vajalike toimingute tegemist. Ohutus on kõigis menetlustes kõrgeim kaalutlus.</w:t>
      </w:r>
    </w:p>
    <w:p w14:paraId="13CC9D85" w14:textId="77777777" w:rsidR="00074CE5" w:rsidRDefault="00074CE5" w:rsidP="00074CE5">
      <w:pPr>
        <w:pStyle w:val="paragraph"/>
        <w:spacing w:before="0" w:beforeAutospacing="0" w:after="0" w:afterAutospacing="0"/>
        <w:contextualSpacing/>
        <w:jc w:val="both"/>
      </w:pPr>
    </w:p>
    <w:p w14:paraId="2BC3B941"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(4) Tuumamaterjali ja tuumakütusetsükliga seotud seadmete impordile, ekspordile, edasitoimetamisele, vahendamisele ja transiidile kohaldatakse strateegilise kauba seadust käesolevast seadusest tulenevate erisustega.</w:t>
      </w:r>
      <w:r w:rsidRPr="343BA6A5">
        <w:rPr>
          <w:rStyle w:val="eop"/>
          <w:rFonts w:eastAsiaTheme="majorEastAsia"/>
        </w:rPr>
        <w:t> </w:t>
      </w:r>
    </w:p>
    <w:p w14:paraId="0EA6C676" w14:textId="77777777" w:rsidR="00074CE5" w:rsidRDefault="00074CE5" w:rsidP="00074CE5">
      <w:pPr>
        <w:pStyle w:val="paragraph"/>
        <w:spacing w:before="0" w:beforeAutospacing="0" w:after="0" w:afterAutospacing="0"/>
        <w:contextualSpacing/>
        <w:jc w:val="both"/>
        <w:textAlignment w:val="baseline"/>
      </w:pPr>
    </w:p>
    <w:p w14:paraId="2F185A29"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 xml:space="preserve">(5) Tuumkütusetsükliga seotud tegevustele kohaldatakse kiirguskaitse nõudeid </w:t>
      </w:r>
      <w:r w:rsidRPr="00817EBE">
        <w:rPr>
          <w:rStyle w:val="normaltextrun"/>
          <w:rFonts w:eastAsiaTheme="majorEastAsia"/>
        </w:rPr>
        <w:t>kiirgusseaduse kohaselt, kuid</w:t>
      </w:r>
      <w:r w:rsidRPr="343BA6A5">
        <w:rPr>
          <w:rStyle w:val="normaltextrun"/>
          <w:rFonts w:eastAsiaTheme="majorEastAsia"/>
        </w:rPr>
        <w:t xml:space="preserve"> käesolevas seaduses sätestatud erisustega.</w:t>
      </w:r>
    </w:p>
    <w:p w14:paraId="5447A0B3" w14:textId="77777777" w:rsidR="00074CE5" w:rsidRDefault="00074CE5" w:rsidP="00074CE5">
      <w:pPr>
        <w:pStyle w:val="paragraph"/>
        <w:spacing w:before="0" w:beforeAutospacing="0" w:after="0" w:afterAutospacing="0"/>
        <w:contextualSpacing/>
        <w:jc w:val="both"/>
        <w:textAlignment w:val="baseline"/>
        <w:rPr>
          <w:sz w:val="18"/>
          <w:szCs w:val="18"/>
        </w:rPr>
      </w:pPr>
    </w:p>
    <w:p w14:paraId="5AECC9A5"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rPr>
      </w:pPr>
      <w:r w:rsidRPr="343BA6A5">
        <w:rPr>
          <w:rStyle w:val="normaltextrun"/>
          <w:rFonts w:eastAsiaTheme="majorEastAsia"/>
          <w:b/>
        </w:rPr>
        <w:t xml:space="preserve">§ 3. </w:t>
      </w:r>
      <w:commentRangeStart w:id="0"/>
      <w:r>
        <w:rPr>
          <w:rStyle w:val="normaltextrun"/>
          <w:rFonts w:eastAsiaTheme="majorEastAsia"/>
          <w:b/>
        </w:rPr>
        <w:t>Terminid</w:t>
      </w:r>
      <w:r w:rsidRPr="343BA6A5">
        <w:rPr>
          <w:rStyle w:val="eop"/>
          <w:rFonts w:eastAsiaTheme="majorEastAsia"/>
          <w:b/>
        </w:rPr>
        <w:t> </w:t>
      </w:r>
      <w:commentRangeEnd w:id="0"/>
      <w:r w:rsidR="00F9413A">
        <w:rPr>
          <w:rStyle w:val="Kommentaariviide"/>
          <w:rFonts w:asciiTheme="minorHAnsi" w:eastAsiaTheme="minorHAnsi" w:hAnsiTheme="minorHAnsi" w:cstheme="minorBidi"/>
          <w:kern w:val="2"/>
          <w:lang w:eastAsia="en-US"/>
          <w14:ligatures w14:val="standardContextual"/>
        </w:rPr>
        <w:commentReference w:id="0"/>
      </w:r>
    </w:p>
    <w:p w14:paraId="490097E2"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rPr>
      </w:pPr>
    </w:p>
    <w:p w14:paraId="36CF83E2" w14:textId="77777777" w:rsidR="00074CE5" w:rsidRPr="003B5564" w:rsidRDefault="00074CE5" w:rsidP="00074CE5">
      <w:pPr>
        <w:pStyle w:val="paragraph"/>
        <w:spacing w:before="240" w:after="240"/>
        <w:contextualSpacing/>
        <w:jc w:val="both"/>
        <w:rPr>
          <w:bCs/>
        </w:rPr>
      </w:pPr>
      <w:r>
        <w:t>(</w:t>
      </w:r>
      <w:r w:rsidRPr="003B5564">
        <w:rPr>
          <w:bCs/>
        </w:rPr>
        <w:t xml:space="preserve">1) </w:t>
      </w:r>
      <w:commentRangeStart w:id="1"/>
      <w:r>
        <w:t>H</w:t>
      </w:r>
      <w:r w:rsidRPr="1BF32C9A">
        <w:t>ädaolukorra</w:t>
      </w:r>
      <w:r w:rsidRPr="003B5564">
        <w:rPr>
          <w:bCs/>
        </w:rPr>
        <w:t xml:space="preserve"> planeerimistsoon </w:t>
      </w:r>
      <w:commentRangeEnd w:id="1"/>
      <w:r w:rsidR="00C02F40">
        <w:rPr>
          <w:rStyle w:val="Kommentaariviide"/>
          <w:rFonts w:asciiTheme="minorHAnsi" w:eastAsiaTheme="minorHAnsi" w:hAnsiTheme="minorHAnsi" w:cstheme="minorBidi"/>
          <w:kern w:val="2"/>
          <w:lang w:eastAsia="en-US"/>
          <w14:ligatures w14:val="standardContextual"/>
        </w:rPr>
        <w:commentReference w:id="1"/>
      </w:r>
      <w:r w:rsidRPr="003B5564">
        <w:rPr>
          <w:bCs/>
        </w:rPr>
        <w:t xml:space="preserve">on </w:t>
      </w:r>
      <w:r w:rsidRPr="00B8085E">
        <w:t>planeeritud kiireloomuliste kaitsemeetmete rakendamise piirkond tuumaavarii</w:t>
      </w:r>
      <w:r w:rsidRPr="003B5564">
        <w:rPr>
          <w:bCs/>
        </w:rPr>
        <w:t xml:space="preserve"> korral</w:t>
      </w:r>
      <w:r>
        <w:t>.</w:t>
      </w:r>
    </w:p>
    <w:p w14:paraId="52033337" w14:textId="77777777" w:rsidR="00074CE5" w:rsidRDefault="00074CE5" w:rsidP="00074CE5">
      <w:pPr>
        <w:pStyle w:val="paragraph"/>
        <w:spacing w:before="240" w:after="240"/>
        <w:contextualSpacing/>
        <w:jc w:val="both"/>
      </w:pPr>
    </w:p>
    <w:p w14:paraId="5FD0B512" w14:textId="77777777" w:rsidR="00074CE5" w:rsidRDefault="00074CE5" w:rsidP="00074CE5">
      <w:pPr>
        <w:pStyle w:val="paragraph"/>
        <w:spacing w:before="240" w:after="240"/>
        <w:contextualSpacing/>
        <w:jc w:val="both"/>
      </w:pPr>
      <w:r>
        <w:t>(2) I</w:t>
      </w:r>
      <w:r w:rsidRPr="00817EBE">
        <w:t>ntsident käesoleva seaduse tähenduses</w:t>
      </w:r>
      <w:r>
        <w:t xml:space="preserve"> on</w:t>
      </w:r>
      <w:r w:rsidRPr="00914258">
        <w:t xml:space="preserve"> mis tahes tahtmatu sündmus, mille </w:t>
      </w:r>
      <w:r w:rsidRPr="00F51409">
        <w:t>tagajär</w:t>
      </w:r>
      <w:r>
        <w:t>gi</w:t>
      </w:r>
      <w:r w:rsidRPr="00914258">
        <w:t xml:space="preserve"> või </w:t>
      </w:r>
      <w:r w:rsidRPr="00F51409">
        <w:t>võimalik</w:t>
      </w:r>
      <w:r>
        <w:t>ke</w:t>
      </w:r>
      <w:r w:rsidRPr="00F51409">
        <w:t xml:space="preserve"> tagajär</w:t>
      </w:r>
      <w:r>
        <w:t xml:space="preserve">gi </w:t>
      </w:r>
      <w:r w:rsidRPr="00817EBE">
        <w:t>tuleb</w:t>
      </w:r>
      <w:r w:rsidRPr="00914258">
        <w:t xml:space="preserve"> kiirguskaitse või tuumaohutuse seisukohalt </w:t>
      </w:r>
      <w:r w:rsidRPr="00817EBE">
        <w:t>arvestada.</w:t>
      </w:r>
    </w:p>
    <w:p w14:paraId="64BF698D" w14:textId="77777777" w:rsidR="00074CE5" w:rsidRDefault="00074CE5" w:rsidP="00074CE5">
      <w:pPr>
        <w:pStyle w:val="paragraph"/>
        <w:spacing w:before="240" w:after="240"/>
        <w:contextualSpacing/>
        <w:jc w:val="both"/>
      </w:pPr>
    </w:p>
    <w:p w14:paraId="1E412349" w14:textId="603D6A75" w:rsidR="00074CE5" w:rsidRDefault="00074CE5" w:rsidP="00074CE5">
      <w:pPr>
        <w:pStyle w:val="paragraph"/>
        <w:spacing w:before="240" w:after="240"/>
        <w:contextualSpacing/>
        <w:jc w:val="both"/>
      </w:pPr>
      <w:r>
        <w:t>(</w:t>
      </w:r>
      <w:r w:rsidRPr="004B7CF7">
        <w:t xml:space="preserve">3) </w:t>
      </w:r>
      <w:commentRangeStart w:id="2"/>
      <w:r>
        <w:t>J</w:t>
      </w:r>
      <w:r w:rsidRPr="004B7CF7">
        <w:t>uhtimissüsteem</w:t>
      </w:r>
      <w:r>
        <w:t xml:space="preserve"> </w:t>
      </w:r>
      <w:commentRangeEnd w:id="2"/>
      <w:r w:rsidR="00C30A4F">
        <w:rPr>
          <w:rStyle w:val="Kommentaariviide"/>
          <w:rFonts w:asciiTheme="minorHAnsi" w:eastAsiaTheme="minorHAnsi" w:hAnsiTheme="minorHAnsi" w:cstheme="minorBidi"/>
          <w:kern w:val="2"/>
          <w:lang w:eastAsia="en-US"/>
          <w14:ligatures w14:val="standardContextual"/>
        </w:rPr>
        <w:commentReference w:id="2"/>
      </w:r>
      <w:r w:rsidRPr="004B7CF7">
        <w:t>on omavahel seotud või vastastikku toimivatest elementidest</w:t>
      </w:r>
      <w:ins w:id="3" w:author="Inge Mehide - JUSTDIGI" w:date="2026-01-05T13:34:00Z" w16du:dateUtc="2026-01-05T11:34:00Z">
        <w:r w:rsidR="002F7BDE">
          <w:t>,</w:t>
        </w:r>
      </w:ins>
      <w:r>
        <w:t xml:space="preserve"> nagu </w:t>
      </w:r>
      <w:r w:rsidRPr="004B7CF7">
        <w:t xml:space="preserve">organisatsiooni struktuur, </w:t>
      </w:r>
      <w:commentRangeStart w:id="4"/>
      <w:r w:rsidRPr="004B7CF7">
        <w:t>vastutus</w:t>
      </w:r>
      <w:del w:id="5" w:author="Inge Mehide - JUSTDIGI" w:date="2026-01-05T13:39:00Z" w16du:dateUtc="2026-01-05T11:39:00Z">
        <w:r w:rsidRPr="004B7CF7" w:rsidDel="00491E17">
          <w:delText>ed</w:delText>
        </w:r>
      </w:del>
      <w:commentRangeEnd w:id="4"/>
      <w:r w:rsidR="00632F9B">
        <w:rPr>
          <w:rStyle w:val="Kommentaariviide"/>
          <w:rFonts w:asciiTheme="minorHAnsi" w:eastAsiaTheme="minorHAnsi" w:hAnsiTheme="minorHAnsi" w:cstheme="minorBidi"/>
          <w:kern w:val="2"/>
          <w:lang w:eastAsia="en-US"/>
          <w14:ligatures w14:val="standardContextual"/>
        </w:rPr>
        <w:commentReference w:id="4"/>
      </w:r>
      <w:r w:rsidRPr="004B7CF7">
        <w:t>, protsessid ja ressursid</w:t>
      </w:r>
      <w:ins w:id="6" w:author="Inge Mehide - JUSTDIGI" w:date="2026-01-05T13:35:00Z" w16du:dateUtc="2026-01-05T11:35:00Z">
        <w:r w:rsidR="00767D0A">
          <w:t>,</w:t>
        </w:r>
      </w:ins>
      <w:del w:id="7" w:author="Inge Mehide - JUSTDIGI" w:date="2026-01-05T13:35:00Z" w16du:dateUtc="2026-01-05T11:35:00Z">
        <w:r w:rsidDel="00767D0A">
          <w:delText>.</w:delText>
        </w:r>
      </w:del>
      <w:r w:rsidRPr="004B7CF7">
        <w:t xml:space="preserve"> koosnev süsteem, mille abil organisatsioon kehtestab oma poliitika ja eesmärgid ning </w:t>
      </w:r>
      <w:commentRangeStart w:id="8"/>
      <w:r w:rsidRPr="004B7CF7">
        <w:t xml:space="preserve">korraldab nende saavutamise </w:t>
      </w:r>
      <w:del w:id="9" w:author="Inge Mehide - JUSTDIGI" w:date="2026-01-05T13:46:00Z" w16du:dateUtc="2026-01-05T11:46:00Z">
        <w:r w:rsidRPr="004B7CF7" w:rsidDel="000161B2">
          <w:delText xml:space="preserve">efektiivsel </w:delText>
        </w:r>
      </w:del>
      <w:ins w:id="10" w:author="Inge Mehide - JUSTDIGI" w:date="2026-01-05T13:46:00Z" w16du:dateUtc="2026-01-05T11:46:00Z">
        <w:r w:rsidR="000161B2">
          <w:t>tõhusal</w:t>
        </w:r>
        <w:r w:rsidR="000161B2" w:rsidRPr="004B7CF7">
          <w:t xml:space="preserve"> </w:t>
        </w:r>
      </w:ins>
      <w:r w:rsidRPr="004B7CF7">
        <w:t xml:space="preserve">ja toimival viisil, et tagada </w:t>
      </w:r>
      <w:commentRangeEnd w:id="8"/>
      <w:r w:rsidR="00850A0F">
        <w:rPr>
          <w:rStyle w:val="Kommentaariviide"/>
          <w:rFonts w:asciiTheme="minorHAnsi" w:eastAsiaTheme="minorHAnsi" w:hAnsiTheme="minorHAnsi" w:cstheme="minorBidi"/>
          <w:kern w:val="2"/>
          <w:lang w:eastAsia="en-US"/>
          <w14:ligatures w14:val="standardContextual"/>
        </w:rPr>
        <w:commentReference w:id="8"/>
      </w:r>
      <w:r w:rsidRPr="004B7CF7">
        <w:t>ohutuse, kvaliteedi, keskkonna, töötervishoiu, julgeoleku ja majanduslike aspektide koordineeritud juhtimine</w:t>
      </w:r>
      <w:ins w:id="11" w:author="Inge Mehide - JUSTDIGI" w:date="2026-01-05T13:48:00Z" w16du:dateUtc="2026-01-05T11:48:00Z">
        <w:r w:rsidR="002841F7">
          <w:t>.</w:t>
        </w:r>
      </w:ins>
      <w:del w:id="12" w:author="Inge Mehide - JUSTDIGI" w:date="2026-01-05T13:48:00Z" w16du:dateUtc="2026-01-05T11:48:00Z">
        <w:r w:rsidDel="002841F7">
          <w:delText>;</w:delText>
        </w:r>
      </w:del>
    </w:p>
    <w:p w14:paraId="43F371EC" w14:textId="77777777" w:rsidR="00074CE5" w:rsidRDefault="00074CE5" w:rsidP="00074CE5">
      <w:pPr>
        <w:pStyle w:val="paragraph"/>
        <w:spacing w:before="240" w:after="240"/>
        <w:contextualSpacing/>
        <w:jc w:val="both"/>
      </w:pPr>
    </w:p>
    <w:p w14:paraId="6D6652BB" w14:textId="77777777" w:rsidR="00074CE5" w:rsidRDefault="00074CE5" w:rsidP="00074CE5">
      <w:pPr>
        <w:pStyle w:val="paragraph"/>
        <w:contextualSpacing/>
        <w:jc w:val="both"/>
        <w:textAlignment w:val="baseline"/>
      </w:pPr>
      <w:r>
        <w:t>(4) K</w:t>
      </w:r>
      <w:r w:rsidRPr="003333BD">
        <w:t xml:space="preserve">asutatud tuumkütus on reaktori südamikus kiiritatud ja sealt alaliselt eemaldatud tuumkütus, mida võib käsitleda kasutatava ressursina, kui seda on kavas ümber </w:t>
      </w:r>
      <w:r w:rsidRPr="343BA6A5">
        <w:t>töödelda</w:t>
      </w:r>
      <w:r w:rsidRPr="003333BD">
        <w:t xml:space="preserve">, või </w:t>
      </w:r>
      <w:r w:rsidRPr="00B04BE5">
        <w:t>radioaktiivse</w:t>
      </w:r>
      <w:r w:rsidRPr="003333BD">
        <w:t xml:space="preserve"> </w:t>
      </w:r>
      <w:proofErr w:type="spellStart"/>
      <w:r w:rsidRPr="003333BD">
        <w:t>jäätmena</w:t>
      </w:r>
      <w:proofErr w:type="spellEnd"/>
      <w:r w:rsidRPr="003333BD">
        <w:t>, kui see suunatakse lõppladustamisele.</w:t>
      </w:r>
    </w:p>
    <w:p w14:paraId="0980D4A3" w14:textId="77777777" w:rsidR="00074CE5" w:rsidRDefault="00074CE5" w:rsidP="00074CE5">
      <w:pPr>
        <w:pStyle w:val="paragraph"/>
        <w:contextualSpacing/>
        <w:jc w:val="both"/>
        <w:textAlignment w:val="baseline"/>
      </w:pPr>
    </w:p>
    <w:p w14:paraId="2E6A18B4" w14:textId="77777777" w:rsidR="00074CE5" w:rsidRPr="00A435EB" w:rsidRDefault="00074CE5" w:rsidP="00074CE5">
      <w:pPr>
        <w:pStyle w:val="paragraph"/>
        <w:contextualSpacing/>
        <w:jc w:val="both"/>
        <w:textAlignment w:val="baseline"/>
      </w:pPr>
      <w:r>
        <w:t xml:space="preserve">(5) </w:t>
      </w:r>
      <w:r w:rsidRPr="004C6D5D">
        <w:t>Kavandamise aluseks olev oht on konkreetse tuumakäitise või tuumamaterjali füüsilise kaitse kavandamisel kasutatav tüüpohu profiilist tuletatud potentsiaalse kuriteo toimepanija profiil.</w:t>
      </w:r>
    </w:p>
    <w:p w14:paraId="374280AA" w14:textId="77777777" w:rsidR="00074CE5" w:rsidRDefault="00074CE5" w:rsidP="00074CE5">
      <w:pPr>
        <w:pStyle w:val="paragraph"/>
        <w:contextualSpacing/>
        <w:jc w:val="both"/>
      </w:pPr>
    </w:p>
    <w:p w14:paraId="0D4EDA58" w14:textId="77777777" w:rsidR="00074CE5" w:rsidRPr="006206B2" w:rsidRDefault="00074CE5" w:rsidP="00074CE5">
      <w:pPr>
        <w:pStyle w:val="paragraph"/>
        <w:contextualSpacing/>
        <w:jc w:val="both"/>
      </w:pPr>
      <w:r>
        <w:t xml:space="preserve">(6) </w:t>
      </w:r>
      <w:commentRangeStart w:id="13"/>
      <w:r w:rsidRPr="006206B2">
        <w:t xml:space="preserve">Reaktori disain </w:t>
      </w:r>
      <w:commentRangeEnd w:id="13"/>
      <w:r w:rsidR="00992B96">
        <w:rPr>
          <w:rStyle w:val="Kommentaariviide"/>
          <w:rFonts w:asciiTheme="minorHAnsi" w:eastAsiaTheme="minorHAnsi" w:hAnsiTheme="minorHAnsi" w:cstheme="minorBidi"/>
          <w:kern w:val="2"/>
          <w:lang w:eastAsia="en-US"/>
          <w14:ligatures w14:val="standardContextual"/>
        </w:rPr>
        <w:commentReference w:id="13"/>
      </w:r>
      <w:r w:rsidRPr="006206B2">
        <w:t>on tuumajaama või selle süsteemide, konstruktsioonide ja komponentide kavandamise ning projekteerimise dokumentatsioon, mille eesmärk on tõendada tuumajaama ohutus</w:t>
      </w:r>
      <w:r>
        <w:t>t</w:t>
      </w:r>
      <w:r w:rsidRPr="006206B2">
        <w:t>, töökindlus</w:t>
      </w:r>
      <w:r>
        <w:t>t</w:t>
      </w:r>
      <w:r w:rsidRPr="006206B2">
        <w:t xml:space="preserve"> ja vastavus</w:t>
      </w:r>
      <w:r>
        <w:t>t</w:t>
      </w:r>
      <w:r w:rsidRPr="006206B2">
        <w:t xml:space="preserve"> rahvusvahelistele tuumaohutuse standarditele.</w:t>
      </w:r>
    </w:p>
    <w:p w14:paraId="251B1A9E" w14:textId="77777777" w:rsidR="00074CE5" w:rsidRPr="006206B2" w:rsidRDefault="00074CE5" w:rsidP="00074CE5">
      <w:pPr>
        <w:pStyle w:val="paragraph"/>
        <w:contextualSpacing/>
        <w:jc w:val="both"/>
      </w:pPr>
    </w:p>
    <w:p w14:paraId="1BD8DF2A" w14:textId="7E32DA6D" w:rsidR="00074CE5" w:rsidRPr="006206B2" w:rsidRDefault="00074CE5" w:rsidP="00074CE5">
      <w:pPr>
        <w:pStyle w:val="paragraph"/>
        <w:spacing w:before="0" w:beforeAutospacing="0" w:after="0" w:afterAutospacing="0"/>
        <w:contextualSpacing/>
        <w:jc w:val="both"/>
      </w:pPr>
      <w:r>
        <w:t xml:space="preserve">(7) </w:t>
      </w:r>
      <w:r w:rsidRPr="006206B2">
        <w:t xml:space="preserve">Süvakaitse on </w:t>
      </w:r>
      <w:commentRangeStart w:id="14"/>
      <w:r w:rsidRPr="006206B2">
        <w:t>ohutus</w:t>
      </w:r>
      <w:ins w:id="15" w:author="Inge Mehide - JUSTDIGI" w:date="2026-01-05T17:10:00Z" w16du:dateUtc="2026-01-05T15:10:00Z">
        <w:r w:rsidR="007F0A84">
          <w:t xml:space="preserve">e </w:t>
        </w:r>
      </w:ins>
      <w:r w:rsidRPr="006206B2">
        <w:t>kontseptsioon</w:t>
      </w:r>
      <w:commentRangeEnd w:id="14"/>
      <w:r w:rsidR="0041659C">
        <w:rPr>
          <w:rStyle w:val="Kommentaariviide"/>
          <w:rFonts w:asciiTheme="minorHAnsi" w:eastAsiaTheme="minorHAnsi" w:hAnsiTheme="minorHAnsi" w:cstheme="minorBidi"/>
          <w:kern w:val="2"/>
          <w:lang w:eastAsia="en-US"/>
          <w14:ligatures w14:val="standardContextual"/>
        </w:rPr>
        <w:commentReference w:id="14"/>
      </w:r>
      <w:r w:rsidRPr="006206B2">
        <w:t xml:space="preserve">, mille kohaselt </w:t>
      </w:r>
      <w:del w:id="16" w:author="Inge Mehide - JUSTDIGI" w:date="2026-01-06T13:14:00Z" w16du:dateUtc="2026-01-06T11:14:00Z">
        <w:r w:rsidRPr="006206B2" w:rsidDel="00F00EF1">
          <w:delText xml:space="preserve">rakendatakse </w:delText>
        </w:r>
      </w:del>
      <w:ins w:id="17" w:author="Inge Mehide - JUSTDIGI" w:date="2026-01-06T13:14:00Z" w16du:dateUtc="2026-01-06T11:14:00Z">
        <w:r w:rsidR="00F00EF1">
          <w:t>kasutatakse</w:t>
        </w:r>
        <w:r w:rsidR="00F00EF1" w:rsidRPr="006206B2">
          <w:t xml:space="preserve"> </w:t>
        </w:r>
      </w:ins>
      <w:r w:rsidRPr="006206B2">
        <w:t xml:space="preserve">tuumakäitises </w:t>
      </w:r>
      <w:r>
        <w:t>mitme</w:t>
      </w:r>
      <w:ins w:id="18" w:author="Inge Mehide - JUSTDIGI" w:date="2026-01-06T13:18:00Z" w16du:dateUtc="2026-01-06T11:18:00Z">
        <w:r w:rsidR="00DC59B4">
          <w:t>l</w:t>
        </w:r>
      </w:ins>
      <w:del w:id="19" w:author="Inge Mehide - JUSTDIGI" w:date="2026-01-06T13:18:00Z" w16du:dateUtc="2026-01-06T11:18:00Z">
        <w:r w:rsidDel="00DC59B4">
          <w:delText>st</w:delText>
        </w:r>
      </w:del>
      <w:r>
        <w:t xml:space="preserve"> </w:t>
      </w:r>
      <w:ins w:id="20" w:author="Inge Mehide - JUSTDIGI" w:date="2026-01-06T13:16:00Z" w16du:dateUtc="2026-01-06T11:16:00Z">
        <w:r w:rsidR="008D5730">
          <w:t>kaitse</w:t>
        </w:r>
      </w:ins>
      <w:r>
        <w:t>taseme</w:t>
      </w:r>
      <w:ins w:id="21" w:author="Inge Mehide - JUSTDIGI" w:date="2026-01-06T13:18:00Z" w16du:dateUtc="2026-01-06T11:18:00Z">
        <w:r w:rsidR="00DC59B4">
          <w:t>l</w:t>
        </w:r>
      </w:ins>
      <w:del w:id="22" w:author="Inge Mehide - JUSTDIGI" w:date="2026-01-06T13:18:00Z" w16du:dateUtc="2026-01-06T11:18:00Z">
        <w:r w:rsidDel="00DC59B4">
          <w:delText>st</w:delText>
        </w:r>
      </w:del>
      <w:r>
        <w:t xml:space="preserve"> </w:t>
      </w:r>
      <w:ins w:id="23" w:author="Inge Mehide - JUSTDIGI" w:date="2026-01-06T13:18:00Z" w16du:dateUtc="2026-01-06T11:18:00Z">
        <w:r w:rsidR="00DC59B4">
          <w:t>põhinevat</w:t>
        </w:r>
      </w:ins>
      <w:del w:id="24" w:author="Inge Mehide - JUSTDIGI" w:date="2026-01-06T13:18:00Z" w16du:dateUtc="2026-01-06T11:18:00Z">
        <w:r w:rsidDel="00DC59B4">
          <w:delText>koosnevat</w:delText>
        </w:r>
      </w:del>
      <w:r w:rsidRPr="006206B2">
        <w:t xml:space="preserve"> </w:t>
      </w:r>
      <w:commentRangeStart w:id="25"/>
      <w:r w:rsidRPr="006206B2">
        <w:t>järjestik</w:t>
      </w:r>
      <w:r>
        <w:t>ku rakenduvat</w:t>
      </w:r>
      <w:del w:id="26" w:author="Inge Mehide - JUSTDIGI" w:date="2026-01-06T13:16:00Z" w16du:dateUtc="2026-01-06T11:16:00Z">
        <w:r w:rsidDel="00B76DC5">
          <w:delText>e</w:delText>
        </w:r>
      </w:del>
      <w:r w:rsidRPr="006206B2">
        <w:t xml:space="preserve"> </w:t>
      </w:r>
      <w:commentRangeEnd w:id="25"/>
      <w:r w:rsidR="00FF5C47">
        <w:rPr>
          <w:rStyle w:val="Kommentaariviide"/>
          <w:rFonts w:asciiTheme="minorHAnsi" w:eastAsiaTheme="minorHAnsi" w:hAnsiTheme="minorHAnsi" w:cstheme="minorBidi"/>
          <w:kern w:val="2"/>
          <w:lang w:eastAsia="en-US"/>
          <w14:ligatures w14:val="standardContextual"/>
        </w:rPr>
        <w:commentReference w:id="25"/>
      </w:r>
      <w:del w:id="27" w:author="Inge Mehide - JUSTDIGI" w:date="2026-01-06T13:16:00Z" w16du:dateUtc="2026-01-06T11:16:00Z">
        <w:r w:rsidRPr="006206B2" w:rsidDel="00B76DC5">
          <w:delText>kaitsetaseme</w:delText>
        </w:r>
      </w:del>
      <w:del w:id="28" w:author="Inge Mehide - JUSTDIGI" w:date="2026-01-05T17:00:00Z" w16du:dateUtc="2026-01-05T15:00:00Z">
        <w:r w:rsidRPr="006206B2" w:rsidDel="004206A4">
          <w:delText>te</w:delText>
        </w:r>
      </w:del>
      <w:del w:id="29" w:author="Inge Mehide - JUSTDIGI" w:date="2026-01-06T13:16:00Z" w16du:dateUtc="2026-01-06T11:16:00Z">
        <w:r w:rsidRPr="006206B2" w:rsidDel="00B76DC5">
          <w:delText xml:space="preserve"> </w:delText>
        </w:r>
      </w:del>
      <w:r w:rsidRPr="006206B2">
        <w:t xml:space="preserve">süsteemi, </w:t>
      </w:r>
      <w:del w:id="30" w:author="Inge Mehide - JUSTDIGI" w:date="2026-01-06T13:33:00Z" w16du:dateUtc="2026-01-06T11:33:00Z">
        <w:r w:rsidRPr="006206B2" w:rsidDel="002B0681">
          <w:delText xml:space="preserve">mille </w:delText>
        </w:r>
      </w:del>
      <w:ins w:id="31" w:author="Inge Mehide - JUSTDIGI" w:date="2026-01-06T13:33:00Z" w16du:dateUtc="2026-01-06T11:33:00Z">
        <w:r w:rsidR="002B0681">
          <w:t>kus</w:t>
        </w:r>
        <w:r w:rsidR="002B0681" w:rsidRPr="006206B2">
          <w:t xml:space="preserve"> </w:t>
        </w:r>
      </w:ins>
      <w:ins w:id="32" w:author="Inge Mehide - JUSTDIGI" w:date="2026-01-06T13:22:00Z" w16du:dateUtc="2026-01-06T11:22:00Z">
        <w:r w:rsidR="0000536A">
          <w:t xml:space="preserve">eri </w:t>
        </w:r>
      </w:ins>
      <w:r w:rsidRPr="006206B2">
        <w:t>taseme</w:t>
      </w:r>
      <w:del w:id="33" w:author="Inge Mehide - JUSTDIGI" w:date="2026-01-06T13:22:00Z" w16du:dateUtc="2026-01-06T11:22:00Z">
        <w:r w:rsidRPr="006206B2" w:rsidDel="0000536A">
          <w:delText>d</w:delText>
        </w:r>
      </w:del>
      <w:ins w:id="34" w:author="Inge Mehide - JUSTDIGI" w:date="2026-01-06T13:22:00Z" w16du:dateUtc="2026-01-06T11:22:00Z">
        <w:r w:rsidR="0000536A">
          <w:t>te meetmed</w:t>
        </w:r>
      </w:ins>
      <w:r w:rsidRPr="006206B2">
        <w:t xml:space="preserve"> peavad olema </w:t>
      </w:r>
      <w:r>
        <w:t xml:space="preserve">üksteisest </w:t>
      </w:r>
      <w:r w:rsidRPr="006206B2">
        <w:t xml:space="preserve">võimalikult sõltumatud ja mitmekesised. </w:t>
      </w:r>
    </w:p>
    <w:p w14:paraId="69F617D6" w14:textId="77777777" w:rsidR="00074CE5" w:rsidRPr="006206B2" w:rsidRDefault="00074CE5" w:rsidP="00074CE5">
      <w:pPr>
        <w:pStyle w:val="paragraph"/>
        <w:spacing w:before="0" w:beforeAutospacing="0" w:after="0" w:afterAutospacing="0"/>
        <w:ind w:left="360"/>
        <w:contextualSpacing/>
        <w:jc w:val="both"/>
      </w:pPr>
    </w:p>
    <w:p w14:paraId="20FD54D2" w14:textId="482EDB48" w:rsidR="00074CE5" w:rsidRPr="006206B2" w:rsidRDefault="00074CE5" w:rsidP="00074CE5">
      <w:pPr>
        <w:pStyle w:val="paragraph"/>
        <w:contextualSpacing/>
        <w:jc w:val="both"/>
        <w:textAlignment w:val="baseline"/>
      </w:pPr>
      <w:r>
        <w:t xml:space="preserve">(8) </w:t>
      </w:r>
      <w:r w:rsidRPr="006206B2">
        <w:t xml:space="preserve">Tuumajaam on üht või mitut tuumareaktorit </w:t>
      </w:r>
      <w:ins w:id="35" w:author="Inge Mehide - JUSTDIGI" w:date="2026-01-06T13:58:00Z" w16du:dateUtc="2026-01-06T11:58:00Z">
        <w:r w:rsidR="005316E9">
          <w:t xml:space="preserve">ning </w:t>
        </w:r>
        <w:r w:rsidR="001D27AA" w:rsidRPr="006206B2">
          <w:t>jaama toimimiseks vajalikke süsteeme ja ehitisi</w:t>
        </w:r>
        <w:r w:rsidR="005316E9">
          <w:t xml:space="preserve"> </w:t>
        </w:r>
      </w:ins>
      <w:r w:rsidRPr="006206B2">
        <w:t xml:space="preserve">hõlmav </w:t>
      </w:r>
      <w:r>
        <w:t>tuuma</w:t>
      </w:r>
      <w:r w:rsidRPr="006206B2">
        <w:t>käitis, mis toodab soojus- või elektrienergiat kontrollitava tuumalõhustumise teel</w:t>
      </w:r>
      <w:del w:id="36" w:author="Inge Mehide - JUSTDIGI" w:date="2026-01-06T13:59:00Z" w16du:dateUtc="2026-01-06T11:59:00Z">
        <w:r w:rsidDel="005316E9">
          <w:delText>,</w:delText>
        </w:r>
        <w:r w:rsidRPr="006206B2" w:rsidDel="005316E9">
          <w:delText xml:space="preserve"> ning hõlmab </w:delText>
        </w:r>
      </w:del>
      <w:del w:id="37" w:author="Inge Mehide - JUSTDIGI" w:date="2026-01-06T13:58:00Z" w16du:dateUtc="2026-01-06T11:58:00Z">
        <w:r w:rsidRPr="006206B2" w:rsidDel="001D27AA">
          <w:delText>jaama toimimiseks vajalikke süsteeme ja ehitisi</w:delText>
        </w:r>
      </w:del>
      <w:r w:rsidRPr="006206B2">
        <w:t>.</w:t>
      </w:r>
    </w:p>
    <w:p w14:paraId="31ABBB3B" w14:textId="77777777" w:rsidR="00074CE5" w:rsidRDefault="00074CE5" w:rsidP="00074CE5">
      <w:pPr>
        <w:pStyle w:val="paragraph"/>
        <w:contextualSpacing/>
        <w:jc w:val="both"/>
      </w:pPr>
    </w:p>
    <w:p w14:paraId="243A9017" w14:textId="77777777" w:rsidR="00074CE5" w:rsidRDefault="00074CE5" w:rsidP="00074CE5">
      <w:pPr>
        <w:pStyle w:val="paragraph"/>
        <w:spacing w:before="0" w:beforeAutospacing="0" w:after="0" w:afterAutospacing="0"/>
        <w:contextualSpacing/>
        <w:jc w:val="both"/>
      </w:pPr>
      <w:r>
        <w:t xml:space="preserve">(9) Tuumajulgeoleku kultuur on </w:t>
      </w:r>
      <w:r w:rsidRPr="00A34823">
        <w:t>organisatsiooni ja üksikisiku väärtuste, hoiakute ja käitumistavade kogum,</w:t>
      </w:r>
      <w:r>
        <w:t xml:space="preserve"> mille eesmärk on toetada, parandada ja säilitada tuumajulgeolekut.</w:t>
      </w:r>
    </w:p>
    <w:p w14:paraId="75B68B08" w14:textId="77777777" w:rsidR="00074CE5" w:rsidRDefault="00074CE5" w:rsidP="00074CE5">
      <w:pPr>
        <w:pStyle w:val="paragraph"/>
        <w:spacing w:before="0" w:beforeAutospacing="0" w:after="0" w:afterAutospacing="0"/>
        <w:contextualSpacing/>
        <w:jc w:val="both"/>
      </w:pPr>
    </w:p>
    <w:p w14:paraId="7700B973" w14:textId="77777777" w:rsidR="00074CE5" w:rsidRDefault="00074CE5" w:rsidP="00074CE5">
      <w:pPr>
        <w:pStyle w:val="paragraph"/>
        <w:contextualSpacing/>
        <w:jc w:val="both"/>
        <w:textAlignment w:val="baseline"/>
        <w:rPr>
          <w:rStyle w:val="eop"/>
          <w:rFonts w:eastAsiaTheme="majorEastAsia"/>
        </w:rPr>
      </w:pPr>
      <w:r w:rsidRPr="7E7881CB">
        <w:rPr>
          <w:rStyle w:val="eop"/>
          <w:rFonts w:eastAsiaTheme="majorEastAsia"/>
        </w:rPr>
        <w:t>(</w:t>
      </w:r>
      <w:r>
        <w:rPr>
          <w:rStyle w:val="eop"/>
          <w:rFonts w:eastAsiaTheme="majorEastAsia"/>
        </w:rPr>
        <w:t>10</w:t>
      </w:r>
      <w:r w:rsidRPr="5386335B">
        <w:rPr>
          <w:rStyle w:val="eop"/>
          <w:rFonts w:eastAsiaTheme="majorEastAsia"/>
        </w:rPr>
        <w:t xml:space="preserve">) </w:t>
      </w:r>
      <w:r w:rsidRPr="00AE0482">
        <w:rPr>
          <w:rStyle w:val="eop"/>
          <w:rFonts w:eastAsiaTheme="majorEastAsia"/>
        </w:rPr>
        <w:t xml:space="preserve">Tuumajäätmed </w:t>
      </w:r>
      <w:r>
        <w:rPr>
          <w:rStyle w:val="eop"/>
          <w:rFonts w:eastAsiaTheme="majorEastAsia"/>
        </w:rPr>
        <w:t>käesoleva seaduse tähenduses</w:t>
      </w:r>
      <w:r w:rsidRPr="00AE0482">
        <w:rPr>
          <w:rStyle w:val="eop"/>
          <w:rFonts w:eastAsiaTheme="majorEastAsia"/>
        </w:rPr>
        <w:t xml:space="preserve"> </w:t>
      </w:r>
      <w:r>
        <w:rPr>
          <w:rStyle w:val="eop"/>
          <w:rFonts w:eastAsiaTheme="majorEastAsia"/>
        </w:rPr>
        <w:t xml:space="preserve">on </w:t>
      </w:r>
      <w:r w:rsidRPr="00AE0482">
        <w:rPr>
          <w:rStyle w:val="eop"/>
          <w:rFonts w:eastAsiaTheme="majorEastAsia"/>
        </w:rPr>
        <w:t>tuumakäitise käitamise</w:t>
      </w:r>
      <w:r>
        <w:rPr>
          <w:rStyle w:val="eop"/>
          <w:rFonts w:eastAsiaTheme="majorEastAsia"/>
        </w:rPr>
        <w:t>l,</w:t>
      </w:r>
      <w:r w:rsidRPr="00AE0482">
        <w:rPr>
          <w:rStyle w:val="eop"/>
          <w:rFonts w:eastAsiaTheme="majorEastAsia"/>
        </w:rPr>
        <w:t xml:space="preserve"> </w:t>
      </w:r>
      <w:proofErr w:type="spellStart"/>
      <w:r w:rsidRPr="4900BB46">
        <w:rPr>
          <w:rStyle w:val="eop"/>
          <w:rFonts w:eastAsiaTheme="majorEastAsia"/>
        </w:rPr>
        <w:t>dekomis</w:t>
      </w:r>
      <w:r>
        <w:rPr>
          <w:rStyle w:val="eop"/>
          <w:rFonts w:eastAsiaTheme="majorEastAsia"/>
        </w:rPr>
        <w:t>s</w:t>
      </w:r>
      <w:r w:rsidRPr="4900BB46">
        <w:rPr>
          <w:rStyle w:val="eop"/>
          <w:rFonts w:eastAsiaTheme="majorEastAsia"/>
        </w:rPr>
        <w:t>ioneerimise</w:t>
      </w:r>
      <w:r>
        <w:rPr>
          <w:rStyle w:val="eop"/>
          <w:rFonts w:eastAsiaTheme="majorEastAsia"/>
        </w:rPr>
        <w:t>l</w:t>
      </w:r>
      <w:proofErr w:type="spellEnd"/>
      <w:r>
        <w:rPr>
          <w:rStyle w:val="eop"/>
          <w:rFonts w:eastAsiaTheme="majorEastAsia"/>
        </w:rPr>
        <w:t xml:space="preserve"> või</w:t>
      </w:r>
      <w:r w:rsidRPr="00AE0482">
        <w:rPr>
          <w:rStyle w:val="eop"/>
          <w:rFonts w:eastAsiaTheme="majorEastAsia"/>
        </w:rPr>
        <w:t xml:space="preserve"> tuumkütusetsükli mis tahes tegevuse</w:t>
      </w:r>
      <w:r>
        <w:rPr>
          <w:rStyle w:val="eop"/>
          <w:rFonts w:eastAsiaTheme="majorEastAsia"/>
        </w:rPr>
        <w:t xml:space="preserve"> tagajärjel tekkinud</w:t>
      </w:r>
      <w:r w:rsidRPr="00AE0482">
        <w:rPr>
          <w:rStyle w:val="eop"/>
          <w:rFonts w:eastAsiaTheme="majorEastAsia"/>
        </w:rPr>
        <w:t xml:space="preserve"> radioaktiivse</w:t>
      </w:r>
      <w:r>
        <w:rPr>
          <w:rStyle w:val="eop"/>
          <w:rFonts w:eastAsiaTheme="majorEastAsia"/>
        </w:rPr>
        <w:t>d jäätmed või kasutatud tuumkütus, kui see suunatakse lõppladustamisele.</w:t>
      </w:r>
    </w:p>
    <w:p w14:paraId="71D7613E" w14:textId="77777777" w:rsidR="00074CE5" w:rsidRDefault="00074CE5" w:rsidP="00074CE5">
      <w:pPr>
        <w:pStyle w:val="paragraph"/>
        <w:ind w:left="357" w:hanging="357"/>
        <w:contextualSpacing/>
        <w:jc w:val="both"/>
        <w:textAlignment w:val="baseline"/>
      </w:pPr>
    </w:p>
    <w:p w14:paraId="6EBA7A16" w14:textId="53E3C86E" w:rsidR="00074CE5" w:rsidRDefault="00074CE5" w:rsidP="00074CE5">
      <w:pPr>
        <w:pStyle w:val="paragraph"/>
        <w:contextualSpacing/>
        <w:jc w:val="both"/>
        <w:textAlignment w:val="baseline"/>
      </w:pPr>
      <w:r>
        <w:t xml:space="preserve">(11) Tuumakäitis on rikastuskäitis, tuumkütuse valmistamise tehas, tuumajaam, uurimisreaktor, kasutatud tuumkütuse ümbertöötlemise käitis ja kasutatud tuumkütuse vaheladustamise rajatis ning </w:t>
      </w:r>
      <w:del w:id="38" w:author="Inge Mehide - JUSTDIGI" w:date="2026-01-06T14:03:00Z" w16du:dateUtc="2026-01-06T12:03:00Z">
        <w:r w:rsidDel="00115C4D">
          <w:delText xml:space="preserve">vahetult </w:delText>
        </w:r>
        <w:r w:rsidDel="00056F29">
          <w:delText xml:space="preserve">eespool </w:delText>
        </w:r>
      </w:del>
      <w:r>
        <w:t xml:space="preserve">loetletud tuumakäitiste tööga </w:t>
      </w:r>
      <w:ins w:id="39" w:author="Inge Mehide - JUSTDIGI" w:date="2026-01-06T14:03:00Z" w16du:dateUtc="2026-01-06T12:03:00Z">
        <w:r w:rsidR="00115C4D">
          <w:t xml:space="preserve">vahetult </w:t>
        </w:r>
      </w:ins>
      <w:r>
        <w:t xml:space="preserve">seotud ja samal territooriumil paiknev radioaktiivsete jäätmete vaheladustamise rajatis. </w:t>
      </w:r>
    </w:p>
    <w:p w14:paraId="02EA93DC" w14:textId="77777777" w:rsidR="00074CE5" w:rsidRDefault="00074CE5" w:rsidP="00074CE5">
      <w:pPr>
        <w:pStyle w:val="paragraph"/>
        <w:ind w:left="357" w:hanging="357"/>
        <w:contextualSpacing/>
        <w:jc w:val="both"/>
      </w:pPr>
    </w:p>
    <w:p w14:paraId="7C3707C1" w14:textId="77777777" w:rsidR="00074CE5" w:rsidRDefault="00074CE5" w:rsidP="00074CE5">
      <w:pPr>
        <w:pStyle w:val="paragraph"/>
        <w:contextualSpacing/>
        <w:jc w:val="both"/>
      </w:pPr>
      <w:r>
        <w:t xml:space="preserve">(12) </w:t>
      </w:r>
      <w:r w:rsidRPr="004A25C5">
        <w:t>T</w:t>
      </w:r>
      <w:r w:rsidRPr="00A67203">
        <w:t>uumakäitise elukaar</w:t>
      </w:r>
      <w:r w:rsidRPr="004A25C5">
        <w:t xml:space="preserve"> on ajavahemik alates käitise või selle osa asukoha valikust </w:t>
      </w:r>
      <w:r>
        <w:t>kuni</w:t>
      </w:r>
      <w:r w:rsidRPr="004A25C5">
        <w:t xml:space="preserve"> kasutusjärgse </w:t>
      </w:r>
      <w:proofErr w:type="spellStart"/>
      <w:r>
        <w:t>dekomissioneerimiseni</w:t>
      </w:r>
      <w:proofErr w:type="spellEnd"/>
      <w:r>
        <w:t xml:space="preserve">. </w:t>
      </w:r>
    </w:p>
    <w:p w14:paraId="66317717" w14:textId="77777777" w:rsidR="00074CE5" w:rsidRDefault="00074CE5" w:rsidP="00074CE5">
      <w:pPr>
        <w:pStyle w:val="paragraph"/>
        <w:ind w:left="357" w:hanging="357"/>
        <w:contextualSpacing/>
        <w:jc w:val="both"/>
      </w:pPr>
    </w:p>
    <w:p w14:paraId="12B2A791" w14:textId="77777777" w:rsidR="00074CE5" w:rsidRDefault="00074CE5" w:rsidP="00074CE5">
      <w:pPr>
        <w:pStyle w:val="paragraph"/>
        <w:contextualSpacing/>
        <w:jc w:val="both"/>
      </w:pPr>
      <w:r>
        <w:t xml:space="preserve">(13) </w:t>
      </w:r>
      <w:r w:rsidRPr="005143D6">
        <w:t xml:space="preserve">Tuumkütus on lõhustuv tuumamaterjal, mida kasutatakse tuumareaktoris kontrollitud ahelreaktsiooni käivitamiseks ja </w:t>
      </w:r>
      <w:r>
        <w:t>käigus hoidmiseks.</w:t>
      </w:r>
    </w:p>
    <w:p w14:paraId="6AD322F7" w14:textId="77777777" w:rsidR="00074CE5" w:rsidRDefault="00074CE5" w:rsidP="00074CE5">
      <w:pPr>
        <w:pStyle w:val="paragraph"/>
        <w:contextualSpacing/>
        <w:jc w:val="both"/>
      </w:pPr>
    </w:p>
    <w:p w14:paraId="40F14DE6" w14:textId="50BC33F9" w:rsidR="00074CE5" w:rsidRDefault="00074CE5" w:rsidP="00074CE5">
      <w:pPr>
        <w:pStyle w:val="paragraph"/>
        <w:contextualSpacing/>
        <w:jc w:val="both"/>
      </w:pPr>
      <w:r>
        <w:t xml:space="preserve">(14) </w:t>
      </w:r>
      <w:r w:rsidRPr="005E0DB9">
        <w:t>Tuumkütusetsükkel</w:t>
      </w:r>
      <w:r w:rsidRPr="003333BD">
        <w:t xml:space="preserve"> on </w:t>
      </w:r>
      <w:r w:rsidRPr="005E0DB9">
        <w:t>tuumkütuse ettevalmistamise, kasutamise ja käitlemisega</w:t>
      </w:r>
      <w:r w:rsidRPr="003333BD">
        <w:t xml:space="preserve"> seotud </w:t>
      </w:r>
      <w:r w:rsidRPr="005E0DB9">
        <w:t>protsesside jada</w:t>
      </w:r>
      <w:r w:rsidRPr="003333BD">
        <w:t xml:space="preserve">, </w:t>
      </w:r>
      <w:r>
        <w:t xml:space="preserve">mis </w:t>
      </w:r>
      <w:r w:rsidRPr="005E0DB9">
        <w:t>hõlmab</w:t>
      </w:r>
      <w:r w:rsidRPr="003333BD">
        <w:t xml:space="preserve"> </w:t>
      </w:r>
      <w:commentRangeStart w:id="40"/>
      <w:r>
        <w:t>uraani</w:t>
      </w:r>
      <w:ins w:id="41" w:author="Inge Mehide - JUSTDIGI" w:date="2026-01-05T17:28:00Z" w16du:dateUtc="2026-01-05T15:28:00Z">
        <w:r w:rsidR="00AF678D">
          <w:t>-</w:t>
        </w:r>
      </w:ins>
      <w:r>
        <w:t xml:space="preserve"> või tooriumi</w:t>
      </w:r>
      <w:del w:id="42" w:author="Inge Mehide - JUSTDIGI" w:date="2026-01-05T17:28:00Z" w16du:dateUtc="2026-01-05T15:28:00Z">
        <w:r w:rsidRPr="003333BD" w:rsidDel="00AF678D">
          <w:delText xml:space="preserve"> </w:delText>
        </w:r>
      </w:del>
      <w:r w:rsidRPr="003333BD">
        <w:t xml:space="preserve">maagi </w:t>
      </w:r>
      <w:commentRangeEnd w:id="40"/>
      <w:r w:rsidR="00AF678D">
        <w:rPr>
          <w:rStyle w:val="Kommentaariviide"/>
          <w:rFonts w:asciiTheme="minorHAnsi" w:eastAsiaTheme="minorHAnsi" w:hAnsiTheme="minorHAnsi" w:cstheme="minorBidi"/>
          <w:kern w:val="2"/>
          <w:lang w:eastAsia="en-US"/>
          <w14:ligatures w14:val="standardContextual"/>
        </w:rPr>
        <w:commentReference w:id="40"/>
      </w:r>
      <w:r w:rsidRPr="003333BD">
        <w:t>kaevandami</w:t>
      </w:r>
      <w:r>
        <w:t>st</w:t>
      </w:r>
      <w:r w:rsidRPr="005E0DB9">
        <w:t>,</w:t>
      </w:r>
      <w:r w:rsidRPr="003333BD">
        <w:t xml:space="preserve"> töötlemi</w:t>
      </w:r>
      <w:r>
        <w:t>st</w:t>
      </w:r>
      <w:r w:rsidRPr="005E0DB9">
        <w:t xml:space="preserve"> ja</w:t>
      </w:r>
      <w:r w:rsidRPr="003333BD">
        <w:t xml:space="preserve"> rikastami</w:t>
      </w:r>
      <w:r>
        <w:t>st</w:t>
      </w:r>
      <w:r w:rsidRPr="003333BD">
        <w:t>, tuumkütuse valmistami</w:t>
      </w:r>
      <w:r>
        <w:t>st</w:t>
      </w:r>
      <w:r w:rsidRPr="005E0DB9">
        <w:t>,</w:t>
      </w:r>
      <w:r>
        <w:t xml:space="preserve"> selle</w:t>
      </w:r>
      <w:r w:rsidRPr="003333BD">
        <w:t xml:space="preserve"> ladustami</w:t>
      </w:r>
      <w:r>
        <w:t xml:space="preserve">st ja </w:t>
      </w:r>
      <w:r w:rsidRPr="005E0DB9">
        <w:t>kasutamist tuumareaktoris</w:t>
      </w:r>
      <w:r w:rsidRPr="003333BD">
        <w:t xml:space="preserve">, kasutatud tuumkütuse </w:t>
      </w:r>
      <w:r w:rsidRPr="005E0DB9">
        <w:t xml:space="preserve">võimalikku </w:t>
      </w:r>
      <w:r w:rsidRPr="003333BD">
        <w:t>ümbertööt</w:t>
      </w:r>
      <w:r>
        <w:t>lemist</w:t>
      </w:r>
      <w:r w:rsidRPr="003333BD">
        <w:t xml:space="preserve"> ning </w:t>
      </w:r>
      <w:r w:rsidRPr="005E0DB9">
        <w:t>nende tegevuste käigus</w:t>
      </w:r>
      <w:r>
        <w:t xml:space="preserve"> </w:t>
      </w:r>
      <w:r w:rsidRPr="003333BD">
        <w:t>tekki</w:t>
      </w:r>
      <w:r>
        <w:t>vate radioaktiivsete</w:t>
      </w:r>
      <w:r w:rsidRPr="003333BD">
        <w:t xml:space="preserve"> jäätmete käitlemi</w:t>
      </w:r>
      <w:r>
        <w:t>st, sealhulgas</w:t>
      </w:r>
      <w:r w:rsidRPr="003333BD">
        <w:t xml:space="preserve"> vahe- või lõppladustami</w:t>
      </w:r>
      <w:r>
        <w:t>st</w:t>
      </w:r>
      <w:r w:rsidRPr="005E0DB9">
        <w:t>.</w:t>
      </w:r>
    </w:p>
    <w:p w14:paraId="04464740" w14:textId="77777777" w:rsidR="00074CE5" w:rsidRDefault="00074CE5" w:rsidP="00074CE5">
      <w:pPr>
        <w:pStyle w:val="paragraph"/>
        <w:ind w:left="357" w:hanging="357"/>
        <w:contextualSpacing/>
        <w:jc w:val="both"/>
        <w:textAlignment w:val="baseline"/>
      </w:pPr>
    </w:p>
    <w:p w14:paraId="17281BCC" w14:textId="77777777" w:rsidR="00074CE5" w:rsidRDefault="00074CE5" w:rsidP="00074CE5">
      <w:pPr>
        <w:pStyle w:val="paragraph"/>
        <w:contextualSpacing/>
        <w:jc w:val="both"/>
        <w:textAlignment w:val="baseline"/>
      </w:pPr>
      <w:r>
        <w:t xml:space="preserve">(15) Tuumamaterjal on Euroopa Aatomienergiaühenduse asutamislepingu artiklis 197 määratletud </w:t>
      </w:r>
      <w:r w:rsidRPr="343BA6A5">
        <w:t>maak</w:t>
      </w:r>
      <w:r>
        <w:t xml:space="preserve">, lähtematerjal või lõhustuv erimaterjal. </w:t>
      </w:r>
      <w:r w:rsidRPr="343BA6A5">
        <w:t>Maagi</w:t>
      </w:r>
      <w:r>
        <w:t xml:space="preserve"> määratlus on sätestatud asutamislepingu artikli 197 lõikes 4 ning nende maavarade tuumamaterjalisisalduse piirväärtused on kehtestatud Euratomi nõukogu määrusega nr 9, millega määratakse kindlaks </w:t>
      </w:r>
      <w:r w:rsidRPr="343BA6A5">
        <w:t>maakides</w:t>
      </w:r>
      <w:r>
        <w:t xml:space="preserve"> sisalduva materjali kontsentratsiooni piirväärtused nimetatud lepingu artikli 197 lõike 4 kohaselt.</w:t>
      </w:r>
    </w:p>
    <w:p w14:paraId="78BF27C3" w14:textId="77777777" w:rsidR="00074CE5" w:rsidRDefault="00074CE5" w:rsidP="00074CE5">
      <w:pPr>
        <w:pStyle w:val="paragraph"/>
        <w:ind w:left="357" w:hanging="357"/>
        <w:contextualSpacing/>
        <w:jc w:val="both"/>
        <w:textAlignment w:val="baseline"/>
      </w:pPr>
    </w:p>
    <w:p w14:paraId="58656F0E" w14:textId="7159F0CA" w:rsidR="00074CE5" w:rsidRPr="003B5564" w:rsidRDefault="00074CE5" w:rsidP="00074CE5">
      <w:pPr>
        <w:pStyle w:val="paragraph"/>
        <w:contextualSpacing/>
        <w:jc w:val="both"/>
        <w:textAlignment w:val="baseline"/>
        <w:rPr>
          <w:rStyle w:val="eop"/>
        </w:rPr>
      </w:pPr>
      <w:r w:rsidRPr="78AB5475">
        <w:rPr>
          <w:rStyle w:val="eop"/>
          <w:rFonts w:eastAsiaTheme="majorEastAsia"/>
        </w:rPr>
        <w:t>(</w:t>
      </w:r>
      <w:r w:rsidRPr="45EA682E">
        <w:rPr>
          <w:rStyle w:val="eop"/>
          <w:rFonts w:eastAsiaTheme="majorEastAsia"/>
        </w:rPr>
        <w:t>1</w:t>
      </w:r>
      <w:r>
        <w:rPr>
          <w:rStyle w:val="eop"/>
          <w:rFonts w:eastAsiaTheme="majorEastAsia"/>
        </w:rPr>
        <w:t>6</w:t>
      </w:r>
      <w:r w:rsidRPr="45EA682E">
        <w:rPr>
          <w:rStyle w:val="eop"/>
          <w:rFonts w:eastAsiaTheme="majorEastAsia"/>
        </w:rPr>
        <w:t xml:space="preserve">) </w:t>
      </w:r>
      <w:r w:rsidRPr="005E0DB9">
        <w:rPr>
          <w:rFonts w:eastAsiaTheme="majorEastAsia"/>
        </w:rPr>
        <w:t>Tuumaohutus</w:t>
      </w:r>
      <w:r w:rsidRPr="00D56D6B">
        <w:rPr>
          <w:rFonts w:eastAsiaTheme="majorEastAsia"/>
        </w:rPr>
        <w:t xml:space="preserve"> on </w:t>
      </w:r>
      <w:r w:rsidRPr="005E0DB9">
        <w:rPr>
          <w:rFonts w:eastAsiaTheme="majorEastAsia"/>
        </w:rPr>
        <w:t xml:space="preserve">seisund, mis tagatakse </w:t>
      </w:r>
      <w:ins w:id="43" w:author="Inge Mehide - JUSTDIGI" w:date="2026-01-06T14:08:00Z" w16du:dateUtc="2026-01-06T12:08:00Z">
        <w:r w:rsidR="00A85071" w:rsidRPr="00D56D6B">
          <w:rPr>
            <w:rFonts w:eastAsiaTheme="majorEastAsia"/>
          </w:rPr>
          <w:t xml:space="preserve">tuumakäitise </w:t>
        </w:r>
        <w:r w:rsidR="001723AC">
          <w:rPr>
            <w:rFonts w:eastAsiaTheme="majorEastAsia"/>
          </w:rPr>
          <w:t>ohutu</w:t>
        </w:r>
      </w:ins>
      <w:ins w:id="44" w:author="Inge Mehide - JUSTDIGI" w:date="2026-01-06T14:11:00Z" w16du:dateUtc="2026-01-06T12:11:00Z">
        <w:r w:rsidR="000E0484">
          <w:rPr>
            <w:rFonts w:eastAsiaTheme="majorEastAsia"/>
          </w:rPr>
          <w:t>,</w:t>
        </w:r>
      </w:ins>
      <w:ins w:id="45" w:author="Inge Mehide - JUSTDIGI" w:date="2026-01-06T14:08:00Z" w16du:dateUtc="2026-01-06T12:08:00Z">
        <w:r w:rsidR="001723AC">
          <w:rPr>
            <w:rFonts w:eastAsiaTheme="majorEastAsia"/>
          </w:rPr>
          <w:t xml:space="preserve"> </w:t>
        </w:r>
      </w:ins>
      <w:del w:id="46" w:author="Inge Mehide - JUSTDIGI" w:date="2026-01-06T14:10:00Z" w16du:dateUtc="2026-01-06T12:10:00Z">
        <w:r w:rsidRPr="005E0DB9" w:rsidDel="00EA2222">
          <w:rPr>
            <w:rFonts w:eastAsiaTheme="majorEastAsia"/>
          </w:rPr>
          <w:delText>käitamis</w:delText>
        </w:r>
      </w:del>
      <w:r w:rsidRPr="005E0DB9">
        <w:rPr>
          <w:rFonts w:eastAsiaTheme="majorEastAsia"/>
        </w:rPr>
        <w:t>nõuete</w:t>
      </w:r>
      <w:ins w:id="47" w:author="Inge Mehide - JUSTDIGI" w:date="2026-01-06T14:08:00Z" w16du:dateUtc="2026-01-06T12:08:00Z">
        <w:r w:rsidR="001723AC">
          <w:rPr>
            <w:rFonts w:eastAsiaTheme="majorEastAsia"/>
          </w:rPr>
          <w:t>kohase</w:t>
        </w:r>
      </w:ins>
      <w:r w:rsidRPr="005E0DB9">
        <w:rPr>
          <w:rFonts w:eastAsiaTheme="majorEastAsia"/>
        </w:rPr>
        <w:t xml:space="preserve"> </w:t>
      </w:r>
      <w:del w:id="48" w:author="Inge Mehide - JUSTDIGI" w:date="2026-01-06T14:09:00Z" w16du:dateUtc="2026-01-06T12:09:00Z">
        <w:r w:rsidRPr="005E0DB9" w:rsidDel="001723AC">
          <w:rPr>
            <w:rFonts w:eastAsiaTheme="majorEastAsia"/>
          </w:rPr>
          <w:delText xml:space="preserve">täitmise ja </w:delText>
        </w:r>
      </w:del>
      <w:del w:id="49" w:author="Inge Mehide - JUSTDIGI" w:date="2026-01-06T14:08:00Z" w16du:dateUtc="2026-01-06T12:08:00Z">
        <w:r w:rsidRPr="00D56D6B" w:rsidDel="00A85071">
          <w:rPr>
            <w:rFonts w:eastAsiaTheme="majorEastAsia"/>
          </w:rPr>
          <w:delText xml:space="preserve">tuumakäitise </w:delText>
        </w:r>
      </w:del>
      <w:del w:id="50" w:author="Inge Mehide - JUSTDIGI" w:date="2026-01-06T14:09:00Z" w16du:dateUtc="2026-01-06T12:09:00Z">
        <w:r w:rsidRPr="00D56D6B" w:rsidDel="001723AC">
          <w:rPr>
            <w:rFonts w:eastAsiaTheme="majorEastAsia"/>
          </w:rPr>
          <w:delText xml:space="preserve">ohutu </w:delText>
        </w:r>
      </w:del>
      <w:r w:rsidRPr="005E0DB9">
        <w:rPr>
          <w:rFonts w:eastAsiaTheme="majorEastAsia"/>
        </w:rPr>
        <w:t xml:space="preserve">käitamise kaudu, </w:t>
      </w:r>
      <w:del w:id="51" w:author="Inge Mehide - JUSTDIGI" w:date="2026-01-06T14:13:00Z" w16du:dateUtc="2026-01-06T12:13:00Z">
        <w:r w:rsidRPr="005E0DB9" w:rsidDel="00207172">
          <w:rPr>
            <w:rFonts w:eastAsiaTheme="majorEastAsia"/>
          </w:rPr>
          <w:delText xml:space="preserve">et </w:delText>
        </w:r>
      </w:del>
      <w:r w:rsidRPr="005E0DB9">
        <w:rPr>
          <w:rFonts w:eastAsiaTheme="majorEastAsia"/>
        </w:rPr>
        <w:t>vältid</w:t>
      </w:r>
      <w:ins w:id="52" w:author="Inge Mehide - JUSTDIGI" w:date="2026-01-06T14:13:00Z" w16du:dateUtc="2026-01-06T12:13:00Z">
        <w:r w:rsidR="00207172">
          <w:rPr>
            <w:rFonts w:eastAsiaTheme="majorEastAsia"/>
          </w:rPr>
          <w:t>es</w:t>
        </w:r>
      </w:ins>
      <w:del w:id="53" w:author="Inge Mehide - JUSTDIGI" w:date="2026-01-06T14:13:00Z" w16du:dateUtc="2026-01-06T12:13:00Z">
        <w:r w:rsidRPr="005E0DB9" w:rsidDel="00207172">
          <w:rPr>
            <w:rFonts w:eastAsiaTheme="majorEastAsia"/>
          </w:rPr>
          <w:delText>a</w:delText>
        </w:r>
      </w:del>
      <w:r w:rsidRPr="005E0DB9">
        <w:rPr>
          <w:rFonts w:eastAsiaTheme="majorEastAsia"/>
        </w:rPr>
        <w:t xml:space="preserve"> avariikiiritust</w:t>
      </w:r>
      <w:r w:rsidRPr="00D56D6B">
        <w:rPr>
          <w:rFonts w:eastAsiaTheme="majorEastAsia"/>
        </w:rPr>
        <w:t xml:space="preserve"> ning </w:t>
      </w:r>
      <w:r w:rsidRPr="005E0DB9">
        <w:rPr>
          <w:rFonts w:eastAsiaTheme="majorEastAsia"/>
        </w:rPr>
        <w:t>leevendad</w:t>
      </w:r>
      <w:ins w:id="54" w:author="Inge Mehide - JUSTDIGI" w:date="2026-01-06T14:13:00Z" w16du:dateUtc="2026-01-06T12:13:00Z">
        <w:r w:rsidR="00C5260A">
          <w:rPr>
            <w:rFonts w:eastAsiaTheme="majorEastAsia"/>
          </w:rPr>
          <w:t>es</w:t>
        </w:r>
      </w:ins>
      <w:del w:id="55" w:author="Inge Mehide - JUSTDIGI" w:date="2026-01-06T14:13:00Z" w16du:dateUtc="2026-01-06T12:13:00Z">
        <w:r w:rsidRPr="005E0DB9" w:rsidDel="00C5260A">
          <w:rPr>
            <w:rFonts w:eastAsiaTheme="majorEastAsia"/>
          </w:rPr>
          <w:delText>a</w:delText>
        </w:r>
      </w:del>
      <w:r w:rsidRPr="005E0DB9">
        <w:rPr>
          <w:rFonts w:eastAsiaTheme="majorEastAsia"/>
        </w:rPr>
        <w:t xml:space="preserve"> </w:t>
      </w:r>
      <w:r w:rsidRPr="00D56D6B">
        <w:rPr>
          <w:rFonts w:eastAsiaTheme="majorEastAsia"/>
        </w:rPr>
        <w:t xml:space="preserve">võimalike avariide </w:t>
      </w:r>
      <w:commentRangeStart w:id="56"/>
      <w:r w:rsidRPr="005E0DB9">
        <w:rPr>
          <w:rFonts w:eastAsiaTheme="majorEastAsia"/>
        </w:rPr>
        <w:t xml:space="preserve">tagajärgi, </w:t>
      </w:r>
      <w:del w:id="57" w:author="Inge Mehide - JUSTDIGI" w:date="2026-01-06T10:45:00Z" w16du:dateUtc="2026-01-06T08:45:00Z">
        <w:r w:rsidRPr="005E0DB9" w:rsidDel="004C6006">
          <w:rPr>
            <w:rFonts w:eastAsiaTheme="majorEastAsia"/>
          </w:rPr>
          <w:delText>mille tulemusena</w:delText>
        </w:r>
      </w:del>
      <w:commentRangeEnd w:id="56"/>
      <w:r w:rsidR="00B32016">
        <w:rPr>
          <w:rStyle w:val="Kommentaariviide"/>
          <w:rFonts w:asciiTheme="minorHAnsi" w:eastAsiaTheme="minorHAnsi" w:hAnsiTheme="minorHAnsi" w:cstheme="minorBidi"/>
          <w:kern w:val="2"/>
          <w:lang w:eastAsia="en-US"/>
          <w14:ligatures w14:val="standardContextual"/>
        </w:rPr>
        <w:commentReference w:id="56"/>
      </w:r>
      <w:del w:id="58" w:author="Inge Mehide - JUSTDIGI" w:date="2026-01-06T10:45:00Z" w16du:dateUtc="2026-01-06T08:45:00Z">
        <w:r w:rsidRPr="005E0DB9" w:rsidDel="004C6006">
          <w:rPr>
            <w:rFonts w:eastAsiaTheme="majorEastAsia"/>
          </w:rPr>
          <w:delText xml:space="preserve"> on tagatud</w:delText>
        </w:r>
      </w:del>
      <w:ins w:id="59" w:author="Inge Mehide - JUSTDIGI" w:date="2026-01-06T14:13:00Z" w16du:dateUtc="2026-01-06T12:13:00Z">
        <w:r w:rsidR="00C5260A">
          <w:rPr>
            <w:rFonts w:eastAsiaTheme="majorEastAsia"/>
          </w:rPr>
          <w:t xml:space="preserve">et </w:t>
        </w:r>
      </w:ins>
      <w:ins w:id="60" w:author="Inge Mehide - JUSTDIGI" w:date="2026-01-06T10:45:00Z" w16du:dateUtc="2026-01-06T08:45:00Z">
        <w:r w:rsidR="004C6006">
          <w:rPr>
            <w:rFonts w:eastAsiaTheme="majorEastAsia"/>
          </w:rPr>
          <w:t>taga</w:t>
        </w:r>
        <w:r w:rsidR="00B32016">
          <w:rPr>
            <w:rFonts w:eastAsiaTheme="majorEastAsia"/>
          </w:rPr>
          <w:t>d</w:t>
        </w:r>
      </w:ins>
      <w:ins w:id="61" w:author="Inge Mehide - JUSTDIGI" w:date="2026-01-06T14:13:00Z" w16du:dateUtc="2026-01-06T12:13:00Z">
        <w:r w:rsidR="00C5260A">
          <w:rPr>
            <w:rFonts w:eastAsiaTheme="majorEastAsia"/>
          </w:rPr>
          <w:t>a</w:t>
        </w:r>
      </w:ins>
      <w:r w:rsidRPr="005E0DB9">
        <w:rPr>
          <w:rFonts w:eastAsiaTheme="majorEastAsia"/>
        </w:rPr>
        <w:t xml:space="preserve"> töötajate, elanike ja keskkonna kaitse tuumakäitise</w:t>
      </w:r>
      <w:r w:rsidRPr="00D56D6B">
        <w:rPr>
          <w:rFonts w:eastAsiaTheme="majorEastAsia"/>
        </w:rPr>
        <w:t xml:space="preserve"> ioniseeriva kiirguse </w:t>
      </w:r>
      <w:commentRangeStart w:id="62"/>
      <w:r w:rsidRPr="005E0DB9">
        <w:rPr>
          <w:rFonts w:eastAsiaTheme="majorEastAsia"/>
        </w:rPr>
        <w:t>oh</w:t>
      </w:r>
      <w:del w:id="63" w:author="Inge Mehide - JUSTDIGI" w:date="2026-01-06T10:48:00Z" w16du:dateUtc="2026-01-06T08:48:00Z">
        <w:r w:rsidRPr="005E0DB9" w:rsidDel="00707AC2">
          <w:rPr>
            <w:rFonts w:eastAsiaTheme="majorEastAsia"/>
          </w:rPr>
          <w:delText>t</w:delText>
        </w:r>
      </w:del>
      <w:r w:rsidRPr="005E0DB9">
        <w:rPr>
          <w:rFonts w:eastAsiaTheme="majorEastAsia"/>
        </w:rPr>
        <w:t>u</w:t>
      </w:r>
      <w:del w:id="64" w:author="Inge Mehide - JUSTDIGI" w:date="2026-01-06T10:48:00Z" w16du:dateUtc="2026-01-06T08:48:00Z">
        <w:r w:rsidRPr="005E0DB9" w:rsidDel="00707AC2">
          <w:rPr>
            <w:rFonts w:eastAsiaTheme="majorEastAsia"/>
          </w:rPr>
          <w:delText>de</w:delText>
        </w:r>
      </w:del>
      <w:r w:rsidRPr="00D56D6B">
        <w:rPr>
          <w:rFonts w:eastAsiaTheme="majorEastAsia"/>
        </w:rPr>
        <w:t xml:space="preserve"> </w:t>
      </w:r>
      <w:commentRangeEnd w:id="62"/>
      <w:r w:rsidR="00352968">
        <w:rPr>
          <w:rStyle w:val="Kommentaariviide"/>
          <w:rFonts w:asciiTheme="minorHAnsi" w:eastAsiaTheme="minorHAnsi" w:hAnsiTheme="minorHAnsi" w:cstheme="minorBidi"/>
          <w:kern w:val="2"/>
          <w:lang w:eastAsia="en-US"/>
          <w14:ligatures w14:val="standardContextual"/>
        </w:rPr>
        <w:commentReference w:id="62"/>
      </w:r>
      <w:r w:rsidRPr="00D56D6B">
        <w:rPr>
          <w:rFonts w:eastAsiaTheme="majorEastAsia"/>
        </w:rPr>
        <w:t>eest</w:t>
      </w:r>
      <w:r w:rsidRPr="005E0DB9">
        <w:rPr>
          <w:rFonts w:eastAsiaTheme="majorEastAsia"/>
        </w:rPr>
        <w:t>.</w:t>
      </w:r>
    </w:p>
    <w:p w14:paraId="466258CF" w14:textId="77777777" w:rsidR="00074CE5" w:rsidRDefault="00074CE5" w:rsidP="00074CE5">
      <w:pPr>
        <w:pStyle w:val="paragraph"/>
        <w:ind w:left="357" w:hanging="357"/>
        <w:contextualSpacing/>
        <w:jc w:val="both"/>
        <w:textAlignment w:val="baseline"/>
      </w:pPr>
    </w:p>
    <w:p w14:paraId="45F5C62E" w14:textId="77777777" w:rsidR="00074CE5" w:rsidRDefault="00074CE5" w:rsidP="00074CE5">
      <w:pPr>
        <w:pStyle w:val="paragraph"/>
        <w:contextualSpacing/>
        <w:jc w:val="both"/>
      </w:pPr>
      <w:r>
        <w:t xml:space="preserve">(17) </w:t>
      </w:r>
      <w:r w:rsidRPr="00A34823">
        <w:t xml:space="preserve">Tuumaohutuse kultuur on organisatsiooni ja üksikisiku väärtuste, hoiakute ja käitumistavade kogum, </w:t>
      </w:r>
      <w:r w:rsidRPr="005E0DB9">
        <w:t>mille eesmärk on tagada</w:t>
      </w:r>
      <w:r w:rsidRPr="00A34823">
        <w:t>, et kiirguskaitse ja tuumaohutus</w:t>
      </w:r>
      <w:r>
        <w:t xml:space="preserve">e aspektid </w:t>
      </w:r>
      <w:r w:rsidRPr="00A34823">
        <w:t>on kõigis tegevustes esmatähtsal kohal.</w:t>
      </w:r>
    </w:p>
    <w:p w14:paraId="00C0A968" w14:textId="77777777" w:rsidR="00074CE5" w:rsidRDefault="00074CE5" w:rsidP="00074CE5">
      <w:pPr>
        <w:pStyle w:val="paragraph"/>
        <w:contextualSpacing/>
        <w:jc w:val="both"/>
        <w:rPr>
          <w:rFonts w:eastAsiaTheme="majorEastAsia"/>
        </w:rPr>
      </w:pPr>
    </w:p>
    <w:p w14:paraId="7A2FB453" w14:textId="77777777" w:rsidR="00074CE5" w:rsidRPr="008600BB" w:rsidRDefault="00074CE5" w:rsidP="00074CE5">
      <w:pPr>
        <w:pStyle w:val="paragraph"/>
        <w:contextualSpacing/>
        <w:jc w:val="both"/>
      </w:pPr>
      <w:r>
        <w:t xml:space="preserve">(18) </w:t>
      </w:r>
      <w:r w:rsidRPr="008600BB">
        <w:t xml:space="preserve">Tüüpohu profiil on </w:t>
      </w:r>
      <w:r w:rsidRPr="00095FC0">
        <w:t>Kaitsepolitseiameti</w:t>
      </w:r>
      <w:r w:rsidRPr="008600BB">
        <w:t xml:space="preserve"> koostatud dokument, mis kirjeldab potentsiaalseid sisemisi ja väliseid </w:t>
      </w:r>
      <w:r w:rsidRPr="00095FC0">
        <w:t>ohustajaid</w:t>
      </w:r>
      <w:r w:rsidRPr="008600BB">
        <w:t>, nende võimeid, ressursse, motivatsiooni ja võimalikke ründeviise ning mis on aluseks tuuma</w:t>
      </w:r>
      <w:r w:rsidRPr="00095FC0">
        <w:t>käitiste</w:t>
      </w:r>
      <w:r w:rsidRPr="008600BB">
        <w:t xml:space="preserve"> ja tuumamaterjali julgeoleku- ja füüsilise kaitse</w:t>
      </w:r>
      <w:r w:rsidRPr="00095FC0">
        <w:t xml:space="preserve"> </w:t>
      </w:r>
      <w:r w:rsidRPr="008600BB">
        <w:t>nõuete kehtestamisele.</w:t>
      </w:r>
    </w:p>
    <w:p w14:paraId="1325C12D" w14:textId="77777777" w:rsidR="00074CE5" w:rsidRDefault="00074CE5" w:rsidP="00074CE5">
      <w:pPr>
        <w:pStyle w:val="paragraph"/>
        <w:spacing w:before="240" w:beforeAutospacing="0" w:after="240" w:afterAutospacing="0"/>
        <w:contextualSpacing/>
        <w:jc w:val="both"/>
        <w:rPr>
          <w:highlight w:val="yellow"/>
        </w:rPr>
      </w:pPr>
    </w:p>
    <w:p w14:paraId="2A70A574" w14:textId="77777777" w:rsidR="00074CE5" w:rsidRDefault="00074CE5" w:rsidP="00074CE5">
      <w:pPr>
        <w:pStyle w:val="paragraph"/>
        <w:spacing w:before="240" w:after="240"/>
        <w:contextualSpacing/>
        <w:jc w:val="both"/>
      </w:pPr>
    </w:p>
    <w:p w14:paraId="3E881F45" w14:textId="77777777" w:rsidR="00074CE5" w:rsidRDefault="00074CE5" w:rsidP="00074CE5">
      <w:pPr>
        <w:pStyle w:val="paragraph"/>
        <w:spacing w:before="0" w:beforeAutospacing="0" w:after="0" w:afterAutospacing="0"/>
        <w:contextualSpacing/>
        <w:jc w:val="both"/>
        <w:textAlignment w:val="baseline"/>
        <w:rPr>
          <w:b/>
          <w:sz w:val="18"/>
          <w:szCs w:val="18"/>
        </w:rPr>
      </w:pPr>
      <w:r w:rsidRPr="343BA6A5">
        <w:rPr>
          <w:rStyle w:val="normaltextrun"/>
          <w:rFonts w:eastAsiaTheme="majorEastAsia"/>
          <w:b/>
        </w:rPr>
        <w:t>§ 4. Keelatud tegevused </w:t>
      </w:r>
      <w:r w:rsidRPr="343BA6A5">
        <w:rPr>
          <w:rStyle w:val="eop"/>
          <w:rFonts w:eastAsiaTheme="majorEastAsia"/>
          <w:b/>
        </w:rPr>
        <w:t> </w:t>
      </w:r>
    </w:p>
    <w:p w14:paraId="07246287" w14:textId="77777777"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eop"/>
          <w:rFonts w:eastAsiaTheme="majorEastAsia"/>
        </w:rPr>
        <w:t> </w:t>
      </w:r>
    </w:p>
    <w:p w14:paraId="19E47AF6"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(1) Keelatud on mis</w:t>
      </w:r>
      <w:r>
        <w:rPr>
          <w:rStyle w:val="normaltextrun"/>
          <w:rFonts w:eastAsiaTheme="majorEastAsia"/>
        </w:rPr>
        <w:t xml:space="preserve"> </w:t>
      </w:r>
      <w:r w:rsidRPr="343BA6A5">
        <w:rPr>
          <w:rStyle w:val="normaltextrun"/>
          <w:rFonts w:eastAsiaTheme="majorEastAsia"/>
        </w:rPr>
        <w:t xml:space="preserve">tahes tegevus, mis on suunatud tuumarelvade või </w:t>
      </w:r>
      <w:r>
        <w:rPr>
          <w:rStyle w:val="normaltextrun"/>
          <w:rFonts w:eastAsiaTheme="majorEastAsia"/>
        </w:rPr>
        <w:t>r</w:t>
      </w:r>
      <w:r w:rsidRPr="343BA6A5">
        <w:rPr>
          <w:rStyle w:val="normaltextrun"/>
          <w:rFonts w:eastAsiaTheme="majorEastAsia"/>
        </w:rPr>
        <w:t>adioaktiivse</w:t>
      </w:r>
      <w:r>
        <w:rPr>
          <w:rStyle w:val="normaltextrun"/>
          <w:rFonts w:eastAsiaTheme="majorEastAsia"/>
        </w:rPr>
        <w:t>t</w:t>
      </w:r>
      <w:r w:rsidRPr="343BA6A5">
        <w:rPr>
          <w:rStyle w:val="normaltextrun"/>
          <w:rFonts w:eastAsiaTheme="majorEastAsia"/>
        </w:rPr>
        <w:t xml:space="preserve"> materjali laiali</w:t>
      </w:r>
      <w:r>
        <w:rPr>
          <w:rStyle w:val="normaltextrun"/>
          <w:rFonts w:eastAsiaTheme="majorEastAsia"/>
        </w:rPr>
        <w:t xml:space="preserve"> </w:t>
      </w:r>
      <w:r w:rsidRPr="343BA6A5">
        <w:rPr>
          <w:rStyle w:val="normaltextrun"/>
          <w:rFonts w:eastAsiaTheme="majorEastAsia"/>
        </w:rPr>
        <w:t>paiska</w:t>
      </w:r>
      <w:r>
        <w:rPr>
          <w:rStyle w:val="normaltextrun"/>
          <w:rFonts w:eastAsiaTheme="majorEastAsia"/>
        </w:rPr>
        <w:t>va</w:t>
      </w:r>
      <w:r w:rsidRPr="343BA6A5">
        <w:rPr>
          <w:rStyle w:val="normaltextrun"/>
          <w:rFonts w:eastAsiaTheme="majorEastAsia"/>
        </w:rPr>
        <w:t xml:space="preserve"> vahendi loomisele, arendamisele või hankimisele</w:t>
      </w:r>
      <w:r>
        <w:rPr>
          <w:rStyle w:val="normaltextrun"/>
          <w:rFonts w:eastAsiaTheme="majorEastAsia"/>
        </w:rPr>
        <w:t xml:space="preserve"> või</w:t>
      </w:r>
      <w:r w:rsidRPr="343BA6A5">
        <w:rPr>
          <w:rStyle w:val="normaltextrun"/>
          <w:rFonts w:eastAsiaTheme="majorEastAsia"/>
        </w:rPr>
        <w:t xml:space="preserve"> radioaktiivse materjali muul viisil mitterahumeelsele kasutamisele</w:t>
      </w:r>
      <w:r>
        <w:rPr>
          <w:rStyle w:val="normaltextrun"/>
          <w:rFonts w:eastAsiaTheme="majorEastAsia"/>
        </w:rPr>
        <w:t>,</w:t>
      </w:r>
      <w:r w:rsidRPr="343BA6A5">
        <w:rPr>
          <w:rStyle w:val="normaltextrun"/>
          <w:rFonts w:eastAsiaTheme="majorEastAsia"/>
        </w:rPr>
        <w:t xml:space="preserve"> ning nendele tegevustele kaasaaitamine. </w:t>
      </w:r>
      <w:r w:rsidRPr="343BA6A5">
        <w:rPr>
          <w:rStyle w:val="eop"/>
          <w:rFonts w:eastAsiaTheme="majorEastAsia"/>
        </w:rPr>
        <w:t> </w:t>
      </w:r>
    </w:p>
    <w:p w14:paraId="6D4DDF65" w14:textId="77777777" w:rsidR="00074CE5" w:rsidRDefault="00074CE5" w:rsidP="00074CE5">
      <w:pPr>
        <w:pStyle w:val="paragraph"/>
        <w:spacing w:before="0" w:beforeAutospacing="0" w:after="0" w:afterAutospacing="0"/>
        <w:contextualSpacing/>
        <w:jc w:val="both"/>
        <w:textAlignment w:val="baseline"/>
        <w:rPr>
          <w:sz w:val="18"/>
          <w:szCs w:val="18"/>
        </w:rPr>
      </w:pPr>
    </w:p>
    <w:p w14:paraId="5F801017" w14:textId="77777777" w:rsidR="00074CE5" w:rsidRPr="00D56D6B" w:rsidRDefault="00074CE5" w:rsidP="00074CE5">
      <w:pPr>
        <w:pStyle w:val="paragraph"/>
        <w:spacing w:before="0" w:beforeAutospacing="0" w:after="0" w:afterAutospacing="0"/>
        <w:contextualSpacing/>
        <w:jc w:val="both"/>
        <w:textAlignment w:val="baseline"/>
        <w:rPr>
          <w:rFonts w:eastAsiaTheme="majorEastAsia"/>
          <w:sz w:val="18"/>
        </w:rPr>
      </w:pPr>
      <w:r w:rsidRPr="343BA6A5">
        <w:rPr>
          <w:rStyle w:val="normaltextrun"/>
          <w:rFonts w:eastAsiaTheme="majorEastAsia"/>
        </w:rPr>
        <w:t>(2) Keelatud on mis</w:t>
      </w:r>
      <w:r>
        <w:rPr>
          <w:rStyle w:val="normaltextrun"/>
          <w:rFonts w:eastAsiaTheme="majorEastAsia"/>
        </w:rPr>
        <w:t xml:space="preserve"> </w:t>
      </w:r>
      <w:r w:rsidRPr="343BA6A5">
        <w:rPr>
          <w:rStyle w:val="normaltextrun"/>
          <w:rFonts w:eastAsiaTheme="majorEastAsia"/>
        </w:rPr>
        <w:t xml:space="preserve">tahes tuumkütusetsükliga seotud tegevus ilma </w:t>
      </w:r>
      <w:r>
        <w:rPr>
          <w:rStyle w:val="normaltextrun"/>
          <w:rFonts w:eastAsiaTheme="majorEastAsia"/>
        </w:rPr>
        <w:t>sellekohase</w:t>
      </w:r>
      <w:r w:rsidRPr="343BA6A5">
        <w:rPr>
          <w:rStyle w:val="normaltextrun"/>
          <w:rFonts w:eastAsiaTheme="majorEastAsia"/>
        </w:rPr>
        <w:t xml:space="preserve"> loata.</w:t>
      </w:r>
      <w:r w:rsidRPr="343BA6A5">
        <w:rPr>
          <w:rStyle w:val="eop"/>
          <w:rFonts w:eastAsiaTheme="majorEastAsia"/>
        </w:rPr>
        <w:t> </w:t>
      </w:r>
    </w:p>
    <w:p w14:paraId="4EF6197F"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eop"/>
          <w:rFonts w:eastAsiaTheme="majorEastAsia"/>
        </w:rPr>
        <w:t> </w:t>
      </w:r>
    </w:p>
    <w:p w14:paraId="523D007E" w14:textId="77777777" w:rsidR="00074CE5" w:rsidRPr="00A136F3" w:rsidRDefault="00074CE5" w:rsidP="00074CE5">
      <w:pPr>
        <w:pStyle w:val="paragraph"/>
        <w:spacing w:before="0" w:beforeAutospacing="0" w:after="0" w:afterAutospacing="0"/>
        <w:contextualSpacing/>
        <w:jc w:val="both"/>
        <w:textAlignment w:val="baseline"/>
      </w:pPr>
    </w:p>
    <w:p w14:paraId="0948B612"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rPr>
      </w:pPr>
      <w:r w:rsidRPr="343BA6A5">
        <w:rPr>
          <w:rStyle w:val="normaltextrun"/>
          <w:rFonts w:eastAsiaTheme="majorEastAsia"/>
          <w:b/>
        </w:rPr>
        <w:t>§ 5. Tuumaohutuse ja tuumajulgeoleku meetmete rakendamise üldpõhimõtted</w:t>
      </w:r>
      <w:r w:rsidRPr="343BA6A5">
        <w:rPr>
          <w:rStyle w:val="eop"/>
          <w:rFonts w:eastAsiaTheme="majorEastAsia"/>
          <w:b/>
        </w:rPr>
        <w:t> </w:t>
      </w:r>
    </w:p>
    <w:p w14:paraId="457D9147" w14:textId="77777777" w:rsidR="00074CE5" w:rsidRDefault="00074CE5" w:rsidP="00074CE5">
      <w:pPr>
        <w:pStyle w:val="paragraph"/>
        <w:spacing w:before="0" w:beforeAutospacing="0" w:after="0" w:afterAutospacing="0"/>
        <w:contextualSpacing/>
        <w:jc w:val="both"/>
        <w:textAlignment w:val="baseline"/>
        <w:rPr>
          <w:b/>
          <w:sz w:val="18"/>
          <w:szCs w:val="18"/>
        </w:rPr>
      </w:pPr>
    </w:p>
    <w:p w14:paraId="7D3B283B"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(1) Tuumaenergiat ja tuumamaterjali tohib kasutada ainult rahuotstarbelistel eesmärkidel vastavuses rahvusvaheliste lepingutega, mille Eesti Vabariik on ratifitseerinud.</w:t>
      </w:r>
      <w:r w:rsidRPr="343BA6A5">
        <w:rPr>
          <w:rStyle w:val="eop"/>
          <w:rFonts w:eastAsiaTheme="majorEastAsia"/>
        </w:rPr>
        <w:t> </w:t>
      </w:r>
    </w:p>
    <w:p w14:paraId="61835EA9" w14:textId="77777777" w:rsidR="00074CE5" w:rsidRDefault="00074CE5" w:rsidP="00074CE5">
      <w:pPr>
        <w:pStyle w:val="paragraph"/>
        <w:spacing w:before="0" w:beforeAutospacing="0" w:after="0" w:afterAutospacing="0"/>
        <w:contextualSpacing/>
        <w:jc w:val="both"/>
        <w:textAlignment w:val="baseline"/>
      </w:pPr>
    </w:p>
    <w:p w14:paraId="07D363B9"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(2) Tuumakäitiste ja tuumkütusetsükliga seotud tegevustes tuleb rakendada ohutusnõudeid ja nende kontrollimist proportsionaalselt riskitasemega, võttes arvesse ohtude tõenäosust ja võimalikke tagajärgi. </w:t>
      </w:r>
      <w:r w:rsidRPr="343BA6A5">
        <w:rPr>
          <w:rStyle w:val="eop"/>
          <w:rFonts w:eastAsiaTheme="majorEastAsia"/>
        </w:rPr>
        <w:t> </w:t>
      </w:r>
    </w:p>
    <w:p w14:paraId="53A55A04" w14:textId="77777777" w:rsidR="00074CE5" w:rsidRDefault="00074CE5" w:rsidP="00074CE5">
      <w:pPr>
        <w:pStyle w:val="paragraph"/>
        <w:spacing w:before="0" w:beforeAutospacing="0" w:after="0" w:afterAutospacing="0"/>
        <w:contextualSpacing/>
        <w:jc w:val="both"/>
        <w:textAlignment w:val="baseline"/>
      </w:pPr>
    </w:p>
    <w:p w14:paraId="097B32EF"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 xml:space="preserve">(3) Tuumaohutuse peab tagama viisil, mis esmalt väldib ja seejärel leevendab võimalikke ohte inimese tervisele, varale ja keskkonnale. </w:t>
      </w:r>
      <w:r w:rsidRPr="343BA6A5">
        <w:rPr>
          <w:rStyle w:val="eop"/>
          <w:rFonts w:eastAsiaTheme="majorEastAsia"/>
        </w:rPr>
        <w:t> </w:t>
      </w:r>
    </w:p>
    <w:p w14:paraId="565DA861" w14:textId="77777777" w:rsidR="00074CE5" w:rsidRDefault="00074CE5" w:rsidP="00074CE5">
      <w:pPr>
        <w:pStyle w:val="paragraph"/>
        <w:spacing w:before="0" w:beforeAutospacing="0" w:after="0" w:afterAutospacing="0"/>
        <w:contextualSpacing/>
        <w:jc w:val="both"/>
        <w:rPr>
          <w:rStyle w:val="eop"/>
        </w:rPr>
      </w:pPr>
    </w:p>
    <w:p w14:paraId="62117BDC" w14:textId="77777777" w:rsidR="00074CE5" w:rsidRPr="00654C1D"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(4) Tuumkütusetsükli tegevustes on tuumaohutus prioriteetne muude huvide ees.</w:t>
      </w:r>
    </w:p>
    <w:p w14:paraId="53C992F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77180B15" w14:textId="77777777" w:rsidR="00074CE5" w:rsidRDefault="00074CE5" w:rsidP="00074CE5">
      <w:pPr>
        <w:pStyle w:val="paragraph"/>
        <w:spacing w:before="0" w:beforeAutospacing="0" w:after="0" w:afterAutospacing="0"/>
        <w:contextualSpacing/>
        <w:jc w:val="both"/>
        <w:textAlignment w:val="baseline"/>
        <w:rPr>
          <w:rStyle w:val="normaltextrun"/>
          <w:rFonts w:eastAsiaTheme="majorEastAsia"/>
        </w:rPr>
      </w:pPr>
      <w:r w:rsidRPr="343BA6A5">
        <w:rPr>
          <w:rStyle w:val="normaltextrun"/>
          <w:rFonts w:eastAsiaTheme="majorEastAsia"/>
        </w:rPr>
        <w:t xml:space="preserve">(5) Tuumajulgeoleku </w:t>
      </w:r>
      <w:r>
        <w:rPr>
          <w:rStyle w:val="normaltextrun"/>
          <w:rFonts w:eastAsiaTheme="majorEastAsia"/>
        </w:rPr>
        <w:t>tagamisel</w:t>
      </w:r>
      <w:r w:rsidRPr="343BA6A5">
        <w:rPr>
          <w:rStyle w:val="normaltextrun"/>
          <w:rFonts w:eastAsiaTheme="majorEastAsia"/>
        </w:rPr>
        <w:t xml:space="preserve"> lähtutakse astmelisest ohupõhisest lähenemisest, riigi julgeolekueesmärkidest ja ohuhinnangutest.</w:t>
      </w:r>
    </w:p>
    <w:p w14:paraId="706E2068" w14:textId="77777777" w:rsidR="00074CE5" w:rsidRDefault="00074CE5" w:rsidP="00074CE5">
      <w:pPr>
        <w:pStyle w:val="paragraph"/>
        <w:spacing w:before="0" w:beforeAutospacing="0" w:after="0" w:afterAutospacing="0"/>
        <w:contextualSpacing/>
        <w:jc w:val="both"/>
        <w:textAlignment w:val="baseline"/>
        <w:rPr>
          <w:rStyle w:val="normaltextrun"/>
          <w:rFonts w:eastAsiaTheme="majorEastAsia"/>
        </w:rPr>
      </w:pPr>
      <w:r w:rsidRPr="343BA6A5">
        <w:rPr>
          <w:rStyle w:val="normaltextrun"/>
          <w:rFonts w:eastAsiaTheme="majorEastAsia"/>
        </w:rPr>
        <w:t xml:space="preserve"> </w:t>
      </w:r>
      <w:r w:rsidRPr="343BA6A5">
        <w:rPr>
          <w:rStyle w:val="scxw68631218"/>
          <w:rFonts w:eastAsiaTheme="majorEastAsia"/>
        </w:rPr>
        <w:t> </w:t>
      </w:r>
      <w:r>
        <w:br/>
      </w:r>
      <w:r w:rsidRPr="343BA6A5">
        <w:rPr>
          <w:rStyle w:val="normaltextrun"/>
          <w:rFonts w:eastAsiaTheme="majorEastAsia"/>
        </w:rPr>
        <w:t>(6) Tuumaohutuse ja -julgeoleku kultuuri tuleb rakendada kõigil tasanditel, edendades teadlikkust, vastutust ja pidevat valmisolekut ohte enneta</w:t>
      </w:r>
      <w:r>
        <w:rPr>
          <w:rStyle w:val="normaltextrun"/>
          <w:rFonts w:eastAsiaTheme="majorEastAsia"/>
        </w:rPr>
        <w:t>da</w:t>
      </w:r>
      <w:r w:rsidRPr="343BA6A5">
        <w:rPr>
          <w:rStyle w:val="normaltextrun"/>
          <w:rFonts w:eastAsiaTheme="majorEastAsia"/>
        </w:rPr>
        <w:t>, avasta</w:t>
      </w:r>
      <w:r>
        <w:rPr>
          <w:rStyle w:val="normaltextrun"/>
          <w:rFonts w:eastAsiaTheme="majorEastAsia"/>
        </w:rPr>
        <w:t>da</w:t>
      </w:r>
      <w:r w:rsidRPr="343BA6A5">
        <w:rPr>
          <w:rStyle w:val="normaltextrun"/>
          <w:rFonts w:eastAsiaTheme="majorEastAsia"/>
        </w:rPr>
        <w:t xml:space="preserve"> ja nendele reageeri</w:t>
      </w:r>
      <w:r>
        <w:rPr>
          <w:rStyle w:val="normaltextrun"/>
          <w:rFonts w:eastAsiaTheme="majorEastAsia"/>
        </w:rPr>
        <w:t>da</w:t>
      </w:r>
      <w:r w:rsidRPr="343BA6A5">
        <w:rPr>
          <w:rStyle w:val="normaltextrun"/>
          <w:rFonts w:eastAsiaTheme="majorEastAsia"/>
        </w:rPr>
        <w:t>.  </w:t>
      </w:r>
    </w:p>
    <w:p w14:paraId="4BDE38AE" w14:textId="77777777" w:rsidR="00074CE5" w:rsidRDefault="00074CE5" w:rsidP="00074CE5">
      <w:pPr>
        <w:pStyle w:val="paragraph"/>
        <w:spacing w:before="0" w:beforeAutospacing="0" w:after="0" w:afterAutospacing="0"/>
        <w:contextualSpacing/>
        <w:jc w:val="both"/>
        <w:textAlignment w:val="baseline"/>
        <w:rPr>
          <w:rStyle w:val="normaltextrun"/>
          <w:rFonts w:eastAsiaTheme="majorEastAsia"/>
        </w:rPr>
      </w:pPr>
    </w:p>
    <w:p w14:paraId="273151A4" w14:textId="77777777"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normaltextrun"/>
          <w:rFonts w:eastAsiaTheme="majorEastAsia"/>
        </w:rPr>
        <w:t> </w:t>
      </w:r>
      <w:r w:rsidRPr="343BA6A5">
        <w:rPr>
          <w:rStyle w:val="eop"/>
          <w:rFonts w:eastAsiaTheme="majorEastAsia"/>
          <w:color w:val="498205"/>
        </w:rPr>
        <w:t> </w:t>
      </w:r>
    </w:p>
    <w:p w14:paraId="2A15BFAB"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color w:val="000000" w:themeColor="text1"/>
        </w:rPr>
      </w:pPr>
      <w:r w:rsidRPr="343BA6A5">
        <w:rPr>
          <w:rStyle w:val="normaltextrun"/>
          <w:rFonts w:eastAsiaTheme="majorEastAsia"/>
          <w:b/>
          <w:color w:val="000000" w:themeColor="text1"/>
        </w:rPr>
        <w:t>§ 6. Tuumakäitise ja tuumkütusetsükli tegevuste üldised ohutusnõuded </w:t>
      </w:r>
      <w:r w:rsidRPr="343BA6A5">
        <w:rPr>
          <w:rStyle w:val="eop"/>
          <w:rFonts w:eastAsiaTheme="majorEastAsia"/>
          <w:b/>
          <w:color w:val="000000" w:themeColor="text1"/>
        </w:rPr>
        <w:t> </w:t>
      </w:r>
    </w:p>
    <w:p w14:paraId="1F66DAB7" w14:textId="77777777" w:rsidR="00074CE5" w:rsidRPr="00842186" w:rsidRDefault="00074CE5" w:rsidP="00074CE5">
      <w:pPr>
        <w:pStyle w:val="paragraph"/>
        <w:spacing w:before="0" w:beforeAutospacing="0" w:after="0" w:afterAutospacing="0"/>
        <w:contextualSpacing/>
        <w:jc w:val="both"/>
        <w:textAlignment w:val="baseline"/>
        <w:rPr>
          <w:b/>
          <w:color w:val="000000" w:themeColor="text1"/>
          <w:sz w:val="18"/>
          <w:szCs w:val="18"/>
        </w:rPr>
      </w:pPr>
    </w:p>
    <w:p w14:paraId="47E15EEB"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color w:val="000000" w:themeColor="text1"/>
        </w:rPr>
      </w:pPr>
      <w:r w:rsidRPr="343BA6A5">
        <w:rPr>
          <w:rStyle w:val="normaltextrun"/>
          <w:rFonts w:eastAsiaTheme="majorEastAsia"/>
          <w:color w:val="000000" w:themeColor="text1"/>
        </w:rPr>
        <w:t xml:space="preserve">(1) Tuumaohutus tuleb tagada kogu tuumakäitise </w:t>
      </w:r>
      <w:r w:rsidRPr="045A6D6A">
        <w:rPr>
          <w:rStyle w:val="normaltextrun"/>
          <w:rFonts w:eastAsiaTheme="majorEastAsia"/>
          <w:color w:val="000000" w:themeColor="text1"/>
        </w:rPr>
        <w:t>elukaare</w:t>
      </w:r>
      <w:r w:rsidRPr="343BA6A5">
        <w:rPr>
          <w:rStyle w:val="normaltextrun"/>
          <w:rFonts w:eastAsiaTheme="majorEastAsia"/>
          <w:color w:val="000000" w:themeColor="text1"/>
        </w:rPr>
        <w:t xml:space="preserve"> vältel kõigis tuumkütusetsükliga seotud tegevustes</w:t>
      </w:r>
      <w:r>
        <w:rPr>
          <w:rStyle w:val="normaltextrun"/>
          <w:rFonts w:eastAsiaTheme="majorEastAsia"/>
          <w:color w:val="000000" w:themeColor="text1"/>
        </w:rPr>
        <w:t>,</w:t>
      </w:r>
      <w:r w:rsidRPr="343BA6A5">
        <w:rPr>
          <w:rStyle w:val="normaltextrun"/>
          <w:rFonts w:eastAsiaTheme="majorEastAsia"/>
          <w:color w:val="000000" w:themeColor="text1"/>
        </w:rPr>
        <w:t xml:space="preserve"> piiramata seejuures tuumakäitise eesmärgipärast käitamist, tuumaseadme kasutamist ja tuumkütusetsükli tegevust.  </w:t>
      </w:r>
      <w:r w:rsidRPr="343BA6A5">
        <w:rPr>
          <w:rStyle w:val="eop"/>
          <w:rFonts w:eastAsiaTheme="majorEastAsia"/>
          <w:b/>
          <w:color w:val="000000" w:themeColor="text1"/>
        </w:rPr>
        <w:t> </w:t>
      </w:r>
    </w:p>
    <w:p w14:paraId="2C033F4E" w14:textId="77777777" w:rsidR="00074CE5" w:rsidRPr="00842186" w:rsidRDefault="00074CE5" w:rsidP="00074CE5">
      <w:pPr>
        <w:pStyle w:val="paragraph"/>
        <w:spacing w:before="0" w:beforeAutospacing="0" w:after="0" w:afterAutospacing="0"/>
        <w:contextualSpacing/>
        <w:jc w:val="both"/>
        <w:textAlignment w:val="baseline"/>
        <w:rPr>
          <w:b/>
          <w:color w:val="000000" w:themeColor="text1"/>
          <w:sz w:val="18"/>
          <w:szCs w:val="18"/>
        </w:rPr>
      </w:pPr>
    </w:p>
    <w:p w14:paraId="13A05653"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color w:val="000000" w:themeColor="text1"/>
        </w:rPr>
      </w:pPr>
      <w:r w:rsidRPr="343BA6A5">
        <w:rPr>
          <w:rStyle w:val="normaltextrun"/>
          <w:rFonts w:eastAsiaTheme="majorEastAsia"/>
          <w:color w:val="000000" w:themeColor="text1"/>
        </w:rPr>
        <w:t xml:space="preserve">(2) Tuumaohutuse tagamiseks tuleb rakendada </w:t>
      </w:r>
      <w:r w:rsidRPr="31874130">
        <w:rPr>
          <w:rStyle w:val="normaltextrun"/>
          <w:rFonts w:eastAsiaTheme="majorEastAsia"/>
          <w:color w:val="000000" w:themeColor="text1"/>
        </w:rPr>
        <w:t>süvakaitse</w:t>
      </w:r>
      <w:r>
        <w:rPr>
          <w:rStyle w:val="normaltextrun"/>
          <w:rFonts w:eastAsiaTheme="majorEastAsia"/>
          <w:color w:val="000000" w:themeColor="text1"/>
        </w:rPr>
        <w:t>l</w:t>
      </w:r>
      <w:r w:rsidRPr="343BA6A5">
        <w:rPr>
          <w:rStyle w:val="normaltextrun"/>
          <w:rFonts w:eastAsiaTheme="majorEastAsia"/>
          <w:color w:val="000000" w:themeColor="text1"/>
        </w:rPr>
        <w:t xml:space="preserve"> põhinevaid sõltumatuid kaitsemehhanisme, mis tagavad vastavuse käesoleva seaduse ja selle alusel kehtestatud õigusaktide nõuetele ka juhul, kui üksikud kaitsemehhanismid ei toimi kavandatud viisil.  </w:t>
      </w:r>
      <w:r w:rsidRPr="343BA6A5">
        <w:rPr>
          <w:rStyle w:val="eop"/>
          <w:rFonts w:eastAsiaTheme="majorEastAsia"/>
          <w:b/>
          <w:color w:val="000000" w:themeColor="text1"/>
        </w:rPr>
        <w:t> </w:t>
      </w:r>
    </w:p>
    <w:p w14:paraId="091C7078"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color w:val="000000" w:themeColor="text1"/>
        </w:rPr>
      </w:pPr>
    </w:p>
    <w:p w14:paraId="2313558E" w14:textId="77777777" w:rsidR="00074CE5" w:rsidRPr="00202DCE" w:rsidRDefault="00074CE5" w:rsidP="00074CE5">
      <w:pPr>
        <w:pStyle w:val="Paragrahv"/>
        <w:spacing w:before="0" w:after="0" w:line="240" w:lineRule="auto"/>
        <w:contextualSpacing/>
        <w:rPr>
          <w:rFonts w:eastAsia="Times New Roman"/>
          <w:b w:val="0"/>
        </w:rPr>
      </w:pPr>
      <w:r w:rsidRPr="343BA6A5">
        <w:rPr>
          <w:rFonts w:eastAsia="Times New Roman"/>
          <w:b w:val="0"/>
        </w:rPr>
        <w:t>(3) Tuumkütusetsükliga seotud tegevuste tegija vastutab käesolevas seaduses ja tuumaohutusloa tingimustes sätestatud kohustuste täitmise eest, et tagada tuumakäitise ja tuumkütusetsükliga seotud tegevuse ohutus inimese tervisele, varale ja keskkonnale ning töötajate kiirguskaitse tuumakäitise elu</w:t>
      </w:r>
      <w:r>
        <w:rPr>
          <w:rFonts w:eastAsia="Times New Roman"/>
          <w:b w:val="0"/>
        </w:rPr>
        <w:t>kaare</w:t>
      </w:r>
      <w:r w:rsidRPr="343BA6A5">
        <w:rPr>
          <w:rFonts w:eastAsia="Times New Roman"/>
          <w:b w:val="0"/>
        </w:rPr>
        <w:t xml:space="preserve"> jooksul kõigis kiiritusolukordades, mis on seotud tema valduses oleva tuumamaterjali või muu radioaktiivse materjaliga, ning see vastutus säilib kogu tuumakäitise elu</w:t>
      </w:r>
      <w:r>
        <w:rPr>
          <w:rFonts w:eastAsia="Times New Roman"/>
          <w:b w:val="0"/>
        </w:rPr>
        <w:t>kaare</w:t>
      </w:r>
      <w:r w:rsidRPr="343BA6A5">
        <w:rPr>
          <w:rFonts w:eastAsia="Times New Roman"/>
          <w:b w:val="0"/>
        </w:rPr>
        <w:t xml:space="preserve"> vältel sõltumata tuumaohutusloa kehtivusest või olemasolust ega ole üleantav.</w:t>
      </w:r>
    </w:p>
    <w:p w14:paraId="37C5F7A3"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color w:val="000000" w:themeColor="text1"/>
        </w:rPr>
      </w:pPr>
    </w:p>
    <w:p w14:paraId="40B9F3E5" w14:textId="77777777" w:rsidR="00074CE5" w:rsidRPr="00842186" w:rsidRDefault="00074CE5" w:rsidP="00074CE5">
      <w:pPr>
        <w:pStyle w:val="paragraph"/>
        <w:spacing w:before="0" w:beforeAutospacing="0" w:after="0" w:afterAutospacing="0"/>
        <w:contextualSpacing/>
        <w:jc w:val="both"/>
        <w:textAlignment w:val="baseline"/>
        <w:rPr>
          <w:b/>
          <w:color w:val="000000" w:themeColor="text1"/>
          <w:sz w:val="18"/>
          <w:szCs w:val="18"/>
        </w:rPr>
      </w:pPr>
    </w:p>
    <w:p w14:paraId="38CE5D33" w14:textId="77777777"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eop"/>
          <w:rFonts w:eastAsiaTheme="majorEastAsia"/>
        </w:rPr>
        <w:t> </w:t>
      </w:r>
    </w:p>
    <w:p w14:paraId="5FDA5287" w14:textId="77777777" w:rsidR="00074CE5" w:rsidRDefault="00074CE5" w:rsidP="00074CE5">
      <w:pPr>
        <w:pStyle w:val="paragraph"/>
        <w:spacing w:before="0" w:beforeAutospacing="0" w:after="0" w:afterAutospacing="0"/>
        <w:contextualSpacing/>
        <w:jc w:val="center"/>
        <w:textAlignment w:val="baseline"/>
        <w:rPr>
          <w:rStyle w:val="eop"/>
          <w:rFonts w:eastAsiaTheme="majorEastAsia"/>
          <w:b/>
        </w:rPr>
      </w:pPr>
      <w:r w:rsidRPr="343BA6A5">
        <w:rPr>
          <w:rStyle w:val="normaltextrun"/>
          <w:rFonts w:eastAsiaTheme="majorEastAsia"/>
          <w:b/>
        </w:rPr>
        <w:t>2. peatükk </w:t>
      </w:r>
      <w:r w:rsidRPr="343BA6A5">
        <w:rPr>
          <w:rStyle w:val="eop"/>
          <w:rFonts w:eastAsiaTheme="majorEastAsia"/>
          <w:b/>
        </w:rPr>
        <w:t> </w:t>
      </w:r>
    </w:p>
    <w:p w14:paraId="559CFF8D" w14:textId="77777777" w:rsidR="00074CE5" w:rsidRDefault="00074CE5" w:rsidP="00074CE5">
      <w:pPr>
        <w:pStyle w:val="paragraph"/>
        <w:spacing w:before="0" w:beforeAutospacing="0" w:after="0" w:afterAutospacing="0"/>
        <w:contextualSpacing/>
        <w:jc w:val="center"/>
        <w:rPr>
          <w:rStyle w:val="eop"/>
          <w:rFonts w:eastAsiaTheme="majorEastAsia"/>
          <w:b/>
          <w:bCs/>
        </w:rPr>
      </w:pPr>
      <w:r w:rsidRPr="31874130">
        <w:rPr>
          <w:rStyle w:val="eop"/>
          <w:rFonts w:eastAsiaTheme="majorEastAsia"/>
          <w:b/>
          <w:bCs/>
        </w:rPr>
        <w:t>Kiirgus- ja tuumaohutusalase tegevuse pädev asutus</w:t>
      </w:r>
    </w:p>
    <w:p w14:paraId="03049D64" w14:textId="77777777" w:rsidR="00074CE5" w:rsidRDefault="00074CE5" w:rsidP="00074CE5">
      <w:pPr>
        <w:pStyle w:val="paragraph"/>
        <w:spacing w:before="0" w:beforeAutospacing="0" w:after="0" w:afterAutospacing="0"/>
        <w:contextualSpacing/>
        <w:jc w:val="center"/>
        <w:rPr>
          <w:b/>
          <w:bCs/>
        </w:rPr>
      </w:pPr>
    </w:p>
    <w:p w14:paraId="6316BEA5" w14:textId="77777777" w:rsidR="00074CE5" w:rsidRDefault="00074CE5" w:rsidP="00074CE5">
      <w:pPr>
        <w:pStyle w:val="paragraph"/>
        <w:spacing w:before="0" w:beforeAutospacing="0" w:after="0" w:afterAutospacing="0"/>
        <w:contextualSpacing/>
        <w:jc w:val="center"/>
        <w:textAlignment w:val="baseline"/>
        <w:rPr>
          <w:b/>
          <w:bCs/>
          <w:color w:val="000000"/>
        </w:rPr>
      </w:pPr>
      <w:r w:rsidRPr="343BA6A5">
        <w:rPr>
          <w:rStyle w:val="normaltextrun"/>
          <w:rFonts w:eastAsiaTheme="majorEastAsia"/>
          <w:b/>
          <w:color w:val="000000" w:themeColor="text1"/>
        </w:rPr>
        <w:t>1. jagu</w:t>
      </w:r>
      <w:r w:rsidRPr="343BA6A5">
        <w:rPr>
          <w:rStyle w:val="eop"/>
          <w:rFonts w:eastAsiaTheme="majorEastAsia"/>
          <w:b/>
          <w:color w:val="000000" w:themeColor="text1"/>
        </w:rPr>
        <w:t> </w:t>
      </w:r>
    </w:p>
    <w:p w14:paraId="7A9CBE6B" w14:textId="77777777" w:rsidR="00074CE5" w:rsidRDefault="00074CE5" w:rsidP="00074CE5">
      <w:pPr>
        <w:pStyle w:val="paragraph"/>
        <w:spacing w:before="0" w:beforeAutospacing="0" w:after="0" w:afterAutospacing="0"/>
        <w:contextualSpacing/>
        <w:jc w:val="center"/>
        <w:textAlignment w:val="baseline"/>
        <w:rPr>
          <w:rStyle w:val="normaltextrun"/>
          <w:rFonts w:eastAsiaTheme="majorEastAsia"/>
          <w:b/>
          <w:color w:val="000000" w:themeColor="text1"/>
        </w:rPr>
      </w:pPr>
      <w:r w:rsidRPr="343BA6A5">
        <w:rPr>
          <w:rStyle w:val="normaltextrun"/>
          <w:rFonts w:eastAsiaTheme="majorEastAsia"/>
          <w:b/>
          <w:color w:val="000000" w:themeColor="text1"/>
        </w:rPr>
        <w:t xml:space="preserve"> Kiirgus- ja tuumaohutusalase tegevuse pädev asutus </w:t>
      </w:r>
    </w:p>
    <w:p w14:paraId="6A421717"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color w:val="000000"/>
        </w:rPr>
      </w:pPr>
      <w:r w:rsidRPr="343BA6A5">
        <w:rPr>
          <w:rStyle w:val="eop"/>
          <w:rFonts w:eastAsiaTheme="majorEastAsia"/>
          <w:b/>
          <w:color w:val="000000" w:themeColor="text1"/>
        </w:rPr>
        <w:t> </w:t>
      </w:r>
    </w:p>
    <w:p w14:paraId="047CAFE4"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color w:val="000000" w:themeColor="text1"/>
        </w:rPr>
      </w:pPr>
      <w:r w:rsidRPr="343BA6A5">
        <w:rPr>
          <w:rStyle w:val="eop"/>
          <w:rFonts w:eastAsiaTheme="majorEastAsia"/>
          <w:b/>
          <w:color w:val="000000" w:themeColor="text1"/>
        </w:rPr>
        <w:t>§ 7. Kiirgus- ja tuumaohutusalase tegevuse pädev asutus</w:t>
      </w:r>
    </w:p>
    <w:p w14:paraId="3E746BD6"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 </w:t>
      </w:r>
    </w:p>
    <w:p w14:paraId="1359B874"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06197C08">
        <w:rPr>
          <w:rStyle w:val="eop"/>
          <w:rFonts w:eastAsiaTheme="majorEastAsia"/>
          <w:color w:val="000000" w:themeColor="text1"/>
        </w:rPr>
        <w:t xml:space="preserve">(1) Kiirgus- ja tuumaohutusalase tegevuse pädev asutus on Tarbijakaitse ja Tehnilise Järelevalve Amet (edaspidi </w:t>
      </w:r>
      <w:r w:rsidRPr="06197C08">
        <w:rPr>
          <w:rStyle w:val="eop"/>
          <w:rFonts w:eastAsiaTheme="majorEastAsia"/>
          <w:i/>
          <w:iCs/>
          <w:color w:val="000000" w:themeColor="text1"/>
        </w:rPr>
        <w:t>pädev asutus</w:t>
      </w:r>
      <w:r w:rsidRPr="06197C08">
        <w:rPr>
          <w:rStyle w:val="eop"/>
          <w:rFonts w:eastAsiaTheme="majorEastAsia"/>
          <w:color w:val="000000" w:themeColor="text1"/>
        </w:rPr>
        <w:t>), kes korraldab kiirgus- ja tuumaohutusalast tegevust, kaasates vajaduse</w:t>
      </w:r>
      <w:r>
        <w:rPr>
          <w:rStyle w:val="eop"/>
          <w:rFonts w:eastAsiaTheme="majorEastAsia"/>
          <w:color w:val="000000" w:themeColor="text1"/>
        </w:rPr>
        <w:t xml:space="preserve"> korra</w:t>
      </w:r>
      <w:r w:rsidRPr="06197C08">
        <w:rPr>
          <w:rStyle w:val="eop"/>
          <w:rFonts w:eastAsiaTheme="majorEastAsia"/>
          <w:color w:val="000000" w:themeColor="text1"/>
        </w:rPr>
        <w:t>l teisi täidesaatva riigivõimu asutusi nende pädevuses olevate küsimuste lahendami</w:t>
      </w:r>
      <w:r>
        <w:rPr>
          <w:rStyle w:val="eop"/>
          <w:rFonts w:eastAsiaTheme="majorEastAsia"/>
          <w:color w:val="000000" w:themeColor="text1"/>
        </w:rPr>
        <w:t>s</w:t>
      </w:r>
      <w:r w:rsidRPr="06197C08">
        <w:rPr>
          <w:rStyle w:val="eop"/>
          <w:rFonts w:eastAsiaTheme="majorEastAsia"/>
          <w:color w:val="000000" w:themeColor="text1"/>
        </w:rPr>
        <w:t xml:space="preserve">se. </w:t>
      </w:r>
    </w:p>
    <w:p w14:paraId="7405E718"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 </w:t>
      </w:r>
    </w:p>
    <w:p w14:paraId="217F8353"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(2) Pädev asutus on kiirgus- ja tuumaohutusalases tegevuses sõltumatu ja oma eelarvega. Teenistuslikku järelevalvet pädeva asutuse üle te</w:t>
      </w:r>
      <w:r>
        <w:rPr>
          <w:rStyle w:val="eop"/>
          <w:rFonts w:eastAsiaTheme="majorEastAsia"/>
          <w:color w:val="000000" w:themeColor="text1"/>
        </w:rPr>
        <w:t>e</w:t>
      </w:r>
      <w:r w:rsidRPr="343BA6A5">
        <w:rPr>
          <w:rStyle w:val="eop"/>
          <w:rFonts w:eastAsiaTheme="majorEastAsia"/>
          <w:color w:val="000000" w:themeColor="text1"/>
        </w:rPr>
        <w:t>b valdkonna eest vastutav minister Vabariigi Valitsuse seaduses sätestatud korras. Teenistuslik järelevalve ei tohi piirata pädeva asutuse sõltumatust talle käesoleva seadusega pandud ülesannete täitmisel.</w:t>
      </w:r>
    </w:p>
    <w:p w14:paraId="33DDC784"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 </w:t>
      </w:r>
    </w:p>
    <w:p w14:paraId="5E3BEDEA"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(3) Pädeva asutuse kiirgus- ja tuumaohutusalase tegevuse kulud kaetakse sihtotstarbeliselt riigieelarvest ja käesoleva seaduse alusel kehtestatud menetlus-, järelevalve- ja teenustasudest. Kiirgus- ja tuumaohutusalase tegevuse eelarve on Majandus-</w:t>
      </w:r>
      <w:r>
        <w:rPr>
          <w:rStyle w:val="eop"/>
          <w:rFonts w:eastAsiaTheme="majorEastAsia"/>
          <w:color w:val="000000" w:themeColor="text1"/>
        </w:rPr>
        <w:t xml:space="preserve"> </w:t>
      </w:r>
      <w:r w:rsidRPr="343BA6A5">
        <w:rPr>
          <w:rStyle w:val="eop"/>
          <w:rFonts w:eastAsiaTheme="majorEastAsia"/>
          <w:color w:val="000000" w:themeColor="text1"/>
        </w:rPr>
        <w:t>ja Kommunikatsiooniministeeriumi eelarves eristatu</w:t>
      </w:r>
      <w:r>
        <w:rPr>
          <w:rStyle w:val="eop"/>
          <w:rFonts w:eastAsiaTheme="majorEastAsia"/>
          <w:color w:val="000000" w:themeColor="text1"/>
        </w:rPr>
        <w:t>d</w:t>
      </w:r>
      <w:r w:rsidRPr="343BA6A5">
        <w:rPr>
          <w:rStyle w:val="eop"/>
          <w:rFonts w:eastAsiaTheme="majorEastAsia"/>
          <w:color w:val="000000" w:themeColor="text1"/>
        </w:rPr>
        <w:t>.</w:t>
      </w:r>
    </w:p>
    <w:p w14:paraId="3C23177B"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 </w:t>
      </w:r>
    </w:p>
    <w:p w14:paraId="29488B9F"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(4) Valdkonna eest vastutav minister kehtestab pädeva asutuse ettepanekul:  </w:t>
      </w:r>
    </w:p>
    <w:p w14:paraId="5F21269B"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1) </w:t>
      </w:r>
      <w:r>
        <w:rPr>
          <w:rStyle w:val="eop"/>
          <w:rFonts w:eastAsiaTheme="majorEastAsia"/>
          <w:color w:val="000000" w:themeColor="text1"/>
        </w:rPr>
        <w:t>p</w:t>
      </w:r>
      <w:r w:rsidRPr="343BA6A5">
        <w:rPr>
          <w:rStyle w:val="eop"/>
          <w:rFonts w:eastAsiaTheme="majorEastAsia"/>
          <w:color w:val="000000" w:themeColor="text1"/>
        </w:rPr>
        <w:t>ädeva asutuse toimingute eest tasutava menetlustasu ja järelevalvetasu määrad, arvestamise ja tasumise korra ning nõuded menetlustasude tagatistele;</w:t>
      </w:r>
    </w:p>
    <w:p w14:paraId="15D2EBF7"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2) </w:t>
      </w:r>
      <w:r>
        <w:rPr>
          <w:rStyle w:val="eop"/>
          <w:rFonts w:eastAsiaTheme="majorEastAsia"/>
          <w:color w:val="000000" w:themeColor="text1"/>
        </w:rPr>
        <w:t>p</w:t>
      </w:r>
      <w:r w:rsidRPr="343BA6A5">
        <w:rPr>
          <w:rStyle w:val="eop"/>
          <w:rFonts w:eastAsiaTheme="majorEastAsia"/>
          <w:color w:val="000000" w:themeColor="text1"/>
        </w:rPr>
        <w:t xml:space="preserve">ädeva asutuse poolt oma tegevusvaldkonnas osutatavate tasuliste teenuste kirjeldused ja teenustasud.  </w:t>
      </w:r>
    </w:p>
    <w:p w14:paraId="57B32C89"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 </w:t>
      </w:r>
    </w:p>
    <w:p w14:paraId="0FC05A64"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(5) Käesoleva seaduse alusel kehtestatud menetlus-, järelevalve- ja teenustasud tasutakse pädeva asutuse </w:t>
      </w:r>
      <w:proofErr w:type="spellStart"/>
      <w:r w:rsidRPr="343BA6A5">
        <w:rPr>
          <w:rStyle w:val="eop"/>
          <w:rFonts w:eastAsiaTheme="majorEastAsia"/>
          <w:color w:val="000000" w:themeColor="text1"/>
        </w:rPr>
        <w:t>e-riigikassa</w:t>
      </w:r>
      <w:proofErr w:type="spellEnd"/>
      <w:r w:rsidRPr="343BA6A5">
        <w:rPr>
          <w:rStyle w:val="eop"/>
          <w:rFonts w:eastAsiaTheme="majorEastAsia"/>
          <w:color w:val="000000" w:themeColor="text1"/>
        </w:rPr>
        <w:t xml:space="preserve"> kontole.</w:t>
      </w:r>
    </w:p>
    <w:p w14:paraId="615860E7"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 </w:t>
      </w:r>
    </w:p>
    <w:p w14:paraId="168A6F10"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color w:val="000000" w:themeColor="text1"/>
        </w:rPr>
      </w:pPr>
      <w:r w:rsidRPr="343BA6A5">
        <w:rPr>
          <w:rStyle w:val="eop"/>
          <w:rFonts w:eastAsiaTheme="majorEastAsia"/>
          <w:b/>
          <w:color w:val="000000" w:themeColor="text1"/>
        </w:rPr>
        <w:t>§ 8. Pädeva asutuse ülesanded ja õigused</w:t>
      </w:r>
    </w:p>
    <w:p w14:paraId="57D376ED"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 </w:t>
      </w:r>
    </w:p>
    <w:p w14:paraId="66865230"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(1) Pädeva asutuse ülesanne on tagada kiirgus- ja tuumaohutuse, tuumajulgeoleku ning tuumamaterjali arvestuse ja kontrolli riiklik järelevalve </w:t>
      </w:r>
      <w:r>
        <w:rPr>
          <w:rStyle w:val="eop"/>
          <w:rFonts w:eastAsiaTheme="majorEastAsia"/>
          <w:color w:val="000000" w:themeColor="text1"/>
        </w:rPr>
        <w:t>ning</w:t>
      </w:r>
      <w:r w:rsidRPr="343BA6A5">
        <w:rPr>
          <w:rStyle w:val="eop"/>
          <w:rFonts w:eastAsiaTheme="majorEastAsia"/>
          <w:color w:val="000000" w:themeColor="text1"/>
        </w:rPr>
        <w:t xml:space="preserve"> lubade väljastamine lähtudes seadusest ja rahvusvahelistest kohustustest.</w:t>
      </w:r>
    </w:p>
    <w:p w14:paraId="4A0BF173"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 </w:t>
      </w:r>
    </w:p>
    <w:p w14:paraId="473AA5D7"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(2) Pädev asutus: </w:t>
      </w:r>
    </w:p>
    <w:p w14:paraId="2FF8F383"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1) osaleb kiirgusohutust ning tuumaohutust ja </w:t>
      </w:r>
      <w:r>
        <w:rPr>
          <w:rStyle w:val="eop"/>
          <w:rFonts w:eastAsiaTheme="majorEastAsia"/>
          <w:color w:val="000000" w:themeColor="text1"/>
        </w:rPr>
        <w:t>-</w:t>
      </w:r>
      <w:r w:rsidRPr="343BA6A5">
        <w:rPr>
          <w:rStyle w:val="eop"/>
          <w:rFonts w:eastAsiaTheme="majorEastAsia"/>
          <w:color w:val="000000" w:themeColor="text1"/>
        </w:rPr>
        <w:t xml:space="preserve">julgeolekut puudutavate poliitikate, arengudokumentide ja õigusaktide väljatöötamisel, esitades eelnõude kohta arvamusi ning tehes ettepanekuid nende muutmiseks ja täiendamiseks;  </w:t>
      </w:r>
    </w:p>
    <w:p w14:paraId="7CA2AA39" w14:textId="77777777" w:rsidR="00074CE5" w:rsidRDefault="00074CE5" w:rsidP="1E00BC56">
      <w:pPr>
        <w:pStyle w:val="paragraph"/>
        <w:spacing w:before="0" w:beforeAutospacing="0" w:after="0" w:afterAutospacing="0"/>
        <w:contextualSpacing/>
        <w:jc w:val="both"/>
        <w:textAlignment w:val="baseline"/>
        <w:rPr>
          <w:rStyle w:val="eop"/>
          <w:rFonts w:eastAsiaTheme="majorEastAsia"/>
          <w:color w:val="000000" w:themeColor="text1"/>
        </w:rPr>
      </w:pPr>
      <w:r w:rsidRPr="1E00BC56">
        <w:rPr>
          <w:rStyle w:val="eop"/>
          <w:rFonts w:eastAsiaTheme="majorEastAsia"/>
          <w:color w:val="000000" w:themeColor="text1"/>
        </w:rPr>
        <w:t xml:space="preserve">2) </w:t>
      </w:r>
      <w:commentRangeStart w:id="65"/>
      <w:r w:rsidRPr="1E00BC56">
        <w:rPr>
          <w:rStyle w:val="eop"/>
          <w:rFonts w:eastAsiaTheme="majorEastAsia"/>
          <w:color w:val="000000" w:themeColor="text1"/>
        </w:rPr>
        <w:t>kooskõlastab tuumaohutust, -julgeolekut ja tuumkütusetsüklit puudutavate õigustloovate aktide eelnõud;</w:t>
      </w:r>
      <w:commentRangeEnd w:id="65"/>
      <w:r>
        <w:commentReference w:id="65"/>
      </w:r>
    </w:p>
    <w:p w14:paraId="07695169"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3) korraldab tuumamaterjali arvestuse ja kontrolli süsteemi </w:t>
      </w:r>
      <w:r>
        <w:rPr>
          <w:rStyle w:val="eop"/>
          <w:rFonts w:eastAsiaTheme="majorEastAsia"/>
          <w:color w:val="000000" w:themeColor="text1"/>
        </w:rPr>
        <w:t>ning</w:t>
      </w:r>
      <w:r w:rsidRPr="343BA6A5">
        <w:rPr>
          <w:rStyle w:val="eop"/>
          <w:rFonts w:eastAsiaTheme="majorEastAsia"/>
          <w:color w:val="000000" w:themeColor="text1"/>
        </w:rPr>
        <w:t xml:space="preserve"> peab sellekohast riiklikku registrit; </w:t>
      </w:r>
    </w:p>
    <w:p w14:paraId="6E64D0A1"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4) töötab rahvusvaheliste standardite rakendamiseks välja käesoleva seaduse kohaldamisala puudutavad juhendid; </w:t>
      </w:r>
    </w:p>
    <w:p w14:paraId="2CA4A621"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5) korraldab kiirgusohutuse ning tuumaohutuse ja </w:t>
      </w:r>
      <w:r>
        <w:rPr>
          <w:rStyle w:val="eop"/>
          <w:rFonts w:eastAsiaTheme="majorEastAsia"/>
          <w:color w:val="000000" w:themeColor="text1"/>
        </w:rPr>
        <w:t>-</w:t>
      </w:r>
      <w:r w:rsidRPr="343BA6A5">
        <w:rPr>
          <w:rStyle w:val="eop"/>
          <w:rFonts w:eastAsiaTheme="majorEastAsia"/>
          <w:color w:val="000000" w:themeColor="text1"/>
        </w:rPr>
        <w:t xml:space="preserve">julgeoleku tagamise riikliku korralduse jaoks oluliste uurimistööde </w:t>
      </w:r>
      <w:r>
        <w:rPr>
          <w:rStyle w:val="eop"/>
          <w:rFonts w:eastAsiaTheme="majorEastAsia"/>
          <w:color w:val="000000" w:themeColor="text1"/>
        </w:rPr>
        <w:t>tegemist</w:t>
      </w:r>
      <w:r w:rsidRPr="343BA6A5">
        <w:rPr>
          <w:rStyle w:val="eop"/>
          <w:rFonts w:eastAsiaTheme="majorEastAsia"/>
          <w:color w:val="000000" w:themeColor="text1"/>
        </w:rPr>
        <w:t xml:space="preserve"> ning nende tulemuste avaldamist; </w:t>
      </w:r>
    </w:p>
    <w:p w14:paraId="4385FA5C"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6) korraldab kiirgusseiret ja tagab kiirgusohust varajase hoiatamise süsteemi toimimise;</w:t>
      </w:r>
    </w:p>
    <w:p w14:paraId="05E26202"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7) korraldab avalikkuse teavitamist kiirgus- ja tuumaohutusega seotud küsimustes ning piiriülest kaasamist seaduses sätestatud korras ja ulatuses;</w:t>
      </w:r>
    </w:p>
    <w:p w14:paraId="58D69E3F"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8) annab, muudab ja tunnistab kehtetuks kiirgustegevuslube ja tuumaohutuslube, seaduses ettenähtud juhul muid lube</w:t>
      </w:r>
      <w:r>
        <w:rPr>
          <w:rStyle w:val="eop"/>
          <w:rFonts w:eastAsiaTheme="majorEastAsia"/>
          <w:color w:val="000000" w:themeColor="text1"/>
        </w:rPr>
        <w:t xml:space="preserve"> ja registreeringuid</w:t>
      </w:r>
      <w:r w:rsidRPr="343BA6A5">
        <w:rPr>
          <w:rStyle w:val="eop"/>
          <w:rFonts w:eastAsiaTheme="majorEastAsia"/>
          <w:color w:val="000000" w:themeColor="text1"/>
        </w:rPr>
        <w:t xml:space="preserve"> ning määrab nende tingimused; </w:t>
      </w:r>
    </w:p>
    <w:p w14:paraId="3C81C794"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9) korraldab kiirgustegevuse ja tuumkütusetsüklit puudutavate tegevuste nõuetele vastavuse tagamist kontrolli- ja menetlustoimingute kaudu;</w:t>
      </w:r>
    </w:p>
    <w:p w14:paraId="59D259CC"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10) kooskõlastab isikute tuumaohutuse, tuumakäitiste ja tuumamaterjali füüsilise kaitse ja tuumakontrollimeetmete rakendamise tagamisega seotud valdkondade koolituskavasid;</w:t>
      </w:r>
    </w:p>
    <w:p w14:paraId="75CBC990"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11) kontrollib ja hindab õigusaktides ettenähtud juhul tuumaohutusloa omajate juhtkonna, töötajate ja töövõtjate kvalifikatsiooni ning väljastab isikutele tuumkütusetsükli tegevuses osalemiseks vajalikke tunnistusi; </w:t>
      </w:r>
    </w:p>
    <w:p w14:paraId="26008D14"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12) täidab rahvusvahelistest kohustustest ja kokkulepetest tulenevaid ülesandeid, s</w:t>
      </w:r>
      <w:r>
        <w:rPr>
          <w:rStyle w:val="eop"/>
          <w:rFonts w:eastAsiaTheme="majorEastAsia"/>
          <w:color w:val="000000" w:themeColor="text1"/>
        </w:rPr>
        <w:t>eal</w:t>
      </w:r>
      <w:r w:rsidRPr="343BA6A5">
        <w:rPr>
          <w:rStyle w:val="eop"/>
          <w:rFonts w:eastAsiaTheme="majorEastAsia"/>
          <w:color w:val="000000" w:themeColor="text1"/>
        </w:rPr>
        <w:t>h</w:t>
      </w:r>
      <w:r>
        <w:rPr>
          <w:rStyle w:val="eop"/>
          <w:rFonts w:eastAsiaTheme="majorEastAsia"/>
          <w:color w:val="000000" w:themeColor="text1"/>
        </w:rPr>
        <w:t>ulgas</w:t>
      </w:r>
      <w:r w:rsidRPr="343BA6A5">
        <w:rPr>
          <w:rStyle w:val="eop"/>
          <w:rFonts w:eastAsiaTheme="majorEastAsia"/>
          <w:color w:val="000000" w:themeColor="text1"/>
        </w:rPr>
        <w:t xml:space="preserve"> vahendab teavet Euroopa Aatomienergiaühenduse, Rahvusvahelise Aatomienergiaagentuuri ja rahvusvahelise andmekeskusega tuumarelvakatsetuste üldise keelustamise lepingu alusel;</w:t>
      </w:r>
    </w:p>
    <w:p w14:paraId="7E31042A"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13) täidab muid talle seadusega pandud kohustusi. </w:t>
      </w:r>
    </w:p>
    <w:p w14:paraId="3979BF89"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 </w:t>
      </w:r>
    </w:p>
    <w:p w14:paraId="0EB5C36A"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commentRangeStart w:id="67"/>
      <w:r w:rsidRPr="343BA6A5">
        <w:rPr>
          <w:rStyle w:val="eop"/>
          <w:rFonts w:eastAsiaTheme="majorEastAsia"/>
          <w:color w:val="000000" w:themeColor="text1"/>
        </w:rPr>
        <w:t>(3) Pädev asutus teeb seadusest tulenevate ülesannete täitmiseks ettekirjutusi ja annab muid haldusakte.</w:t>
      </w:r>
      <w:commentRangeEnd w:id="67"/>
      <w:r w:rsidR="002215A6">
        <w:rPr>
          <w:rStyle w:val="Kommentaariviide"/>
          <w:rFonts w:asciiTheme="minorHAnsi" w:eastAsiaTheme="minorHAnsi" w:hAnsiTheme="minorHAnsi" w:cstheme="minorBidi"/>
          <w:kern w:val="2"/>
          <w:lang w:eastAsia="en-US"/>
          <w14:ligatures w14:val="standardContextual"/>
        </w:rPr>
        <w:commentReference w:id="67"/>
      </w:r>
    </w:p>
    <w:p w14:paraId="6E166869" w14:textId="77777777" w:rsidR="00074CE5" w:rsidRDefault="00074CE5" w:rsidP="00074CE5">
      <w:pPr>
        <w:pStyle w:val="paragraph"/>
        <w:spacing w:before="0" w:beforeAutospacing="0" w:after="0" w:afterAutospacing="0"/>
        <w:ind w:left="360"/>
        <w:contextualSpacing/>
        <w:jc w:val="both"/>
        <w:textAlignment w:val="baseline"/>
        <w:rPr>
          <w:rStyle w:val="eop"/>
          <w:rFonts w:eastAsiaTheme="majorEastAsia"/>
          <w:b/>
          <w:color w:val="000000" w:themeColor="text1"/>
        </w:rPr>
      </w:pPr>
    </w:p>
    <w:p w14:paraId="6CB0791B" w14:textId="77777777" w:rsidR="00074CE5" w:rsidRDefault="00074CE5" w:rsidP="00074CE5">
      <w:pPr>
        <w:pStyle w:val="paragraph"/>
        <w:spacing w:before="0" w:beforeAutospacing="0" w:after="0" w:afterAutospacing="0"/>
        <w:ind w:left="360"/>
        <w:contextualSpacing/>
        <w:jc w:val="both"/>
        <w:textAlignment w:val="baseline"/>
        <w:rPr>
          <w:rStyle w:val="eop"/>
          <w:rFonts w:eastAsiaTheme="majorEastAsia"/>
          <w:b/>
          <w:color w:val="000000"/>
        </w:rPr>
      </w:pPr>
    </w:p>
    <w:p w14:paraId="4922EF7A" w14:textId="77777777" w:rsidR="00074CE5" w:rsidRDefault="00074CE5" w:rsidP="00074CE5">
      <w:pPr>
        <w:pStyle w:val="paragraph"/>
        <w:spacing w:before="0" w:beforeAutospacing="0" w:after="0" w:afterAutospacing="0"/>
        <w:contextualSpacing/>
        <w:jc w:val="center"/>
        <w:textAlignment w:val="baseline"/>
        <w:rPr>
          <w:rStyle w:val="normaltextrun"/>
          <w:rFonts w:eastAsiaTheme="majorEastAsia"/>
          <w:b/>
          <w:kern w:val="2"/>
          <w:lang w:eastAsia="en-US"/>
          <w14:ligatures w14:val="standardContextual"/>
        </w:rPr>
      </w:pPr>
    </w:p>
    <w:p w14:paraId="5C4A0019" w14:textId="77777777" w:rsidR="00074CE5" w:rsidRDefault="00074CE5" w:rsidP="00074CE5">
      <w:pPr>
        <w:pStyle w:val="paragraph"/>
        <w:spacing w:before="0" w:beforeAutospacing="0" w:after="0" w:afterAutospacing="0"/>
        <w:contextualSpacing/>
        <w:jc w:val="center"/>
        <w:textAlignment w:val="baseline"/>
        <w:rPr>
          <w:b/>
          <w:color w:val="000000"/>
          <w:sz w:val="18"/>
          <w:szCs w:val="18"/>
        </w:rPr>
      </w:pPr>
      <w:r w:rsidRPr="343BA6A5">
        <w:rPr>
          <w:rStyle w:val="normaltextrun"/>
          <w:rFonts w:eastAsiaTheme="majorEastAsia"/>
          <w:b/>
          <w:color w:val="000000" w:themeColor="text1"/>
        </w:rPr>
        <w:t>2. jagu </w:t>
      </w:r>
      <w:r w:rsidRPr="343BA6A5">
        <w:rPr>
          <w:rStyle w:val="eop"/>
          <w:rFonts w:eastAsiaTheme="majorEastAsia"/>
          <w:b/>
          <w:color w:val="000000" w:themeColor="text1"/>
        </w:rPr>
        <w:t> </w:t>
      </w:r>
    </w:p>
    <w:p w14:paraId="1DF2A4B0" w14:textId="77777777" w:rsidR="00074CE5" w:rsidRDefault="00074CE5" w:rsidP="00074CE5">
      <w:pPr>
        <w:pStyle w:val="paragraph"/>
        <w:spacing w:before="0" w:beforeAutospacing="0" w:after="0" w:afterAutospacing="0"/>
        <w:ind w:left="360"/>
        <w:contextualSpacing/>
        <w:jc w:val="center"/>
        <w:textAlignment w:val="baseline"/>
        <w:rPr>
          <w:b/>
          <w:color w:val="000000"/>
          <w:sz w:val="18"/>
          <w:szCs w:val="18"/>
        </w:rPr>
      </w:pPr>
      <w:r w:rsidRPr="343BA6A5">
        <w:rPr>
          <w:rStyle w:val="normaltextrun"/>
          <w:rFonts w:eastAsiaTheme="majorEastAsia"/>
          <w:b/>
          <w:color w:val="000000" w:themeColor="text1"/>
        </w:rPr>
        <w:t xml:space="preserve">Nõuandvad organisatsioonid ja </w:t>
      </w:r>
      <w:r w:rsidRPr="343BA6A5">
        <w:rPr>
          <w:rStyle w:val="eop"/>
          <w:rFonts w:eastAsiaTheme="majorEastAsia"/>
          <w:b/>
          <w:color w:val="000000" w:themeColor="text1"/>
        </w:rPr>
        <w:t>eksperdid</w:t>
      </w:r>
    </w:p>
    <w:p w14:paraId="00A4B31B" w14:textId="77777777" w:rsidR="00074CE5" w:rsidRDefault="00074CE5" w:rsidP="00074CE5">
      <w:pPr>
        <w:pStyle w:val="paragraph"/>
        <w:spacing w:before="0" w:beforeAutospacing="0" w:after="0" w:afterAutospacing="0"/>
        <w:ind w:left="360"/>
        <w:contextualSpacing/>
        <w:jc w:val="both"/>
        <w:rPr>
          <w:rStyle w:val="eop"/>
          <w:rFonts w:eastAsiaTheme="majorEastAsia"/>
          <w:b/>
          <w:color w:val="000000" w:themeColor="text1"/>
        </w:rPr>
      </w:pPr>
    </w:p>
    <w:p w14:paraId="4977CB01" w14:textId="77777777" w:rsidR="00074CE5" w:rsidRPr="00297740" w:rsidRDefault="00074CE5" w:rsidP="00074CE5">
      <w:pPr>
        <w:pStyle w:val="paragraph"/>
        <w:spacing w:before="0" w:beforeAutospacing="0" w:after="0" w:afterAutospacing="0"/>
        <w:contextualSpacing/>
        <w:jc w:val="both"/>
        <w:textAlignment w:val="baseline"/>
        <w:rPr>
          <w:rStyle w:val="normaltextrun"/>
          <w:rFonts w:eastAsiaTheme="majorEastAsia"/>
          <w:b/>
          <w:color w:val="000000" w:themeColor="text1"/>
        </w:rPr>
      </w:pPr>
      <w:r w:rsidRPr="343BA6A5">
        <w:rPr>
          <w:rStyle w:val="normaltextrun"/>
          <w:rFonts w:eastAsiaTheme="majorEastAsia"/>
          <w:b/>
        </w:rPr>
        <w:t>§ 9. Tehniliste tugiorganisatsioonide ja ekspertide kaasamine</w:t>
      </w:r>
    </w:p>
    <w:p w14:paraId="13B3C80C" w14:textId="77777777" w:rsidR="00074CE5" w:rsidRDefault="00074CE5" w:rsidP="00074CE5">
      <w:pPr>
        <w:pStyle w:val="paragraph"/>
        <w:spacing w:before="0" w:beforeAutospacing="0" w:after="0" w:afterAutospacing="0"/>
        <w:contextualSpacing/>
        <w:jc w:val="both"/>
        <w:textAlignment w:val="baseline"/>
        <w:rPr>
          <w:rStyle w:val="normaltextrun"/>
          <w:rFonts w:eastAsiaTheme="majorEastAsia"/>
          <w:color w:val="000000" w:themeColor="text1"/>
        </w:rPr>
      </w:pPr>
    </w:p>
    <w:p w14:paraId="730E3BC3" w14:textId="77777777" w:rsidR="00074CE5" w:rsidRPr="00842186" w:rsidRDefault="00074CE5" w:rsidP="00074CE5">
      <w:pPr>
        <w:pStyle w:val="paragraph"/>
        <w:spacing w:before="0" w:beforeAutospacing="0" w:after="0" w:afterAutospacing="0"/>
        <w:contextualSpacing/>
        <w:jc w:val="both"/>
        <w:textAlignment w:val="baseline"/>
        <w:rPr>
          <w:b/>
          <w:color w:val="000000" w:themeColor="text1"/>
          <w:sz w:val="18"/>
          <w:szCs w:val="18"/>
        </w:rPr>
      </w:pPr>
      <w:r w:rsidRPr="343BA6A5">
        <w:rPr>
          <w:rStyle w:val="normaltextrun"/>
          <w:rFonts w:eastAsiaTheme="majorEastAsia"/>
          <w:color w:val="000000" w:themeColor="text1"/>
        </w:rPr>
        <w:t>(1) Pädeval asutusel on õigus kaasata oma ülesannete täitmise</w:t>
      </w:r>
      <w:r>
        <w:rPr>
          <w:rStyle w:val="normaltextrun"/>
          <w:rFonts w:eastAsiaTheme="majorEastAsia"/>
          <w:color w:val="000000" w:themeColor="text1"/>
        </w:rPr>
        <w:t>ss</w:t>
      </w:r>
      <w:r w:rsidRPr="343BA6A5">
        <w:rPr>
          <w:rStyle w:val="normaltextrun"/>
          <w:rFonts w:eastAsiaTheme="majorEastAsia"/>
          <w:color w:val="000000" w:themeColor="text1"/>
        </w:rPr>
        <w:t>e sõltumatuid tehnilisi tugiorganisatsioone ja eksperte nende pädevuse, nende kasutuses olevate tehniliste vahendite ja erialaste teadmiste</w:t>
      </w:r>
      <w:r>
        <w:rPr>
          <w:rStyle w:val="normaltextrun"/>
          <w:rFonts w:eastAsiaTheme="majorEastAsia"/>
          <w:color w:val="000000" w:themeColor="text1"/>
        </w:rPr>
        <w:t xml:space="preserve"> kohaselt</w:t>
      </w:r>
      <w:r w:rsidRPr="343BA6A5">
        <w:rPr>
          <w:rStyle w:val="normaltextrun"/>
          <w:rFonts w:eastAsiaTheme="majorEastAsia"/>
          <w:color w:val="000000" w:themeColor="text1"/>
        </w:rPr>
        <w:t xml:space="preserve">.   </w:t>
      </w:r>
      <w:r w:rsidRPr="343BA6A5">
        <w:rPr>
          <w:rStyle w:val="eop"/>
          <w:rFonts w:eastAsiaTheme="majorEastAsia"/>
          <w:b/>
          <w:color w:val="000000" w:themeColor="text1"/>
        </w:rPr>
        <w:t> </w:t>
      </w:r>
    </w:p>
    <w:p w14:paraId="0417AC04" w14:textId="77777777" w:rsidR="00074CE5" w:rsidRPr="00842186" w:rsidRDefault="00074CE5" w:rsidP="00074CE5">
      <w:pPr>
        <w:pStyle w:val="paragraph"/>
        <w:spacing w:before="0" w:beforeAutospacing="0" w:after="0" w:afterAutospacing="0"/>
        <w:contextualSpacing/>
        <w:jc w:val="both"/>
        <w:textAlignment w:val="baseline"/>
        <w:rPr>
          <w:b/>
          <w:color w:val="000000" w:themeColor="text1"/>
          <w:sz w:val="18"/>
          <w:szCs w:val="18"/>
        </w:rPr>
      </w:pPr>
      <w:r w:rsidRPr="343BA6A5">
        <w:rPr>
          <w:rStyle w:val="eop"/>
          <w:rFonts w:eastAsiaTheme="majorEastAsia"/>
          <w:b/>
          <w:color w:val="000000" w:themeColor="text1"/>
        </w:rPr>
        <w:t> </w:t>
      </w:r>
    </w:p>
    <w:p w14:paraId="1B2ED8D1" w14:textId="77777777" w:rsidR="00074CE5" w:rsidRPr="00842186" w:rsidRDefault="00074CE5" w:rsidP="00074CE5">
      <w:pPr>
        <w:pStyle w:val="paragraph"/>
        <w:spacing w:before="0" w:beforeAutospacing="0" w:after="0" w:afterAutospacing="0"/>
        <w:contextualSpacing/>
        <w:jc w:val="both"/>
        <w:textAlignment w:val="baseline"/>
        <w:rPr>
          <w:b/>
          <w:color w:val="000000" w:themeColor="text1"/>
          <w:sz w:val="18"/>
          <w:szCs w:val="18"/>
        </w:rPr>
      </w:pPr>
      <w:r w:rsidRPr="343BA6A5">
        <w:rPr>
          <w:rStyle w:val="normaltextrun"/>
          <w:rFonts w:eastAsiaTheme="majorEastAsia"/>
          <w:color w:val="000000" w:themeColor="text1"/>
        </w:rPr>
        <w:t>(2) Tehniliste tugiorganisatsioonide ja ekspertide kaasamisel peab olema tagatud huvide konflikti vältimine.</w:t>
      </w:r>
      <w:r w:rsidRPr="343BA6A5">
        <w:rPr>
          <w:rStyle w:val="eop"/>
          <w:rFonts w:eastAsiaTheme="majorEastAsia"/>
          <w:b/>
          <w:color w:val="000000" w:themeColor="text1"/>
        </w:rPr>
        <w:t> </w:t>
      </w:r>
    </w:p>
    <w:p w14:paraId="6F4088B7" w14:textId="77777777" w:rsidR="00074CE5" w:rsidRPr="00842186" w:rsidRDefault="00074CE5" w:rsidP="00074CE5">
      <w:pPr>
        <w:pStyle w:val="paragraph"/>
        <w:spacing w:before="0" w:beforeAutospacing="0" w:after="0" w:afterAutospacing="0"/>
        <w:contextualSpacing/>
        <w:jc w:val="both"/>
        <w:textAlignment w:val="baseline"/>
        <w:rPr>
          <w:b/>
          <w:color w:val="000000" w:themeColor="text1"/>
          <w:sz w:val="18"/>
          <w:szCs w:val="18"/>
        </w:rPr>
      </w:pPr>
      <w:r w:rsidRPr="343BA6A5">
        <w:rPr>
          <w:rStyle w:val="eop"/>
          <w:rFonts w:eastAsiaTheme="majorEastAsia"/>
          <w:b/>
          <w:color w:val="000000" w:themeColor="text1"/>
        </w:rPr>
        <w:t> </w:t>
      </w:r>
    </w:p>
    <w:p w14:paraId="19C9B690"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color w:val="000000" w:themeColor="text1"/>
        </w:rPr>
      </w:pPr>
      <w:commentRangeStart w:id="68"/>
      <w:r w:rsidRPr="343BA6A5">
        <w:rPr>
          <w:rStyle w:val="normaltextrun"/>
          <w:rFonts w:eastAsiaTheme="majorEastAsia"/>
          <w:color w:val="000000" w:themeColor="text1"/>
        </w:rPr>
        <w:t>(3) Vastutus ja regulatiivne otsustusõigus on pädeval asutusel.</w:t>
      </w:r>
      <w:r w:rsidRPr="343BA6A5">
        <w:rPr>
          <w:rStyle w:val="eop"/>
          <w:rFonts w:eastAsiaTheme="majorEastAsia"/>
          <w:b/>
          <w:color w:val="000000" w:themeColor="text1"/>
        </w:rPr>
        <w:t> </w:t>
      </w:r>
      <w:commentRangeEnd w:id="68"/>
      <w:r w:rsidR="00A81D7D">
        <w:rPr>
          <w:rStyle w:val="Kommentaariviide"/>
          <w:rFonts w:asciiTheme="minorHAnsi" w:eastAsiaTheme="minorHAnsi" w:hAnsiTheme="minorHAnsi" w:cstheme="minorBidi"/>
          <w:kern w:val="2"/>
          <w:lang w:eastAsia="en-US"/>
          <w14:ligatures w14:val="standardContextual"/>
        </w:rPr>
        <w:commentReference w:id="68"/>
      </w:r>
    </w:p>
    <w:p w14:paraId="6A6D834F"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color w:val="000000" w:themeColor="text1"/>
        </w:rPr>
      </w:pPr>
    </w:p>
    <w:p w14:paraId="0653551B"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color w:val="000000" w:themeColor="text1"/>
        </w:rPr>
      </w:pPr>
    </w:p>
    <w:p w14:paraId="45F49366" w14:textId="77777777" w:rsidR="00074CE5" w:rsidRPr="00842186" w:rsidRDefault="00074CE5" w:rsidP="00074CE5">
      <w:pPr>
        <w:pStyle w:val="paragraph"/>
        <w:spacing w:before="0" w:beforeAutospacing="0" w:after="0" w:afterAutospacing="0"/>
        <w:contextualSpacing/>
        <w:jc w:val="both"/>
        <w:textAlignment w:val="baseline"/>
        <w:rPr>
          <w:b/>
          <w:color w:val="000000" w:themeColor="text1"/>
          <w:sz w:val="18"/>
          <w:szCs w:val="18"/>
        </w:rPr>
      </w:pPr>
    </w:p>
    <w:p w14:paraId="52C7786F" w14:textId="77777777" w:rsidR="00074CE5" w:rsidRPr="00842186" w:rsidRDefault="00074CE5" w:rsidP="00074CE5">
      <w:pPr>
        <w:contextualSpacing/>
        <w:jc w:val="center"/>
        <w:rPr>
          <w:rFonts w:ascii="Times New Roman" w:eastAsia="Times New Roman" w:hAnsi="Times New Roman" w:cs="Times New Roman"/>
          <w:b/>
          <w:sz w:val="24"/>
          <w:szCs w:val="24"/>
        </w:rPr>
      </w:pPr>
      <w:r w:rsidRPr="0F896A6A">
        <w:rPr>
          <w:rFonts w:ascii="Times New Roman" w:eastAsia="Times New Roman" w:hAnsi="Times New Roman" w:cs="Times New Roman"/>
          <w:b/>
          <w:bCs/>
          <w:sz w:val="24"/>
          <w:szCs w:val="24"/>
        </w:rPr>
        <w:t>3. peatükk</w:t>
      </w:r>
    </w:p>
    <w:p w14:paraId="496425FF" w14:textId="77777777" w:rsidR="00074CE5" w:rsidRDefault="00074CE5" w:rsidP="00074CE5">
      <w:pPr>
        <w:contextualSpacing/>
        <w:jc w:val="center"/>
        <w:rPr>
          <w:rFonts w:ascii="Times New Roman" w:eastAsia="Times New Roman" w:hAnsi="Times New Roman" w:cs="Times New Roman"/>
          <w:b/>
          <w:bCs/>
          <w:sz w:val="24"/>
          <w:szCs w:val="24"/>
        </w:rPr>
      </w:pPr>
      <w:r w:rsidRPr="31874130">
        <w:rPr>
          <w:rFonts w:ascii="Times New Roman" w:eastAsia="Times New Roman" w:hAnsi="Times New Roman" w:cs="Times New Roman"/>
          <w:b/>
          <w:bCs/>
          <w:sz w:val="24"/>
          <w:szCs w:val="24"/>
        </w:rPr>
        <w:t>Tuumakäitise planeerimine ja ehitamine</w:t>
      </w:r>
    </w:p>
    <w:p w14:paraId="22128227" w14:textId="77777777" w:rsidR="00074CE5" w:rsidRDefault="00074CE5" w:rsidP="00074CE5">
      <w:pPr>
        <w:spacing w:after="0" w:line="240" w:lineRule="auto"/>
        <w:ind w:left="720"/>
        <w:contextualSpacing/>
        <w:jc w:val="center"/>
        <w:rPr>
          <w:rFonts w:ascii="Times New Roman" w:eastAsia="Times New Roman" w:hAnsi="Times New Roman" w:cs="Times New Roman"/>
          <w:b/>
          <w:sz w:val="24"/>
          <w:szCs w:val="24"/>
        </w:rPr>
      </w:pPr>
    </w:p>
    <w:p w14:paraId="3B17D5D4" w14:textId="77777777" w:rsidR="00074CE5" w:rsidRPr="00150818" w:rsidRDefault="00074CE5" w:rsidP="00EE421B">
      <w:pPr>
        <w:numPr>
          <w:ilvl w:val="0"/>
          <w:numId w:val="1"/>
        </w:numPr>
        <w:spacing w:after="0" w:line="240" w:lineRule="auto"/>
        <w:contextualSpacing/>
        <w:jc w:val="center"/>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jagu</w:t>
      </w:r>
    </w:p>
    <w:p w14:paraId="1C7300AE" w14:textId="77777777" w:rsidR="00074CE5" w:rsidRPr="00150818" w:rsidRDefault="00074CE5" w:rsidP="00074CE5">
      <w:pPr>
        <w:spacing w:after="0" w:line="240" w:lineRule="auto"/>
        <w:contextualSpacing/>
        <w:jc w:val="center"/>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Tuumakäitise planeerimine</w:t>
      </w:r>
    </w:p>
    <w:p w14:paraId="02EDE4D0"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7B6FAB9E"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10. Tuumakäitise asukoha valik</w:t>
      </w:r>
    </w:p>
    <w:p w14:paraId="0617C51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8F1A58D"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Tuumakäitise planeerimisele kohaldatakse planeerimisseadust, arvestades käesolevas seaduses sätestatud erisusi. </w:t>
      </w:r>
    </w:p>
    <w:p w14:paraId="4968FF0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C0C32C3"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(2)  Pädev asutus kooskõlastab asukoha eelvaliku otsuse eelnõu juhul</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kui see vastab rahvusvahelistele tuumakäitise asukohavalikut käsitlevatele dokumentidele ning planeeringu koostamise korraldaja on taganud vähemalt järgmiste kriteeriumite hindamise: </w:t>
      </w:r>
      <w:r w:rsidRPr="343BA6A5">
        <w:rPr>
          <w:rFonts w:ascii="Times New Roman" w:eastAsia="Times New Roman" w:hAnsi="Times New Roman" w:cs="Times New Roman"/>
          <w:b/>
          <w:sz w:val="24"/>
          <w:szCs w:val="24"/>
        </w:rPr>
        <w:t> </w:t>
      </w:r>
    </w:p>
    <w:p w14:paraId="5B045BC6"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1) jahutusvee kättesaadavus ja piisavus;</w:t>
      </w:r>
      <w:r w:rsidRPr="343BA6A5">
        <w:rPr>
          <w:rFonts w:ascii="Times New Roman" w:eastAsia="Times New Roman" w:hAnsi="Times New Roman" w:cs="Times New Roman"/>
          <w:b/>
          <w:sz w:val="24"/>
          <w:szCs w:val="24"/>
        </w:rPr>
        <w:t> </w:t>
      </w:r>
    </w:p>
    <w:p w14:paraId="51419B36"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2) kaugus maismaal olevast riigipiirist ja tihedalt asustatud piirkondadest;</w:t>
      </w:r>
      <w:r w:rsidRPr="343BA6A5">
        <w:rPr>
          <w:rFonts w:ascii="Times New Roman" w:eastAsia="Times New Roman" w:hAnsi="Times New Roman" w:cs="Times New Roman"/>
          <w:b/>
          <w:sz w:val="24"/>
          <w:szCs w:val="24"/>
        </w:rPr>
        <w:t> </w:t>
      </w:r>
    </w:p>
    <w:p w14:paraId="5CEC501D"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3) suurõnnetuse ohuga ettevõtete ja muudest inimtegevusest tulenevate tegevuste ohualad;</w:t>
      </w:r>
    </w:p>
    <w:p w14:paraId="70CA5F25"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4) piirkonna taristu ja juurdepääsuteed;</w:t>
      </w:r>
    </w:p>
    <w:p w14:paraId="1EB0FCE3"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5)</w:t>
      </w:r>
      <w:r w:rsidRPr="00461E2C">
        <w:rPr>
          <w:rFonts w:ascii="Times New Roman" w:eastAsia="Times New Roman" w:hAnsi="Times New Roman" w:cs="Times New Roman"/>
          <w:color w:val="333333"/>
          <w:sz w:val="24"/>
          <w:szCs w:val="24"/>
        </w:rPr>
        <w:t xml:space="preserve"> </w:t>
      </w:r>
      <w:r w:rsidRPr="064BD3BE">
        <w:rPr>
          <w:rFonts w:ascii="Times New Roman" w:eastAsia="Times New Roman" w:hAnsi="Times New Roman" w:cs="Times New Roman"/>
          <w:sz w:val="24"/>
          <w:szCs w:val="24"/>
        </w:rPr>
        <w:t>meteoroloogilised tingimused ja kliimategurid;</w:t>
      </w:r>
    </w:p>
    <w:p w14:paraId="06E2606B"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6) geoloogiline sobivus;</w:t>
      </w:r>
      <w:r w:rsidRPr="343BA6A5">
        <w:rPr>
          <w:rFonts w:ascii="Times New Roman" w:eastAsia="Times New Roman" w:hAnsi="Times New Roman" w:cs="Times New Roman"/>
          <w:b/>
          <w:sz w:val="24"/>
          <w:szCs w:val="24"/>
        </w:rPr>
        <w:t> </w:t>
      </w:r>
    </w:p>
    <w:p w14:paraId="35999514"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7) kaugus aktiivsetest geoloogistest riketest;</w:t>
      </w:r>
      <w:r w:rsidRPr="343BA6A5">
        <w:rPr>
          <w:rFonts w:ascii="Times New Roman" w:eastAsia="Times New Roman" w:hAnsi="Times New Roman" w:cs="Times New Roman"/>
          <w:b/>
          <w:sz w:val="24"/>
          <w:szCs w:val="24"/>
        </w:rPr>
        <w:t> </w:t>
      </w:r>
    </w:p>
    <w:p w14:paraId="5FF9008C"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8) üleujutusohuga alad;</w:t>
      </w:r>
      <w:r w:rsidRPr="343BA6A5">
        <w:rPr>
          <w:rFonts w:ascii="Times New Roman" w:eastAsia="Times New Roman" w:hAnsi="Times New Roman" w:cs="Times New Roman"/>
          <w:b/>
          <w:sz w:val="24"/>
          <w:szCs w:val="24"/>
        </w:rPr>
        <w:t> </w:t>
      </w:r>
    </w:p>
    <w:p w14:paraId="6E96E45B" w14:textId="374CAB74"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1BF32C9A">
        <w:rPr>
          <w:rFonts w:ascii="Times New Roman" w:eastAsia="Times New Roman" w:hAnsi="Times New Roman" w:cs="Times New Roman"/>
          <w:sz w:val="24"/>
          <w:szCs w:val="24"/>
        </w:rPr>
        <w:t xml:space="preserve">9) </w:t>
      </w:r>
      <w:commentRangeStart w:id="69"/>
      <w:r w:rsidRPr="1BF32C9A">
        <w:rPr>
          <w:rFonts w:ascii="Times New Roman" w:eastAsia="Times New Roman" w:hAnsi="Times New Roman" w:cs="Times New Roman"/>
          <w:sz w:val="24"/>
          <w:szCs w:val="24"/>
        </w:rPr>
        <w:t>hädaolukorra</w:t>
      </w:r>
      <w:ins w:id="70" w:author="Inge Mehide - JUSTDIGI" w:date="2026-01-05T11:03:00Z" w16du:dateUtc="2026-01-05T09:03:00Z">
        <w:r w:rsidR="00A03C6A">
          <w:rPr>
            <w:rFonts w:ascii="Times New Roman" w:eastAsia="Times New Roman" w:hAnsi="Times New Roman" w:cs="Times New Roman"/>
            <w:sz w:val="24"/>
            <w:szCs w:val="24"/>
          </w:rPr>
          <w:t xml:space="preserve"> lahendamise </w:t>
        </w:r>
      </w:ins>
      <w:r w:rsidRPr="1BF32C9A">
        <w:rPr>
          <w:rFonts w:ascii="Times New Roman" w:eastAsia="Times New Roman" w:hAnsi="Times New Roman" w:cs="Times New Roman"/>
          <w:sz w:val="24"/>
          <w:szCs w:val="24"/>
        </w:rPr>
        <w:t>plaani</w:t>
      </w:r>
      <w:commentRangeEnd w:id="69"/>
      <w:r w:rsidR="00A03C6A">
        <w:rPr>
          <w:rStyle w:val="Kommentaariviide"/>
        </w:rPr>
        <w:commentReference w:id="69"/>
      </w:r>
      <w:r w:rsidRPr="1BF32C9A">
        <w:rPr>
          <w:rFonts w:ascii="Times New Roman" w:eastAsia="Times New Roman" w:hAnsi="Times New Roman" w:cs="Times New Roman"/>
          <w:sz w:val="24"/>
          <w:szCs w:val="24"/>
        </w:rPr>
        <w:t xml:space="preserve"> rakendatavus;</w:t>
      </w:r>
    </w:p>
    <w:p w14:paraId="2DC36DA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1BF32C9A">
        <w:rPr>
          <w:rFonts w:ascii="Times New Roman" w:eastAsia="Times New Roman" w:hAnsi="Times New Roman" w:cs="Times New Roman"/>
          <w:sz w:val="24"/>
          <w:szCs w:val="24"/>
        </w:rPr>
        <w:t xml:space="preserve">10) hinnanguline </w:t>
      </w:r>
      <w:commentRangeStart w:id="71"/>
      <w:r w:rsidRPr="1BF32C9A">
        <w:rPr>
          <w:rFonts w:ascii="Times New Roman" w:eastAsia="Times New Roman" w:hAnsi="Times New Roman" w:cs="Times New Roman"/>
          <w:sz w:val="24"/>
          <w:szCs w:val="24"/>
        </w:rPr>
        <w:t>hädaolukorra planeerimistsoon</w:t>
      </w:r>
      <w:commentRangeEnd w:id="71"/>
      <w:r w:rsidR="00A03C6A">
        <w:rPr>
          <w:rStyle w:val="Kommentaariviide"/>
        </w:rPr>
        <w:commentReference w:id="71"/>
      </w:r>
      <w:r w:rsidRPr="1BF32C9A">
        <w:rPr>
          <w:rFonts w:ascii="Times New Roman" w:eastAsia="Times New Roman" w:hAnsi="Times New Roman" w:cs="Times New Roman"/>
          <w:sz w:val="24"/>
          <w:szCs w:val="24"/>
        </w:rPr>
        <w:t>;</w:t>
      </w:r>
    </w:p>
    <w:p w14:paraId="3D5327A4"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7D8B87C9">
        <w:rPr>
          <w:rFonts w:ascii="Times New Roman" w:eastAsia="Times New Roman" w:hAnsi="Times New Roman" w:cs="Times New Roman"/>
          <w:sz w:val="24"/>
          <w:szCs w:val="24"/>
        </w:rPr>
        <w:t>11</w:t>
      </w:r>
      <w:r w:rsidRPr="00461E2C">
        <w:rPr>
          <w:rFonts w:ascii="Times New Roman" w:eastAsia="Times New Roman" w:hAnsi="Times New Roman" w:cs="Times New Roman"/>
          <w:sz w:val="24"/>
          <w:szCs w:val="24"/>
        </w:rPr>
        <w:t>) julgeoleku- ja füüsilise kaitse meetmete rakendatavus;</w:t>
      </w:r>
    </w:p>
    <w:p w14:paraId="3A249559"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7D8B87C9">
        <w:rPr>
          <w:rFonts w:ascii="Times New Roman" w:eastAsia="Times New Roman" w:hAnsi="Times New Roman" w:cs="Times New Roman"/>
          <w:sz w:val="24"/>
          <w:szCs w:val="24"/>
        </w:rPr>
        <w:t>12</w:t>
      </w:r>
      <w:r w:rsidRPr="1BF32C9A">
        <w:rPr>
          <w:rFonts w:ascii="Times New Roman" w:eastAsia="Times New Roman" w:hAnsi="Times New Roman" w:cs="Times New Roman"/>
          <w:sz w:val="24"/>
          <w:szCs w:val="24"/>
        </w:rPr>
        <w:t>) piisav maismaa olemasolu ja tulevase maakasutuse sobivus.</w:t>
      </w:r>
      <w:r w:rsidRPr="1BF32C9A">
        <w:rPr>
          <w:rFonts w:ascii="Times New Roman" w:eastAsia="Times New Roman" w:hAnsi="Times New Roman" w:cs="Times New Roman"/>
          <w:b/>
          <w:sz w:val="24"/>
          <w:szCs w:val="24"/>
        </w:rPr>
        <w:t> </w:t>
      </w:r>
    </w:p>
    <w:p w14:paraId="288237D9"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26A5425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Tuumakäitise asukoha eelvaliku hindamise täpsemad nõuded ja andmekoosseisu kehtestab valdkonna eest vastutav minister määrusega.</w:t>
      </w:r>
    </w:p>
    <w:p w14:paraId="2CEFF56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CA54CEE"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w:t>
      </w:r>
    </w:p>
    <w:p w14:paraId="3C84ECE6"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11. Tuumakäitise asukoha hindamis</w:t>
      </w:r>
      <w:r>
        <w:rPr>
          <w:rFonts w:ascii="Times New Roman" w:eastAsia="Times New Roman" w:hAnsi="Times New Roman" w:cs="Times New Roman"/>
          <w:b/>
          <w:sz w:val="24"/>
          <w:szCs w:val="24"/>
        </w:rPr>
        <w:t xml:space="preserve">e </w:t>
      </w:r>
      <w:r w:rsidRPr="343BA6A5">
        <w:rPr>
          <w:rFonts w:ascii="Times New Roman" w:eastAsia="Times New Roman" w:hAnsi="Times New Roman" w:cs="Times New Roman"/>
          <w:b/>
          <w:sz w:val="24"/>
          <w:szCs w:val="24"/>
        </w:rPr>
        <w:t>aruanne </w:t>
      </w:r>
    </w:p>
    <w:p w14:paraId="5281145C"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w:t>
      </w:r>
    </w:p>
    <w:p w14:paraId="3CF70156"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(1)</w:t>
      </w:r>
      <w:r w:rsidRPr="343BA6A5" w:rsidDel="00150818">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Planeeringu koostamise korraldaja tagab asukoha hindamis</w:t>
      </w:r>
      <w:r>
        <w:rPr>
          <w:rFonts w:ascii="Times New Roman" w:eastAsia="Times New Roman" w:hAnsi="Times New Roman" w:cs="Times New Roman"/>
          <w:sz w:val="24"/>
          <w:szCs w:val="24"/>
        </w:rPr>
        <w:t xml:space="preserve">e </w:t>
      </w:r>
      <w:r w:rsidRPr="343BA6A5">
        <w:rPr>
          <w:rFonts w:ascii="Times New Roman" w:eastAsia="Times New Roman" w:hAnsi="Times New Roman" w:cs="Times New Roman"/>
          <w:sz w:val="24"/>
          <w:szCs w:val="24"/>
        </w:rPr>
        <w:t>aruande koostamise, mille raames tuleb hinnata ala sobivust tuumakäitise asukohaks, võttes arvesse muu</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hulgas:</w:t>
      </w:r>
      <w:r w:rsidRPr="343BA6A5">
        <w:rPr>
          <w:rFonts w:ascii="Times New Roman" w:eastAsia="Times New Roman" w:hAnsi="Times New Roman" w:cs="Times New Roman"/>
          <w:b/>
          <w:sz w:val="24"/>
          <w:szCs w:val="24"/>
        </w:rPr>
        <w:t> </w:t>
      </w:r>
    </w:p>
    <w:p w14:paraId="6AFB1A01"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 xml:space="preserve">1) asukohaga seotud asjaomaseid tegureid, mis võivad mõjutada tuumakäitise ohutust ja füüsilist kaitset selle </w:t>
      </w:r>
      <w:r w:rsidRPr="6DE69C73">
        <w:rPr>
          <w:rFonts w:ascii="Times New Roman" w:eastAsia="Times New Roman" w:hAnsi="Times New Roman" w:cs="Times New Roman"/>
          <w:sz w:val="24"/>
          <w:szCs w:val="24"/>
        </w:rPr>
        <w:t>eeldatava</w:t>
      </w:r>
      <w:r w:rsidRPr="343BA6A5">
        <w:rPr>
          <w:rFonts w:ascii="Times New Roman" w:eastAsia="Times New Roman" w:hAnsi="Times New Roman" w:cs="Times New Roman"/>
          <w:sz w:val="24"/>
          <w:szCs w:val="24"/>
        </w:rPr>
        <w:t xml:space="preserve"> elu</w:t>
      </w:r>
      <w:r>
        <w:rPr>
          <w:rFonts w:ascii="Times New Roman" w:eastAsia="Times New Roman" w:hAnsi="Times New Roman" w:cs="Times New Roman"/>
          <w:sz w:val="24"/>
          <w:szCs w:val="24"/>
        </w:rPr>
        <w:t xml:space="preserve">kaare </w:t>
      </w:r>
      <w:r w:rsidRPr="6DE69C73">
        <w:rPr>
          <w:rFonts w:ascii="Times New Roman" w:eastAsia="Times New Roman" w:hAnsi="Times New Roman" w:cs="Times New Roman"/>
          <w:sz w:val="24"/>
          <w:szCs w:val="24"/>
        </w:rPr>
        <w:t>jooksul</w:t>
      </w:r>
      <w:r w:rsidRPr="343BA6A5">
        <w:rPr>
          <w:rFonts w:ascii="Times New Roman" w:eastAsia="Times New Roman" w:hAnsi="Times New Roman" w:cs="Times New Roman"/>
          <w:sz w:val="24"/>
          <w:szCs w:val="24"/>
        </w:rPr>
        <w:t>, näiteks geoloogilised, hüdrogeoloogilised ja meteoroloogilised tegurid;</w:t>
      </w:r>
      <w:r w:rsidRPr="343BA6A5">
        <w:rPr>
          <w:rFonts w:ascii="Times New Roman" w:eastAsia="Times New Roman" w:hAnsi="Times New Roman" w:cs="Times New Roman"/>
          <w:b/>
          <w:sz w:val="24"/>
          <w:szCs w:val="24"/>
        </w:rPr>
        <w:t> </w:t>
      </w:r>
    </w:p>
    <w:p w14:paraId="3E21896E"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2) inimtekkelisi ohutegureid, näiteks suurõnnetuse ohuga või ohtlike ettevõtete lähedus, ohtlike kaupade transporditeed, lennuõnnetuse oht;</w:t>
      </w:r>
      <w:r w:rsidRPr="343BA6A5">
        <w:rPr>
          <w:rFonts w:ascii="Times New Roman" w:eastAsia="Times New Roman" w:hAnsi="Times New Roman" w:cs="Times New Roman"/>
          <w:b/>
          <w:sz w:val="24"/>
          <w:szCs w:val="24"/>
        </w:rPr>
        <w:t> </w:t>
      </w:r>
    </w:p>
    <w:p w14:paraId="27A21E8C"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3) kohalike olude, muu</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hulgas maakasutuse, teede ja ligipääsude mõju tuumakäitise ohutusele ning tuumamaterjali füüsilisele kaitsele;</w:t>
      </w:r>
      <w:r w:rsidRPr="343BA6A5">
        <w:rPr>
          <w:rFonts w:ascii="Times New Roman" w:eastAsia="Times New Roman" w:hAnsi="Times New Roman" w:cs="Times New Roman"/>
          <w:b/>
          <w:sz w:val="24"/>
          <w:szCs w:val="24"/>
        </w:rPr>
        <w:t> </w:t>
      </w:r>
    </w:p>
    <w:p w14:paraId="117AB5AE"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4) kohalike olude mõju hädaolukorraks valmisolekule ja reageerimisele;</w:t>
      </w:r>
      <w:r w:rsidRPr="343BA6A5">
        <w:rPr>
          <w:rFonts w:ascii="Times New Roman" w:eastAsia="Times New Roman" w:hAnsi="Times New Roman" w:cs="Times New Roman"/>
          <w:b/>
          <w:sz w:val="24"/>
          <w:szCs w:val="24"/>
        </w:rPr>
        <w:t> </w:t>
      </w:r>
    </w:p>
    <w:p w14:paraId="2B989F5E"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5) pinnase stabiilsust;</w:t>
      </w:r>
    </w:p>
    <w:p w14:paraId="192693BF"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6) soojuse ärajuhtimise võimalusi;</w:t>
      </w:r>
      <w:r w:rsidRPr="343BA6A5">
        <w:rPr>
          <w:rFonts w:ascii="Times New Roman" w:eastAsia="Times New Roman" w:hAnsi="Times New Roman" w:cs="Times New Roman"/>
          <w:b/>
          <w:sz w:val="24"/>
          <w:szCs w:val="24"/>
        </w:rPr>
        <w:t> </w:t>
      </w:r>
    </w:p>
    <w:p w14:paraId="77FEBB82"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7) kavandatava tuumakäitise tõenäolist mõju elanike ja keskkonna ohutusele ja julgeolekule.</w:t>
      </w:r>
      <w:r w:rsidRPr="343BA6A5">
        <w:rPr>
          <w:rFonts w:ascii="Times New Roman" w:eastAsia="Times New Roman" w:hAnsi="Times New Roman" w:cs="Times New Roman"/>
          <w:b/>
          <w:sz w:val="24"/>
          <w:szCs w:val="24"/>
        </w:rPr>
        <w:t> </w:t>
      </w:r>
    </w:p>
    <w:p w14:paraId="026C621E"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w:t>
      </w:r>
    </w:p>
    <w:p w14:paraId="12FCBDFE"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(2)</w:t>
      </w:r>
      <w:r w:rsidRPr="343BA6A5" w:rsidDel="00150818">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Tuumakäitise asukoha hindamise täpsemad nõuded ja andmekoosseisu kehtestab valdkonna eest vastutav minister määrusega. </w:t>
      </w:r>
    </w:p>
    <w:p w14:paraId="05116962"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w:t>
      </w:r>
    </w:p>
    <w:p w14:paraId="08049040"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w:t>
      </w:r>
    </w:p>
    <w:p w14:paraId="321E8AD8" w14:textId="77777777" w:rsidR="00074CE5" w:rsidRPr="00150818" w:rsidRDefault="00074CE5" w:rsidP="00074CE5">
      <w:pPr>
        <w:spacing w:after="0" w:line="240" w:lineRule="auto"/>
        <w:contextualSpacing/>
        <w:jc w:val="center"/>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w:t>
      </w:r>
    </w:p>
    <w:p w14:paraId="58C13EA8" w14:textId="77777777" w:rsidR="00074CE5" w:rsidRPr="00150818" w:rsidRDefault="00074CE5" w:rsidP="00074CE5">
      <w:pPr>
        <w:spacing w:after="0" w:line="240" w:lineRule="auto"/>
        <w:contextualSpacing/>
        <w:jc w:val="center"/>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2. jagu</w:t>
      </w:r>
    </w:p>
    <w:p w14:paraId="088DAA19" w14:textId="77777777" w:rsidR="00074CE5" w:rsidRDefault="00074CE5" w:rsidP="00074CE5">
      <w:pPr>
        <w:spacing w:after="0" w:line="240" w:lineRule="auto"/>
        <w:contextualSpacing/>
        <w:jc w:val="center"/>
        <w:rPr>
          <w:rFonts w:ascii="Times New Roman" w:eastAsia="Times New Roman" w:hAnsi="Times New Roman" w:cs="Times New Roman"/>
          <w:sz w:val="24"/>
          <w:szCs w:val="24"/>
        </w:rPr>
      </w:pPr>
      <w:r w:rsidRPr="343BA6A5">
        <w:rPr>
          <w:rFonts w:ascii="Times New Roman" w:eastAsia="Times New Roman" w:hAnsi="Times New Roman" w:cs="Times New Roman"/>
          <w:b/>
          <w:sz w:val="24"/>
          <w:szCs w:val="24"/>
        </w:rPr>
        <w:t>Eelhinnang</w:t>
      </w:r>
    </w:p>
    <w:p w14:paraId="3DC3263F" w14:textId="77777777" w:rsidR="00074CE5" w:rsidRDefault="00074CE5" w:rsidP="00074CE5">
      <w:pPr>
        <w:contextualSpacing/>
        <w:jc w:val="both"/>
        <w:rPr>
          <w:rFonts w:ascii="Times New Roman" w:eastAsia="Times New Roman" w:hAnsi="Times New Roman" w:cs="Times New Roman"/>
          <w:b/>
          <w:sz w:val="24"/>
          <w:szCs w:val="24"/>
        </w:rPr>
      </w:pPr>
    </w:p>
    <w:p w14:paraId="029F1C54" w14:textId="77777777" w:rsidR="00074CE5" w:rsidRPr="00150818" w:rsidRDefault="00074CE5" w:rsidP="00074CE5">
      <w:pPr>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12. Tuumakäitise ehitamise ja käitamise eelhinnang</w:t>
      </w:r>
    </w:p>
    <w:p w14:paraId="2D0E6309" w14:textId="77777777" w:rsidR="00074CE5" w:rsidRDefault="00074CE5" w:rsidP="00074CE5">
      <w:pPr>
        <w:contextualSpacing/>
        <w:jc w:val="both"/>
        <w:rPr>
          <w:rFonts w:ascii="Times New Roman" w:eastAsia="Times New Roman" w:hAnsi="Times New Roman" w:cs="Times New Roman"/>
          <w:b/>
          <w:bCs/>
          <w:sz w:val="24"/>
          <w:szCs w:val="24"/>
        </w:rPr>
      </w:pPr>
    </w:p>
    <w:p w14:paraId="1BFA23AB"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Tuumakäitise ehitamist ja käitamist kavandav isik (edaspidi </w:t>
      </w:r>
      <w:r w:rsidRPr="343BA6A5">
        <w:rPr>
          <w:rFonts w:ascii="Times New Roman" w:eastAsia="Times New Roman" w:hAnsi="Times New Roman" w:cs="Times New Roman"/>
          <w:i/>
          <w:sz w:val="24"/>
          <w:szCs w:val="24"/>
        </w:rPr>
        <w:t>tulevane käitaja</w:t>
      </w:r>
      <w:r w:rsidRPr="343BA6A5">
        <w:rPr>
          <w:rFonts w:ascii="Times New Roman" w:eastAsia="Times New Roman" w:hAnsi="Times New Roman" w:cs="Times New Roman"/>
          <w:sz w:val="24"/>
          <w:szCs w:val="24"/>
        </w:rPr>
        <w:t>) peab taotlema eelhinnangu, millega hinnatakse tema organisatsioonilist, majanduslikku ja julgeolekualast sobivust tuumakäitise ehitamiseks ja käitamiseks</w:t>
      </w:r>
      <w:r w:rsidRPr="60ABFCA8">
        <w:rPr>
          <w:rFonts w:ascii="Times New Roman" w:eastAsia="Times New Roman" w:hAnsi="Times New Roman" w:cs="Times New Roman"/>
          <w:sz w:val="24"/>
          <w:szCs w:val="24"/>
        </w:rPr>
        <w:t>.</w:t>
      </w:r>
    </w:p>
    <w:p w14:paraId="663727F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D052E8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Positiivne eelhinnang on ehitusloa taotlemise eelduseks.</w:t>
      </w:r>
    </w:p>
    <w:p w14:paraId="7AD7F92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A7DC826" w14:textId="77777777" w:rsidR="00074CE5" w:rsidRPr="0066399B"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Pr>
          <w:rFonts w:ascii="Times New Roman" w:eastAsia="Times New Roman" w:hAnsi="Times New Roman" w:cs="Times New Roman"/>
          <w:sz w:val="24"/>
          <w:szCs w:val="24"/>
        </w:rPr>
        <w:t>3</w:t>
      </w:r>
      <w:r w:rsidRPr="343BA6A5">
        <w:rPr>
          <w:rFonts w:ascii="Times New Roman" w:eastAsia="Times New Roman" w:hAnsi="Times New Roman" w:cs="Times New Roman"/>
          <w:sz w:val="24"/>
          <w:szCs w:val="24"/>
        </w:rPr>
        <w:t>) Eelhinnangu andmisele kohaldatakse avatud menetlust, kui seadusega ei ole sätestatud teisiti.</w:t>
      </w:r>
    </w:p>
    <w:p w14:paraId="56742D33" w14:textId="77777777" w:rsidR="00074CE5" w:rsidRPr="0066399B" w:rsidRDefault="00074CE5" w:rsidP="00074CE5">
      <w:pPr>
        <w:spacing w:after="0" w:line="240" w:lineRule="auto"/>
        <w:contextualSpacing/>
        <w:jc w:val="both"/>
        <w:rPr>
          <w:rFonts w:ascii="Times New Roman" w:eastAsia="Times New Roman" w:hAnsi="Times New Roman" w:cs="Times New Roman"/>
          <w:sz w:val="24"/>
          <w:szCs w:val="24"/>
        </w:rPr>
      </w:pPr>
    </w:p>
    <w:p w14:paraId="41F6DDBC" w14:textId="77777777" w:rsidR="00074CE5" w:rsidRPr="00725BD5" w:rsidRDefault="00074CE5" w:rsidP="00074CE5">
      <w:pPr>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13. Eelhinnangu taotlemine ja taotluse lahendamine</w:t>
      </w:r>
    </w:p>
    <w:p w14:paraId="36A557D4" w14:textId="77777777" w:rsidR="00074CE5" w:rsidRDefault="00074CE5" w:rsidP="00074CE5">
      <w:pPr>
        <w:contextualSpacing/>
        <w:jc w:val="both"/>
        <w:rPr>
          <w:rFonts w:ascii="Times New Roman" w:eastAsia="Times New Roman" w:hAnsi="Times New Roman" w:cs="Times New Roman"/>
          <w:b/>
          <w:bCs/>
          <w:sz w:val="24"/>
          <w:szCs w:val="24"/>
        </w:rPr>
      </w:pPr>
    </w:p>
    <w:p w14:paraId="00273464" w14:textId="77777777" w:rsidR="00074CE5" w:rsidRPr="0066399B"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Tulevane käitaja esitab pädevale asutusele:</w:t>
      </w:r>
    </w:p>
    <w:p w14:paraId="7B1181AB" w14:textId="77777777" w:rsidR="00074CE5" w:rsidRPr="0066399B" w:rsidRDefault="00074CE5" w:rsidP="00EE421B">
      <w:pPr>
        <w:pStyle w:val="Loendilik"/>
        <w:numPr>
          <w:ilvl w:val="0"/>
          <w:numId w:val="6"/>
        </w:numPr>
        <w:spacing w:after="0" w:line="240" w:lineRule="auto"/>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andmed oma juriidilise staatuse, omandistruktuuri ja juhtkonna kohta;</w:t>
      </w:r>
    </w:p>
    <w:p w14:paraId="69A876CE" w14:textId="77777777" w:rsidR="00074CE5" w:rsidRPr="0066399B" w:rsidRDefault="00074CE5" w:rsidP="00EE421B">
      <w:pPr>
        <w:pStyle w:val="Loendilik"/>
        <w:numPr>
          <w:ilvl w:val="0"/>
          <w:numId w:val="6"/>
        </w:numPr>
        <w:spacing w:after="0" w:line="240" w:lineRule="auto"/>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tõendid, et taotleja ja temaga seotud isikud ei kujuta ohtu riigi julgeolekule;</w:t>
      </w:r>
    </w:p>
    <w:p w14:paraId="7EE2A475" w14:textId="77777777" w:rsidR="00074CE5" w:rsidRPr="0066399B" w:rsidRDefault="00074CE5" w:rsidP="00EE421B">
      <w:pPr>
        <w:pStyle w:val="Loendilik"/>
        <w:numPr>
          <w:ilvl w:val="0"/>
          <w:numId w:val="6"/>
        </w:numPr>
        <w:spacing w:after="0" w:line="240" w:lineRule="auto"/>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juhtkonna ja töötajate kvalifikatsiooni</w:t>
      </w:r>
      <w:r w:rsidRPr="7D8B87C9">
        <w:rPr>
          <w:rFonts w:ascii="Times New Roman" w:eastAsia="Times New Roman" w:hAnsi="Times New Roman" w:cs="Times New Roman"/>
          <w:sz w:val="24"/>
          <w:szCs w:val="24"/>
        </w:rPr>
        <w:t>, pädevuse</w:t>
      </w:r>
      <w:r w:rsidRPr="343BA6A5">
        <w:rPr>
          <w:rFonts w:ascii="Times New Roman" w:eastAsia="Times New Roman" w:hAnsi="Times New Roman" w:cs="Times New Roman"/>
          <w:sz w:val="24"/>
          <w:szCs w:val="24"/>
        </w:rPr>
        <w:t xml:space="preserve"> ja kogemuse ülevaate ning töötajate värbamiskava;</w:t>
      </w:r>
    </w:p>
    <w:p w14:paraId="57CC24B9" w14:textId="77777777" w:rsidR="00074CE5" w:rsidRPr="0066399B" w:rsidRDefault="00074CE5" w:rsidP="00EE421B">
      <w:pPr>
        <w:pStyle w:val="Loendilik"/>
        <w:numPr>
          <w:ilvl w:val="0"/>
          <w:numId w:val="6"/>
        </w:numPr>
        <w:spacing w:after="0" w:line="240" w:lineRule="auto"/>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auditeeritud andmed ettevõtte või emaettevõtte majandusliku </w:t>
      </w:r>
      <w:r>
        <w:rPr>
          <w:rFonts w:ascii="Times New Roman" w:eastAsia="Times New Roman" w:hAnsi="Times New Roman" w:cs="Times New Roman"/>
          <w:sz w:val="24"/>
          <w:szCs w:val="24"/>
        </w:rPr>
        <w:t>seisundi</w:t>
      </w:r>
      <w:r w:rsidRPr="343BA6A5">
        <w:rPr>
          <w:rFonts w:ascii="Times New Roman" w:eastAsia="Times New Roman" w:hAnsi="Times New Roman" w:cs="Times New Roman"/>
          <w:sz w:val="24"/>
          <w:szCs w:val="24"/>
        </w:rPr>
        <w:t xml:space="preserve"> kohta ning rahastuse ja jäätmekäitluse korraldamise põhimõtted;</w:t>
      </w:r>
    </w:p>
    <w:p w14:paraId="4DA9AFBD" w14:textId="115AF81E" w:rsidR="00074CE5" w:rsidRDefault="00074CE5" w:rsidP="00EE421B">
      <w:pPr>
        <w:pStyle w:val="Loendilik"/>
        <w:numPr>
          <w:ilvl w:val="0"/>
          <w:numId w:val="6"/>
        </w:numPr>
        <w:spacing w:after="0" w:line="240" w:lineRule="auto"/>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hankekorralduse ja tarneahela juhtimise põhimõtete ning kvaliteedisüsteemi</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kirjeldus</w:t>
      </w:r>
      <w:r>
        <w:rPr>
          <w:rFonts w:ascii="Times New Roman" w:eastAsia="Times New Roman" w:hAnsi="Times New Roman" w:cs="Times New Roman"/>
          <w:sz w:val="24"/>
          <w:szCs w:val="24"/>
        </w:rPr>
        <w:t>e</w:t>
      </w:r>
      <w:commentRangeStart w:id="72"/>
      <w:ins w:id="73" w:author="Inge Mehide - JUSTDIGI" w:date="2026-01-06T14:19:00Z" w16du:dateUtc="2026-01-06T12:19:00Z">
        <w:r w:rsidR="009A0D26">
          <w:rPr>
            <w:rFonts w:ascii="Times New Roman" w:eastAsia="Times New Roman" w:hAnsi="Times New Roman" w:cs="Times New Roman"/>
            <w:sz w:val="24"/>
            <w:szCs w:val="24"/>
          </w:rPr>
          <w:t>.</w:t>
        </w:r>
      </w:ins>
      <w:del w:id="74" w:author="Inge Mehide - JUSTDIGI" w:date="2026-01-06T14:19:00Z" w16du:dateUtc="2026-01-06T12:19:00Z">
        <w:r w:rsidRPr="343BA6A5" w:rsidDel="009A0D26">
          <w:rPr>
            <w:rFonts w:ascii="Times New Roman" w:eastAsia="Times New Roman" w:hAnsi="Times New Roman" w:cs="Times New Roman"/>
            <w:sz w:val="24"/>
            <w:szCs w:val="24"/>
          </w:rPr>
          <w:delText>;</w:delText>
        </w:r>
      </w:del>
      <w:commentRangeEnd w:id="72"/>
      <w:r w:rsidR="00C56C3C">
        <w:rPr>
          <w:rStyle w:val="Kommentaariviide"/>
        </w:rPr>
        <w:commentReference w:id="72"/>
      </w:r>
    </w:p>
    <w:p w14:paraId="01C7BA0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6388C9C"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(2) Pädev asutus esitab eelhinnangu taotluse vähemalt Välisministeeriumile, Välisluureametile, Politsei- ja Piirivalveametile, Kaitsepolitseiametile ja Finantsinspektsioonile, kes oma pädevuse piires kooskõlastavad või jätavad taotluse põhjendatult kooskõlastamata 30 päeva jooksul taotluse saamisest  arvates.</w:t>
      </w:r>
      <w:r w:rsidRPr="343BA6A5">
        <w:rPr>
          <w:rFonts w:ascii="Times New Roman" w:eastAsia="Times New Roman" w:hAnsi="Times New Roman" w:cs="Times New Roman"/>
          <w:b/>
          <w:sz w:val="24"/>
          <w:szCs w:val="24"/>
        </w:rPr>
        <w:t> </w:t>
      </w:r>
    </w:p>
    <w:p w14:paraId="2277365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26D314D"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Pädev asutus annab positiivse eelhinnangu, kui:</w:t>
      </w:r>
    </w:p>
    <w:p w14:paraId="4209348F"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710CBD5C">
        <w:rPr>
          <w:rFonts w:ascii="Times New Roman" w:eastAsia="Times New Roman" w:hAnsi="Times New Roman" w:cs="Times New Roman"/>
          <w:sz w:val="24"/>
          <w:szCs w:val="24"/>
        </w:rPr>
        <w:t>1)</w:t>
      </w:r>
      <w:r w:rsidRPr="710CBD5C" w:rsidDel="0086295C">
        <w:rPr>
          <w:rFonts w:ascii="Times New Roman" w:eastAsia="Times New Roman" w:hAnsi="Times New Roman" w:cs="Times New Roman"/>
          <w:sz w:val="24"/>
          <w:szCs w:val="24"/>
        </w:rPr>
        <w:t xml:space="preserve"> </w:t>
      </w:r>
      <w:r w:rsidRPr="710CBD5C">
        <w:rPr>
          <w:rFonts w:ascii="Times New Roman" w:eastAsia="Times New Roman" w:hAnsi="Times New Roman" w:cs="Times New Roman"/>
          <w:sz w:val="24"/>
          <w:szCs w:val="24"/>
        </w:rPr>
        <w:t>tulevase käitaja registrijärgne asukoht, juhatuse asukoht ja tegevuskoht on Eestis või välisriigi äriühing tegutseb Eestis äriregistrisse kantud filiaali kaudu;</w:t>
      </w:r>
      <w:r w:rsidRPr="343BA6A5">
        <w:rPr>
          <w:rFonts w:ascii="Times New Roman" w:eastAsia="Times New Roman" w:hAnsi="Times New Roman" w:cs="Times New Roman"/>
          <w:sz w:val="24"/>
          <w:szCs w:val="24"/>
        </w:rPr>
        <w:t>  </w:t>
      </w:r>
    </w:p>
    <w:p w14:paraId="763226C4"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tulevane käitaja ja temaga seotud isikute tegevus ei ohusta riigi julgeolekut;</w:t>
      </w:r>
    </w:p>
    <w:p w14:paraId="7D061EB7"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tulevase käitaja juhtkonda kuuluvatel isikutel on vajalik erialane kvalifikatsioon ja kogemused; </w:t>
      </w:r>
    </w:p>
    <w:p w14:paraId="6ED559E0"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4)</w:t>
      </w:r>
      <w:r w:rsidRPr="343BA6A5" w:rsidDel="00E12E9F">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tulevasel käitajal on piisav arv vajaliku pädevusega töötajaid, sealhulgas tuumakäitise ehitamiseks ja käitamiseks pädevad isikud ja kava nimetatud isikute värbamiseks; </w:t>
      </w:r>
    </w:p>
    <w:p w14:paraId="09E5C8E9"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5)</w:t>
      </w:r>
      <w:r w:rsidRPr="343BA6A5" w:rsidDel="005E16CD">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tulevasel käitajal on hankeplaan ja asjakohased tarneahela lepingud tuumakäitise konstruktsioonide, tehnosüsteemide ja seadmete komponentide hankimiseks tuumakäitise </w:t>
      </w:r>
      <w:r w:rsidRPr="0C75A6BB">
        <w:rPr>
          <w:rFonts w:ascii="Times New Roman" w:eastAsia="Times New Roman" w:hAnsi="Times New Roman" w:cs="Times New Roman"/>
          <w:sz w:val="24"/>
          <w:szCs w:val="24"/>
        </w:rPr>
        <w:t>elukaare</w:t>
      </w:r>
      <w:r w:rsidRPr="343BA6A5">
        <w:rPr>
          <w:rFonts w:ascii="Times New Roman" w:eastAsia="Times New Roman" w:hAnsi="Times New Roman" w:cs="Times New Roman"/>
          <w:sz w:val="24"/>
          <w:szCs w:val="24"/>
        </w:rPr>
        <w:t xml:space="preserve"> kõigis etappides ning hankeplaan tuumkütuse tarnimiseks; </w:t>
      </w:r>
    </w:p>
    <w:p w14:paraId="4F5940BA"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6) tulevasel käitajal on tuumakäitise käitamiseks ja elektri tootmiseks majanduslikud eeldused. </w:t>
      </w:r>
    </w:p>
    <w:p w14:paraId="2E14EE3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27DB678D">
        <w:rPr>
          <w:rFonts w:ascii="Times New Roman" w:eastAsia="Times New Roman" w:hAnsi="Times New Roman" w:cs="Times New Roman"/>
          <w:sz w:val="24"/>
          <w:szCs w:val="24"/>
        </w:rPr>
        <w:t xml:space="preserve"> </w:t>
      </w:r>
    </w:p>
    <w:p w14:paraId="7404B615"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(4) Eelhinnangu taotlemise täpsustatud nõuded ja hindamise kriteeriumid ning taotluse ja eelhinnangu andmekoosseisud kehtestab valdkonna eest vastutav minister määrusega. </w:t>
      </w:r>
    </w:p>
    <w:p w14:paraId="73CA439B"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31907471"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 xml:space="preserve">   </w:t>
      </w:r>
    </w:p>
    <w:p w14:paraId="0DCFD285"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xml:space="preserve">§ 14. Positiivse eelhinnangu andmisest keeldumine </w:t>
      </w:r>
    </w:p>
    <w:p w14:paraId="78CBE60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 </w:t>
      </w:r>
    </w:p>
    <w:p w14:paraId="4144466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Pädev asutus ei anna positiivset eelhinnangut järgmistel juhtudel:</w:t>
      </w:r>
    </w:p>
    <w:p w14:paraId="734CB4C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tulevase käitaja suhtes kehtib asjaomasel tegevusalal kohtuotsusega kohaldatud või seadusest tulenev majandustegevuse keeld;</w:t>
      </w:r>
    </w:p>
    <w:p w14:paraId="60BF2ED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tulevane käitaja või tema majandustegevus ei vasta ühele või enamale positiivse eelhinnangu andmise eeldusele;</w:t>
      </w:r>
    </w:p>
    <w:p w14:paraId="21741EE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tulevane käitaja on taotluses esitanud tahtlikult valeandmeid, mis võiksid mõjutada taotluse lahendamist;</w:t>
      </w:r>
    </w:p>
    <w:p w14:paraId="7ED2845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4) </w:t>
      </w:r>
      <w:commentRangeStart w:id="75"/>
      <w:r w:rsidRPr="343BA6A5">
        <w:rPr>
          <w:rFonts w:ascii="Times New Roman" w:eastAsia="Times New Roman" w:hAnsi="Times New Roman" w:cs="Times New Roman"/>
          <w:sz w:val="24"/>
          <w:szCs w:val="24"/>
        </w:rPr>
        <w:t xml:space="preserve">tulevane käitaja </w:t>
      </w:r>
      <w:commentRangeEnd w:id="75"/>
      <w:r w:rsidR="00222656">
        <w:rPr>
          <w:rStyle w:val="Kommentaariviide"/>
        </w:rPr>
        <w:commentReference w:id="75"/>
      </w:r>
      <w:r w:rsidRPr="343BA6A5">
        <w:rPr>
          <w:rFonts w:ascii="Times New Roman" w:eastAsia="Times New Roman" w:hAnsi="Times New Roman" w:cs="Times New Roman"/>
          <w:sz w:val="24"/>
          <w:szCs w:val="24"/>
        </w:rPr>
        <w:t xml:space="preserve">ja temaga seotud isikute </w:t>
      </w:r>
      <w:commentRangeStart w:id="76"/>
      <w:r w:rsidRPr="343BA6A5">
        <w:rPr>
          <w:rFonts w:ascii="Times New Roman" w:eastAsia="Times New Roman" w:hAnsi="Times New Roman" w:cs="Times New Roman"/>
          <w:sz w:val="24"/>
          <w:szCs w:val="24"/>
        </w:rPr>
        <w:t>tegevus ohustab riigi julgeolekut.</w:t>
      </w:r>
      <w:commentRangeEnd w:id="76"/>
      <w:r w:rsidR="007655A7">
        <w:rPr>
          <w:rStyle w:val="Kommentaariviide"/>
        </w:rPr>
        <w:commentReference w:id="76"/>
      </w:r>
    </w:p>
    <w:p w14:paraId="6D2C0A8B"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D9D69F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Kui pärast positiivse eelhinnangu andmist ilmevad asjaolud, mille tõttu pädev asutus ei oleks saanud anda positiivset eelhinnangut käesoleva paragrahvi lõikes 1 nimetatud alusel, </w:t>
      </w:r>
      <w:r>
        <w:rPr>
          <w:rFonts w:ascii="Times New Roman" w:eastAsia="Times New Roman" w:hAnsi="Times New Roman" w:cs="Times New Roman"/>
          <w:sz w:val="24"/>
          <w:szCs w:val="24"/>
        </w:rPr>
        <w:t>tunnistab pädev asutus eelhinnangu kehtetuks</w:t>
      </w:r>
      <w:r w:rsidRPr="343BA6A5">
        <w:rPr>
          <w:rFonts w:ascii="Times New Roman" w:eastAsia="Times New Roman" w:hAnsi="Times New Roman" w:cs="Times New Roman"/>
          <w:sz w:val="24"/>
          <w:szCs w:val="24"/>
        </w:rPr>
        <w:t xml:space="preserve">. </w:t>
      </w:r>
    </w:p>
    <w:p w14:paraId="2AF6D8C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AE674E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61E8C8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w:t>
      </w:r>
    </w:p>
    <w:p w14:paraId="6D01874E" w14:textId="77777777" w:rsidR="00074CE5" w:rsidRPr="00150818" w:rsidRDefault="00074CE5" w:rsidP="00074CE5">
      <w:pPr>
        <w:contextualSpacing/>
        <w:jc w:val="center"/>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3. jagu</w:t>
      </w:r>
    </w:p>
    <w:p w14:paraId="6EB0B5FE" w14:textId="77777777" w:rsidR="00074CE5" w:rsidRPr="00150818" w:rsidRDefault="00074CE5" w:rsidP="00074CE5">
      <w:pPr>
        <w:contextualSpacing/>
        <w:jc w:val="center"/>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Tuumaohutusnõuded tuumakäitise ehitamiseks</w:t>
      </w:r>
    </w:p>
    <w:p w14:paraId="0C42B874" w14:textId="77777777" w:rsidR="00074CE5" w:rsidRPr="00150818" w:rsidRDefault="00074CE5" w:rsidP="00074CE5">
      <w:pPr>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w:t>
      </w:r>
    </w:p>
    <w:p w14:paraId="76AAF242" w14:textId="77777777" w:rsidR="00074CE5" w:rsidRPr="00150818" w:rsidRDefault="00074CE5" w:rsidP="00074CE5">
      <w:pPr>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15. Tuumakäitise projekteerimine ja ehitamine  </w:t>
      </w:r>
    </w:p>
    <w:p w14:paraId="171CD00E" w14:textId="77777777" w:rsidR="00074CE5" w:rsidRDefault="00074CE5" w:rsidP="00074CE5">
      <w:pPr>
        <w:contextualSpacing/>
        <w:jc w:val="both"/>
        <w:rPr>
          <w:rFonts w:ascii="Times New Roman" w:eastAsia="Times New Roman" w:hAnsi="Times New Roman" w:cs="Times New Roman"/>
          <w:b/>
          <w:bCs/>
          <w:sz w:val="24"/>
          <w:szCs w:val="24"/>
        </w:rPr>
      </w:pPr>
    </w:p>
    <w:p w14:paraId="4766692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Tuumakäitise ehitamine toimub ehitusseadustiku kohaselt, võttes arvesse käesolevas seaduses sätestatud erisusi. </w:t>
      </w:r>
    </w:p>
    <w:p w14:paraId="3EDCBC4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52F0792" w14:textId="77777777" w:rsidR="00074CE5" w:rsidRPr="00DF4BA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Tuumakäitiste projekteerimisel ja ehitamisel tuleb: </w:t>
      </w:r>
    </w:p>
    <w:p w14:paraId="68422C7A" w14:textId="77777777" w:rsidR="00074CE5" w:rsidRPr="00DF4BA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tagada ehitise töökindlus ja stabiilsus, arvestades tuumaohutuse nõudeid ja </w:t>
      </w:r>
      <w:r w:rsidRPr="232433B0">
        <w:rPr>
          <w:rFonts w:ascii="Times New Roman" w:eastAsia="Times New Roman" w:hAnsi="Times New Roman" w:cs="Times New Roman"/>
          <w:sz w:val="24"/>
          <w:szCs w:val="24"/>
        </w:rPr>
        <w:t>inimese rolli</w:t>
      </w:r>
      <w:r w:rsidRPr="343BA6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käitise</w:t>
      </w:r>
      <w:r w:rsidRPr="232433B0">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käitamisel</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ning rikete ennetamiseks ja ohutuse tagamiseks rakendada süvakaitset;</w:t>
      </w:r>
    </w:p>
    <w:p w14:paraId="4DB12640" w14:textId="77777777" w:rsidR="00074CE5" w:rsidRPr="00DF4BA5" w:rsidRDefault="00074CE5" w:rsidP="00074CE5">
      <w:pPr>
        <w:spacing w:after="0" w:line="240" w:lineRule="auto"/>
        <w:contextualSpacing/>
        <w:jc w:val="both"/>
        <w:rPr>
          <w:rFonts w:ascii="Times New Roman" w:eastAsia="Times New Roman" w:hAnsi="Times New Roman" w:cs="Times New Roman"/>
          <w:sz w:val="24"/>
          <w:szCs w:val="24"/>
        </w:rPr>
      </w:pPr>
      <w:r w:rsidRPr="232433B0">
        <w:rPr>
          <w:rFonts w:ascii="Times New Roman" w:eastAsia="Times New Roman" w:hAnsi="Times New Roman" w:cs="Times New Roman"/>
          <w:sz w:val="24"/>
          <w:szCs w:val="24"/>
        </w:rPr>
        <w:t>2) kasutada üksnes sellist tehnoloogiat</w:t>
      </w:r>
      <w:r>
        <w:rPr>
          <w:rFonts w:ascii="Times New Roman" w:eastAsia="Times New Roman" w:hAnsi="Times New Roman" w:cs="Times New Roman"/>
          <w:sz w:val="24"/>
          <w:szCs w:val="24"/>
        </w:rPr>
        <w:t>, mille kasutamiskogemus on tõendatud,</w:t>
      </w:r>
      <w:r w:rsidRPr="232433B0">
        <w:rPr>
          <w:rFonts w:ascii="Times New Roman" w:eastAsia="Times New Roman" w:hAnsi="Times New Roman" w:cs="Times New Roman"/>
          <w:sz w:val="24"/>
          <w:szCs w:val="24"/>
        </w:rPr>
        <w:t xml:space="preserve"> ja </w:t>
      </w:r>
      <w:commentRangeStart w:id="77"/>
      <w:r>
        <w:rPr>
          <w:rFonts w:ascii="Times New Roman" w:eastAsia="Times New Roman" w:hAnsi="Times New Roman" w:cs="Times New Roman"/>
          <w:sz w:val="24"/>
          <w:szCs w:val="24"/>
        </w:rPr>
        <w:t>reaktori</w:t>
      </w:r>
      <w:r w:rsidRPr="232433B0">
        <w:rPr>
          <w:rFonts w:ascii="Times New Roman" w:eastAsia="Times New Roman" w:hAnsi="Times New Roman" w:cs="Times New Roman"/>
          <w:sz w:val="24"/>
          <w:szCs w:val="24"/>
        </w:rPr>
        <w:t xml:space="preserve"> disaini</w:t>
      </w:r>
      <w:commentRangeEnd w:id="77"/>
      <w:r w:rsidR="000257F3">
        <w:rPr>
          <w:rStyle w:val="Kommentaariviide"/>
        </w:rPr>
        <w:commentReference w:id="77"/>
      </w:r>
      <w:r w:rsidRPr="232433B0">
        <w:rPr>
          <w:rFonts w:ascii="Times New Roman" w:eastAsia="Times New Roman" w:hAnsi="Times New Roman" w:cs="Times New Roman"/>
          <w:sz w:val="24"/>
          <w:szCs w:val="24"/>
        </w:rPr>
        <w:t>, mi</w:t>
      </w:r>
      <w:r>
        <w:rPr>
          <w:rFonts w:ascii="Times New Roman" w:eastAsia="Times New Roman" w:hAnsi="Times New Roman" w:cs="Times New Roman"/>
          <w:sz w:val="24"/>
          <w:szCs w:val="24"/>
        </w:rPr>
        <w:t>lle</w:t>
      </w:r>
      <w:r w:rsidRPr="232433B0">
        <w:rPr>
          <w:rFonts w:ascii="Times New Roman" w:eastAsia="Times New Roman" w:hAnsi="Times New Roman" w:cs="Times New Roman"/>
          <w:sz w:val="24"/>
          <w:szCs w:val="24"/>
        </w:rPr>
        <w:t xml:space="preserve"> on teise riigi pädev asutus heaks kiit</w:t>
      </w:r>
      <w:r>
        <w:rPr>
          <w:rFonts w:ascii="Times New Roman" w:eastAsia="Times New Roman" w:hAnsi="Times New Roman" w:cs="Times New Roman"/>
          <w:sz w:val="24"/>
          <w:szCs w:val="24"/>
        </w:rPr>
        <w:t>n</w:t>
      </w:r>
      <w:r w:rsidRPr="232433B0">
        <w:rPr>
          <w:rFonts w:ascii="Times New Roman" w:eastAsia="Times New Roman" w:hAnsi="Times New Roman" w:cs="Times New Roman"/>
          <w:sz w:val="24"/>
          <w:szCs w:val="24"/>
        </w:rPr>
        <w:t>ud</w:t>
      </w:r>
      <w:r w:rsidRPr="232433B0">
        <w:rPr>
          <w:rFonts w:ascii="Times New Roman" w:eastAsia="Times New Roman" w:hAnsi="Times New Roman" w:cs="Times New Roman"/>
        </w:rPr>
        <w:t xml:space="preserve"> </w:t>
      </w:r>
      <w:r w:rsidRPr="232433B0">
        <w:rPr>
          <w:rFonts w:ascii="Times New Roman" w:eastAsia="Times New Roman" w:hAnsi="Times New Roman" w:cs="Times New Roman"/>
          <w:sz w:val="24"/>
          <w:szCs w:val="24"/>
        </w:rPr>
        <w:t>ning mis ei pärine riigist, mille tehnoloogia kasutuselevõtt võib ohustada Eesti riigi julgeolekut.</w:t>
      </w:r>
      <w:r w:rsidRPr="343BA6A5">
        <w:rPr>
          <w:rFonts w:ascii="Times New Roman" w:eastAsia="Times New Roman" w:hAnsi="Times New Roman" w:cs="Times New Roman"/>
          <w:sz w:val="24"/>
          <w:szCs w:val="24"/>
        </w:rPr>
        <w:t xml:space="preserve"> </w:t>
      </w:r>
    </w:p>
    <w:p w14:paraId="20154E9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C752C4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Eeldatakse, et ehitamisega seotud tuumaohutus on tagatud, kui järgitakse </w:t>
      </w:r>
      <w:bookmarkStart w:id="78" w:name="_Hlk210317310"/>
      <w:r w:rsidRPr="343BA6A5">
        <w:rPr>
          <w:rFonts w:ascii="Times New Roman" w:eastAsia="Times New Roman" w:hAnsi="Times New Roman" w:cs="Times New Roman"/>
          <w:sz w:val="24"/>
          <w:szCs w:val="24"/>
        </w:rPr>
        <w:t xml:space="preserve">ehitusmaterjalide ja </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toodete</w:t>
      </w:r>
      <w:r>
        <w:rPr>
          <w:rFonts w:ascii="Times New Roman" w:eastAsia="Times New Roman" w:hAnsi="Times New Roman" w:cs="Times New Roman"/>
          <w:sz w:val="24"/>
          <w:szCs w:val="24"/>
        </w:rPr>
        <w:t xml:space="preserve"> ning</w:t>
      </w:r>
      <w:r w:rsidRPr="343BA6A5">
        <w:rPr>
          <w:rFonts w:ascii="Times New Roman" w:eastAsia="Times New Roman" w:hAnsi="Times New Roman" w:cs="Times New Roman"/>
          <w:sz w:val="24"/>
          <w:szCs w:val="24"/>
        </w:rPr>
        <w:t xml:space="preserve"> ehitamiseks vajalike konstruktsioonide, tehnosüsteemide ja </w:t>
      </w:r>
      <w:r w:rsidRPr="232433B0">
        <w:rPr>
          <w:rFonts w:ascii="Times New Roman" w:eastAsia="Times New Roman" w:hAnsi="Times New Roman" w:cs="Times New Roman"/>
          <w:sz w:val="24"/>
          <w:szCs w:val="24"/>
        </w:rPr>
        <w:t xml:space="preserve">seadmete </w:t>
      </w:r>
      <w:bookmarkEnd w:id="78"/>
      <w:r w:rsidRPr="232433B0">
        <w:rPr>
          <w:rFonts w:ascii="Times New Roman" w:eastAsia="Times New Roman" w:hAnsi="Times New Roman" w:cs="Times New Roman"/>
          <w:sz w:val="24"/>
          <w:szCs w:val="24"/>
        </w:rPr>
        <w:t>komponentide rahvusvahelisi standardeid. Kui rahvusvahelist standardit ei järgita, peab ehitamist kavandav isik tõendama tuumaohutuse nõuete täitmist muul viisil.</w:t>
      </w:r>
      <w:r w:rsidRPr="343BA6A5">
        <w:rPr>
          <w:rFonts w:ascii="Times New Roman" w:eastAsia="Times New Roman" w:hAnsi="Times New Roman" w:cs="Times New Roman"/>
          <w:sz w:val="24"/>
          <w:szCs w:val="24"/>
        </w:rPr>
        <w:t xml:space="preserve"> </w:t>
      </w:r>
    </w:p>
    <w:p w14:paraId="662FB04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E8B490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(4) Tuumakäitise ümberehitamiseks või laiendamiseks on projekteerimistingimused kohustuslikud. </w:t>
      </w:r>
    </w:p>
    <w:p w14:paraId="507D36DB"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EAE5AEE"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(5) Kui ehitamisele eelnes riigi eriplaneeringu kehtestamine, annab pädev asutus projekteerimistingimused tuumakäitise ümberehitamiseks või laiendamiseks, arvestades riigi eriplaneeringus sätestatuga. </w:t>
      </w:r>
    </w:p>
    <w:p w14:paraId="31E34177"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p>
    <w:p w14:paraId="7653465F" w14:textId="77777777" w:rsidR="00074CE5" w:rsidRPr="006D4D87"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(6) Valdkonna eest vastutav minister võib määrusega kehtestada nimekirja</w:t>
      </w:r>
      <w:r w:rsidRPr="343BA6A5">
        <w:rPr>
          <w:rFonts w:ascii="Times New Roman" w:eastAsia="Times New Roman" w:hAnsi="Times New Roman" w:cs="Times New Roman"/>
        </w:rPr>
        <w:t xml:space="preserve"> </w:t>
      </w:r>
      <w:r w:rsidRPr="343BA6A5">
        <w:rPr>
          <w:rFonts w:ascii="Times New Roman" w:eastAsia="Times New Roman" w:hAnsi="Times New Roman" w:cs="Times New Roman"/>
          <w:sz w:val="24"/>
          <w:szCs w:val="24"/>
        </w:rPr>
        <w:t xml:space="preserve">tuumakäitise ehitusmaterjalidest ja </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toodetest, ehitamiseks vajalikest konstruktsioonidest, tehnosüsteemidest ja seadmete komponentidest ning vastavatest standarditest.</w:t>
      </w:r>
    </w:p>
    <w:p w14:paraId="73BFAA0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1AEB2178" w14:textId="7422CD38"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(7) Valdkonna eest vastutav minister </w:t>
      </w:r>
      <w:commentRangeStart w:id="79"/>
      <w:r w:rsidRPr="343BA6A5">
        <w:rPr>
          <w:rFonts w:ascii="Times New Roman" w:eastAsia="Times New Roman" w:hAnsi="Times New Roman" w:cs="Times New Roman"/>
          <w:sz w:val="24"/>
          <w:szCs w:val="24"/>
        </w:rPr>
        <w:t xml:space="preserve">võib </w:t>
      </w:r>
      <w:ins w:id="80" w:author="Katariina Kärsten - JUSTDIGI" w:date="2026-01-21T12:21:00Z" w16du:dateUtc="2026-01-21T10:21:00Z">
        <w:r w:rsidR="003F52CF">
          <w:rPr>
            <w:rFonts w:ascii="Times New Roman" w:eastAsia="Times New Roman" w:hAnsi="Times New Roman" w:cs="Times New Roman"/>
            <w:sz w:val="24"/>
            <w:szCs w:val="24"/>
          </w:rPr>
          <w:t xml:space="preserve">määrusega </w:t>
        </w:r>
      </w:ins>
      <w:r w:rsidRPr="343BA6A5">
        <w:rPr>
          <w:rFonts w:ascii="Times New Roman" w:eastAsia="Times New Roman" w:hAnsi="Times New Roman" w:cs="Times New Roman"/>
          <w:sz w:val="24"/>
          <w:szCs w:val="24"/>
        </w:rPr>
        <w:t xml:space="preserve">kehtestada nõuded </w:t>
      </w:r>
      <w:commentRangeEnd w:id="79"/>
      <w:r w:rsidR="003F52CF">
        <w:rPr>
          <w:rStyle w:val="Kommentaariviide"/>
        </w:rPr>
        <w:commentReference w:id="79"/>
      </w:r>
      <w:r w:rsidRPr="343BA6A5">
        <w:rPr>
          <w:rFonts w:ascii="Times New Roman" w:eastAsia="Times New Roman" w:hAnsi="Times New Roman" w:cs="Times New Roman"/>
          <w:sz w:val="24"/>
          <w:szCs w:val="24"/>
        </w:rPr>
        <w:t>eri liiki tuumakäitiste ja tuumaseadmete ehitusprojekti koostamisele ja ehitusprojektile. </w:t>
      </w:r>
    </w:p>
    <w:p w14:paraId="496FB85C" w14:textId="77777777" w:rsidR="00074CE5" w:rsidRDefault="00074CE5" w:rsidP="00074CE5">
      <w:pPr>
        <w:contextualSpacing/>
        <w:jc w:val="both"/>
        <w:rPr>
          <w:rFonts w:ascii="Times New Roman" w:eastAsia="Times New Roman" w:hAnsi="Times New Roman" w:cs="Times New Roman"/>
          <w:b/>
          <w:sz w:val="24"/>
          <w:szCs w:val="24"/>
        </w:rPr>
      </w:pPr>
    </w:p>
    <w:p w14:paraId="5E006B00" w14:textId="77777777" w:rsidR="00074CE5" w:rsidRPr="00150818" w:rsidRDefault="00074CE5" w:rsidP="00074CE5">
      <w:pPr>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16. Pädeva asutuse tuumaohutuse hinnang tuumakäitise ehitamiseks </w:t>
      </w:r>
    </w:p>
    <w:p w14:paraId="5115C71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br/>
      </w:r>
      <w:r w:rsidRPr="343BA6A5">
        <w:rPr>
          <w:rFonts w:ascii="Times New Roman" w:eastAsia="Times New Roman" w:hAnsi="Times New Roman" w:cs="Times New Roman"/>
          <w:sz w:val="24"/>
          <w:szCs w:val="24"/>
        </w:rPr>
        <w:t xml:space="preserve">(1) Ehitusloa menetluses hindab pädev asutus kavandatud tuumakäitise, sealhulgas selle ehitise ja tehnoloogiliste seadmete ning süsteemide vastavust käesolevas seaduses ja selle alusel sätestatud tuumaohutuse nõuetele ja rahvusvahelistele standarditele (edaspidi </w:t>
      </w:r>
      <w:r w:rsidRPr="343BA6A5">
        <w:rPr>
          <w:rFonts w:ascii="Times New Roman" w:eastAsia="Times New Roman" w:hAnsi="Times New Roman" w:cs="Times New Roman"/>
          <w:i/>
          <w:sz w:val="24"/>
          <w:szCs w:val="24"/>
        </w:rPr>
        <w:t>pädeva asutuse tuumaohutuse hinnang</w:t>
      </w:r>
      <w:r w:rsidRPr="343BA6A5">
        <w:rPr>
          <w:rFonts w:ascii="Times New Roman" w:eastAsia="Times New Roman" w:hAnsi="Times New Roman" w:cs="Times New Roman"/>
          <w:sz w:val="24"/>
          <w:szCs w:val="24"/>
        </w:rPr>
        <w:t>).</w:t>
      </w:r>
    </w:p>
    <w:p w14:paraId="4B83093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7D04FFE8"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Ehitusloa taotlusele tuleb lisada: </w:t>
      </w:r>
    </w:p>
    <w:p w14:paraId="43DA5653" w14:textId="77777777" w:rsidR="00074CE5" w:rsidRDefault="00074CE5" w:rsidP="00074CE5">
      <w:pPr>
        <w:spacing w:after="0"/>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tuumakäitise planeeritava asukoha maa kasutusõigust ja selle tingimusi tõendavad dokumendid;</w:t>
      </w:r>
    </w:p>
    <w:p w14:paraId="2A2E8F7C" w14:textId="77777777" w:rsidR="00074CE5" w:rsidRPr="00150818" w:rsidRDefault="00074CE5" w:rsidP="00074CE5">
      <w:pPr>
        <w:spacing w:after="0"/>
        <w:contextualSpacing/>
        <w:jc w:val="both"/>
        <w:rPr>
          <w:rFonts w:ascii="Times New Roman" w:eastAsia="Times New Roman" w:hAnsi="Times New Roman" w:cs="Times New Roman"/>
          <w:sz w:val="24"/>
          <w:szCs w:val="24"/>
        </w:rPr>
      </w:pPr>
      <w:r w:rsidRPr="232433B0">
        <w:rPr>
          <w:rFonts w:ascii="Times New Roman" w:eastAsia="Times New Roman" w:hAnsi="Times New Roman" w:cs="Times New Roman"/>
          <w:sz w:val="24"/>
          <w:szCs w:val="24"/>
        </w:rPr>
        <w:t>2</w:t>
      </w:r>
      <w:r w:rsidRPr="343BA6A5">
        <w:rPr>
          <w:rFonts w:ascii="Times New Roman" w:eastAsia="Times New Roman" w:hAnsi="Times New Roman" w:cs="Times New Roman"/>
          <w:sz w:val="24"/>
          <w:szCs w:val="24"/>
        </w:rPr>
        <w:t>)</w:t>
      </w:r>
      <w:r w:rsidRPr="343BA6A5" w:rsidDel="00582F46">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tuumakäitise esialgne ohutusaruanne vastavalt käesoleva paragrahvi lõike </w:t>
      </w:r>
      <w:r w:rsidRPr="7781D6A2">
        <w:rPr>
          <w:rFonts w:ascii="Times New Roman" w:eastAsia="Times New Roman" w:hAnsi="Times New Roman" w:cs="Times New Roman"/>
          <w:sz w:val="24"/>
          <w:szCs w:val="24"/>
        </w:rPr>
        <w:t>7</w:t>
      </w:r>
      <w:r w:rsidRPr="343BA6A5">
        <w:rPr>
          <w:rFonts w:ascii="Times New Roman" w:eastAsia="Times New Roman" w:hAnsi="Times New Roman" w:cs="Times New Roman"/>
          <w:sz w:val="24"/>
          <w:szCs w:val="24"/>
        </w:rPr>
        <w:t xml:space="preserve"> alusel kehtestatud nõuetele; </w:t>
      </w:r>
    </w:p>
    <w:p w14:paraId="57436003" w14:textId="77777777" w:rsidR="00074CE5" w:rsidRDefault="00074CE5" w:rsidP="00074CE5">
      <w:pPr>
        <w:spacing w:after="0"/>
        <w:contextualSpacing/>
        <w:jc w:val="both"/>
        <w:rPr>
          <w:rFonts w:ascii="Times New Roman" w:eastAsia="Times New Roman" w:hAnsi="Times New Roman" w:cs="Times New Roman"/>
          <w:sz w:val="24"/>
          <w:szCs w:val="24"/>
        </w:rPr>
      </w:pPr>
      <w:r w:rsidRPr="232433B0">
        <w:rPr>
          <w:rFonts w:ascii="Times New Roman" w:eastAsia="Times New Roman" w:hAnsi="Times New Roman" w:cs="Times New Roman"/>
          <w:sz w:val="24"/>
          <w:szCs w:val="24"/>
        </w:rPr>
        <w:t>3</w:t>
      </w:r>
      <w:r w:rsidRPr="343BA6A5">
        <w:rPr>
          <w:rFonts w:ascii="Times New Roman" w:eastAsia="Times New Roman" w:hAnsi="Times New Roman" w:cs="Times New Roman"/>
          <w:sz w:val="24"/>
          <w:szCs w:val="24"/>
        </w:rPr>
        <w:t>) tuumakäitise ehitustööde kavandatud etapid ja ajakava;</w:t>
      </w:r>
    </w:p>
    <w:p w14:paraId="4EC7365F" w14:textId="77777777" w:rsidR="00074CE5" w:rsidRPr="00150818" w:rsidRDefault="00074CE5" w:rsidP="00074CE5">
      <w:pPr>
        <w:spacing w:after="0"/>
        <w:contextualSpacing/>
        <w:jc w:val="both"/>
        <w:rPr>
          <w:rFonts w:ascii="Times New Roman" w:eastAsia="Times New Roman" w:hAnsi="Times New Roman" w:cs="Times New Roman"/>
          <w:sz w:val="24"/>
          <w:szCs w:val="24"/>
        </w:rPr>
      </w:pPr>
      <w:r w:rsidRPr="232433B0">
        <w:rPr>
          <w:rFonts w:ascii="Times New Roman" w:eastAsia="Times New Roman" w:hAnsi="Times New Roman" w:cs="Times New Roman"/>
          <w:sz w:val="24"/>
          <w:szCs w:val="24"/>
        </w:rPr>
        <w:t>4</w:t>
      </w:r>
      <w:r w:rsidRPr="343BA6A5">
        <w:rPr>
          <w:rFonts w:ascii="Times New Roman" w:eastAsia="Times New Roman" w:hAnsi="Times New Roman" w:cs="Times New Roman"/>
          <w:sz w:val="24"/>
          <w:szCs w:val="24"/>
        </w:rPr>
        <w:t>) ehitusprojektil põhinev hädaolukorra riskianalüüs ja hädaolukorra lahendamise plaan;  </w:t>
      </w:r>
    </w:p>
    <w:p w14:paraId="4B7DA7D6" w14:textId="77777777" w:rsidR="00074CE5" w:rsidRPr="00150818" w:rsidRDefault="00074CE5" w:rsidP="00074CE5">
      <w:pPr>
        <w:spacing w:after="0"/>
        <w:contextualSpacing/>
        <w:jc w:val="both"/>
        <w:rPr>
          <w:rFonts w:ascii="Times New Roman" w:eastAsia="Times New Roman" w:hAnsi="Times New Roman" w:cs="Times New Roman"/>
          <w:sz w:val="24"/>
          <w:szCs w:val="24"/>
        </w:rPr>
      </w:pPr>
      <w:r w:rsidRPr="232433B0">
        <w:rPr>
          <w:rFonts w:ascii="Times New Roman" w:eastAsia="Times New Roman" w:hAnsi="Times New Roman" w:cs="Times New Roman"/>
          <w:sz w:val="24"/>
          <w:szCs w:val="24"/>
        </w:rPr>
        <w:t>5</w:t>
      </w:r>
      <w:r w:rsidRPr="343BA6A5">
        <w:rPr>
          <w:rFonts w:ascii="Times New Roman" w:eastAsia="Times New Roman" w:hAnsi="Times New Roman" w:cs="Times New Roman"/>
          <w:sz w:val="24"/>
          <w:szCs w:val="24"/>
        </w:rPr>
        <w:t xml:space="preserve">) </w:t>
      </w:r>
      <w:r w:rsidRPr="36AB37B7">
        <w:rPr>
          <w:rFonts w:ascii="Times New Roman" w:eastAsia="Times New Roman" w:hAnsi="Times New Roman" w:cs="Times New Roman"/>
          <w:sz w:val="24"/>
          <w:szCs w:val="24"/>
        </w:rPr>
        <w:t xml:space="preserve">tuumakäitise </w:t>
      </w:r>
      <w:r w:rsidRPr="749BAED7">
        <w:rPr>
          <w:rFonts w:ascii="Times New Roman" w:eastAsia="Times New Roman" w:hAnsi="Times New Roman" w:cs="Times New Roman"/>
          <w:sz w:val="24"/>
          <w:szCs w:val="24"/>
        </w:rPr>
        <w:t xml:space="preserve">ehitamise aegne </w:t>
      </w:r>
      <w:r w:rsidRPr="36AB37B7">
        <w:rPr>
          <w:rFonts w:ascii="Times New Roman" w:eastAsia="Times New Roman" w:hAnsi="Times New Roman" w:cs="Times New Roman"/>
          <w:sz w:val="24"/>
          <w:szCs w:val="24"/>
        </w:rPr>
        <w:t xml:space="preserve">turvaplaan, milles on kirjeldatud </w:t>
      </w:r>
      <w:r w:rsidRPr="749BAED7">
        <w:rPr>
          <w:rFonts w:ascii="Times New Roman" w:eastAsia="Times New Roman" w:hAnsi="Times New Roman" w:cs="Times New Roman"/>
          <w:sz w:val="24"/>
          <w:szCs w:val="24"/>
        </w:rPr>
        <w:t xml:space="preserve">valve ja kaitse </w:t>
      </w:r>
      <w:r w:rsidRPr="36AB37B7">
        <w:rPr>
          <w:rFonts w:ascii="Times New Roman" w:eastAsia="Times New Roman" w:hAnsi="Times New Roman" w:cs="Times New Roman"/>
          <w:sz w:val="24"/>
          <w:szCs w:val="24"/>
        </w:rPr>
        <w:t>meetmed loata juurdepääsu, varguse, sabotaaži ja muu pahatahtliku tegevuse tõkestamiseks ehitamise käigus;</w:t>
      </w:r>
    </w:p>
    <w:p w14:paraId="2E9CA7F7" w14:textId="77777777" w:rsidR="00074CE5" w:rsidRPr="00150818" w:rsidRDefault="00074CE5" w:rsidP="00074CE5">
      <w:pPr>
        <w:spacing w:after="0"/>
        <w:contextualSpacing/>
        <w:jc w:val="both"/>
        <w:rPr>
          <w:rFonts w:ascii="Times New Roman" w:eastAsia="Times New Roman" w:hAnsi="Times New Roman" w:cs="Times New Roman"/>
          <w:sz w:val="24"/>
          <w:szCs w:val="24"/>
        </w:rPr>
      </w:pPr>
      <w:r w:rsidRPr="232433B0">
        <w:rPr>
          <w:rFonts w:ascii="Times New Roman" w:eastAsia="Times New Roman" w:hAnsi="Times New Roman" w:cs="Times New Roman"/>
          <w:sz w:val="24"/>
          <w:szCs w:val="24"/>
        </w:rPr>
        <w:t>6</w:t>
      </w:r>
      <w:r w:rsidRPr="343BA6A5">
        <w:rPr>
          <w:rFonts w:ascii="Times New Roman" w:eastAsia="Times New Roman" w:hAnsi="Times New Roman" w:cs="Times New Roman"/>
          <w:sz w:val="24"/>
          <w:szCs w:val="24"/>
        </w:rPr>
        <w:t xml:space="preserve">) ehitamisega seotud isikute tausta- ja </w:t>
      </w:r>
      <w:commentRangeStart w:id="81"/>
      <w:r w:rsidRPr="343BA6A5">
        <w:rPr>
          <w:rFonts w:ascii="Times New Roman" w:eastAsia="Times New Roman" w:hAnsi="Times New Roman" w:cs="Times New Roman"/>
          <w:sz w:val="24"/>
          <w:szCs w:val="24"/>
        </w:rPr>
        <w:t xml:space="preserve">julgeolekukontrolli </w:t>
      </w:r>
      <w:commentRangeEnd w:id="81"/>
      <w:r w:rsidR="003353F9">
        <w:rPr>
          <w:rStyle w:val="Kommentaariviide"/>
        </w:rPr>
        <w:commentReference w:id="81"/>
      </w:r>
      <w:r w:rsidRPr="343BA6A5">
        <w:rPr>
          <w:rFonts w:ascii="Times New Roman" w:eastAsia="Times New Roman" w:hAnsi="Times New Roman" w:cs="Times New Roman"/>
          <w:sz w:val="24"/>
          <w:szCs w:val="24"/>
        </w:rPr>
        <w:t>kord ehitamise ajal;</w:t>
      </w:r>
    </w:p>
    <w:p w14:paraId="4AE485CC" w14:textId="77777777" w:rsidR="00074CE5" w:rsidRPr="00150818" w:rsidRDefault="00074CE5" w:rsidP="00074CE5">
      <w:pPr>
        <w:spacing w:after="0"/>
        <w:contextualSpacing/>
        <w:jc w:val="both"/>
        <w:rPr>
          <w:rFonts w:ascii="Times New Roman" w:eastAsia="Times New Roman" w:hAnsi="Times New Roman" w:cs="Times New Roman"/>
          <w:sz w:val="24"/>
          <w:szCs w:val="24"/>
        </w:rPr>
      </w:pPr>
      <w:r w:rsidRPr="232433B0">
        <w:rPr>
          <w:rFonts w:ascii="Times New Roman" w:eastAsia="Times New Roman" w:hAnsi="Times New Roman" w:cs="Times New Roman"/>
          <w:sz w:val="24"/>
          <w:szCs w:val="24"/>
        </w:rPr>
        <w:t>7</w:t>
      </w:r>
      <w:r w:rsidRPr="343BA6A5">
        <w:rPr>
          <w:rFonts w:ascii="Times New Roman" w:eastAsia="Times New Roman" w:hAnsi="Times New Roman" w:cs="Times New Roman"/>
          <w:sz w:val="24"/>
          <w:szCs w:val="24"/>
        </w:rPr>
        <w:t>) tuumaohutuse tagamise meetmete kirjeldus; </w:t>
      </w:r>
    </w:p>
    <w:p w14:paraId="3BEDBF7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232433B0">
        <w:rPr>
          <w:rFonts w:ascii="Times New Roman" w:eastAsia="Times New Roman" w:hAnsi="Times New Roman" w:cs="Times New Roman"/>
          <w:sz w:val="24"/>
          <w:szCs w:val="24"/>
        </w:rPr>
        <w:t>8</w:t>
      </w:r>
      <w:r w:rsidRPr="343BA6A5">
        <w:rPr>
          <w:rFonts w:ascii="Times New Roman" w:eastAsia="Times New Roman" w:hAnsi="Times New Roman" w:cs="Times New Roman"/>
          <w:sz w:val="24"/>
          <w:szCs w:val="24"/>
        </w:rPr>
        <w:t xml:space="preserve">) tööohutuse, keskkonnaohutuse ja andmeturbe tagamise meetmete kirjeldus tuumakäitise ehitamise ajaks; </w:t>
      </w:r>
    </w:p>
    <w:p w14:paraId="2AD8438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232433B0">
        <w:rPr>
          <w:rFonts w:ascii="Times New Roman" w:eastAsia="Times New Roman" w:hAnsi="Times New Roman" w:cs="Times New Roman"/>
          <w:sz w:val="24"/>
          <w:szCs w:val="24"/>
        </w:rPr>
        <w:t>9</w:t>
      </w:r>
      <w:r w:rsidRPr="343BA6A5">
        <w:rPr>
          <w:rFonts w:ascii="Times New Roman" w:eastAsia="Times New Roman" w:hAnsi="Times New Roman" w:cs="Times New Roman"/>
          <w:sz w:val="24"/>
          <w:szCs w:val="24"/>
        </w:rPr>
        <w:t xml:space="preserve">) tuumakäitise algne </w:t>
      </w:r>
      <w:proofErr w:type="spellStart"/>
      <w:r w:rsidRPr="343BA6A5">
        <w:rPr>
          <w:rFonts w:ascii="Times New Roman" w:eastAsia="Times New Roman" w:hAnsi="Times New Roman" w:cs="Times New Roman"/>
          <w:sz w:val="24"/>
          <w:szCs w:val="24"/>
        </w:rPr>
        <w:t>dekomissioneerimiskava</w:t>
      </w:r>
      <w:proofErr w:type="spellEnd"/>
      <w:r w:rsidRPr="343BA6A5">
        <w:rPr>
          <w:rFonts w:ascii="Times New Roman" w:eastAsia="Times New Roman" w:hAnsi="Times New Roman" w:cs="Times New Roman"/>
          <w:sz w:val="24"/>
          <w:szCs w:val="24"/>
        </w:rPr>
        <w:t>;</w:t>
      </w:r>
    </w:p>
    <w:p w14:paraId="45A45EF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232433B0">
        <w:rPr>
          <w:rFonts w:ascii="Times New Roman" w:eastAsia="Times New Roman" w:hAnsi="Times New Roman" w:cs="Times New Roman"/>
          <w:sz w:val="24"/>
          <w:szCs w:val="24"/>
        </w:rPr>
        <w:t>10</w:t>
      </w:r>
      <w:r w:rsidRPr="343BA6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pädeva asutuse nõudmisel</w:t>
      </w:r>
      <w:r w:rsidRPr="343BA6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positiivse </w:t>
      </w:r>
      <w:r w:rsidRPr="343BA6A5">
        <w:rPr>
          <w:rFonts w:ascii="Times New Roman" w:eastAsia="Times New Roman" w:hAnsi="Times New Roman" w:cs="Times New Roman"/>
          <w:sz w:val="24"/>
          <w:szCs w:val="24"/>
        </w:rPr>
        <w:t>eelhinnangu</w:t>
      </w:r>
      <w:r>
        <w:rPr>
          <w:rFonts w:ascii="Times New Roman" w:eastAsia="Times New Roman" w:hAnsi="Times New Roman" w:cs="Times New Roman"/>
          <w:sz w:val="24"/>
          <w:szCs w:val="24"/>
        </w:rPr>
        <w:t xml:space="preserve"> eelduste kehtivuse kinnitus.</w:t>
      </w:r>
      <w:r w:rsidRPr="343BA6A5">
        <w:rPr>
          <w:rFonts w:ascii="Times New Roman" w:eastAsia="Times New Roman" w:hAnsi="Times New Roman" w:cs="Times New Roman"/>
          <w:sz w:val="24"/>
          <w:szCs w:val="24"/>
        </w:rPr>
        <w:t xml:space="preserve"> </w:t>
      </w:r>
    </w:p>
    <w:p w14:paraId="4DDB6B3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br/>
      </w:r>
      <w:r w:rsidRPr="343BA6A5">
        <w:rPr>
          <w:rFonts w:ascii="Times New Roman" w:eastAsia="Times New Roman" w:hAnsi="Times New Roman" w:cs="Times New Roman"/>
          <w:sz w:val="24"/>
          <w:szCs w:val="24"/>
        </w:rPr>
        <w:t>(</w:t>
      </w:r>
      <w:r w:rsidRPr="343BA6A5" w:rsidDel="00836572">
        <w:rPr>
          <w:rFonts w:ascii="Times New Roman" w:eastAsia="Times New Roman" w:hAnsi="Times New Roman" w:cs="Times New Roman"/>
          <w:sz w:val="24"/>
          <w:szCs w:val="24"/>
        </w:rPr>
        <w:t>3</w:t>
      </w:r>
      <w:r w:rsidRPr="343BA6A5">
        <w:rPr>
          <w:rFonts w:ascii="Times New Roman" w:eastAsia="Times New Roman" w:hAnsi="Times New Roman" w:cs="Times New Roman"/>
          <w:sz w:val="24"/>
          <w:szCs w:val="24"/>
        </w:rPr>
        <w:t xml:space="preserve">) Pädeva asutuse tuumaohutuse hinnang peab hõlmama lisaks ehitusprojekti hindamisele vähemalt käesoleva paragrahvi lõike 2 punktides </w:t>
      </w:r>
      <w:r w:rsidRPr="232433B0">
        <w:rPr>
          <w:rFonts w:ascii="Times New Roman" w:eastAsia="Times New Roman" w:hAnsi="Times New Roman" w:cs="Times New Roman"/>
          <w:sz w:val="24"/>
          <w:szCs w:val="24"/>
        </w:rPr>
        <w:t>2</w:t>
      </w:r>
      <w:r>
        <w:rPr>
          <w:rFonts w:ascii="Times New Roman" w:eastAsia="Times New Roman" w:hAnsi="Times New Roman" w:cs="Times New Roman"/>
          <w:sz w:val="24"/>
          <w:szCs w:val="24"/>
        </w:rPr>
        <w:t>–</w:t>
      </w:r>
      <w:r w:rsidRPr="232433B0">
        <w:rPr>
          <w:rFonts w:ascii="Times New Roman" w:eastAsia="Times New Roman" w:hAnsi="Times New Roman" w:cs="Times New Roman"/>
          <w:sz w:val="24"/>
          <w:szCs w:val="24"/>
        </w:rPr>
        <w:t>10</w:t>
      </w:r>
      <w:r w:rsidRPr="343BA6A5">
        <w:rPr>
          <w:rFonts w:ascii="Times New Roman" w:eastAsia="Times New Roman" w:hAnsi="Times New Roman" w:cs="Times New Roman"/>
          <w:sz w:val="24"/>
          <w:szCs w:val="24"/>
        </w:rPr>
        <w:t xml:space="preserve"> nimetatud andmeid ja valdkondi </w:t>
      </w:r>
      <w:r>
        <w:rPr>
          <w:rFonts w:ascii="Times New Roman" w:eastAsia="Times New Roman" w:hAnsi="Times New Roman" w:cs="Times New Roman"/>
          <w:sz w:val="24"/>
          <w:szCs w:val="24"/>
        </w:rPr>
        <w:t>ning</w:t>
      </w:r>
      <w:r w:rsidRPr="343BA6A5">
        <w:rPr>
          <w:rFonts w:ascii="Times New Roman" w:eastAsia="Times New Roman" w:hAnsi="Times New Roman" w:cs="Times New Roman"/>
          <w:sz w:val="24"/>
          <w:szCs w:val="24"/>
        </w:rPr>
        <w:t xml:space="preserve"> selle tulemused dokumenteeritakse kirjalikus aruandes, mille lõppjäreldused ja tuumaohutuse tagamise meetmed esitatakse ehitusloa andmise otsuse osana.</w:t>
      </w:r>
    </w:p>
    <w:p w14:paraId="75ADF0A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CF538C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Pr="7781D6A2">
        <w:rPr>
          <w:rFonts w:ascii="Times New Roman" w:eastAsia="Times New Roman" w:hAnsi="Times New Roman" w:cs="Times New Roman"/>
          <w:sz w:val="24"/>
          <w:szCs w:val="24"/>
        </w:rPr>
        <w:t>4</w:t>
      </w:r>
      <w:r w:rsidRPr="343BA6A5">
        <w:rPr>
          <w:rFonts w:ascii="Times New Roman" w:eastAsia="Times New Roman" w:hAnsi="Times New Roman" w:cs="Times New Roman"/>
          <w:sz w:val="24"/>
          <w:szCs w:val="24"/>
        </w:rPr>
        <w:t>) Pädeva asutuse tuumaohutuse hinnangu andmise menetlust võib jätkata keskkonnamõju hindamise ajal osas, mis ei sõltu keskkonnamõju hindamise tulemustest.</w:t>
      </w:r>
    </w:p>
    <w:p w14:paraId="5690713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br/>
      </w:r>
      <w:r w:rsidRPr="343BA6A5">
        <w:rPr>
          <w:rFonts w:ascii="Times New Roman" w:eastAsia="Times New Roman" w:hAnsi="Times New Roman" w:cs="Times New Roman"/>
          <w:sz w:val="24"/>
          <w:szCs w:val="24"/>
        </w:rPr>
        <w:t>(</w:t>
      </w:r>
      <w:r w:rsidRPr="7781D6A2">
        <w:rPr>
          <w:rFonts w:ascii="Times New Roman" w:eastAsia="Times New Roman" w:hAnsi="Times New Roman" w:cs="Times New Roman"/>
          <w:sz w:val="24"/>
          <w:szCs w:val="24"/>
        </w:rPr>
        <w:t>5</w:t>
      </w:r>
      <w:r w:rsidRPr="343BA6A5">
        <w:rPr>
          <w:rFonts w:ascii="Times New Roman" w:eastAsia="Times New Roman" w:hAnsi="Times New Roman" w:cs="Times New Roman"/>
          <w:sz w:val="24"/>
          <w:szCs w:val="24"/>
        </w:rPr>
        <w:t>) Ehitusloa võib anda üksnes juhul, kui pädeva asutuse tuumaohutuse hinnangu järeldus on positiivne. Pädev asutus ei anna positiivset tuumaohutushinnangut, kui tulevane käitaja ei esita käesoleva paragrahvi lõikes 2 nimetatud dokumenti või ei tõenda vastavust nendele dokumentidele kehtestatud nõuetele.</w:t>
      </w:r>
    </w:p>
    <w:p w14:paraId="7E54A1B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FCD266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Pr="7781D6A2">
        <w:rPr>
          <w:rFonts w:ascii="Times New Roman" w:eastAsia="Times New Roman" w:hAnsi="Times New Roman" w:cs="Times New Roman"/>
          <w:sz w:val="24"/>
          <w:szCs w:val="24"/>
        </w:rPr>
        <w:t>6</w:t>
      </w:r>
      <w:r w:rsidRPr="343BA6A5">
        <w:rPr>
          <w:rFonts w:ascii="Times New Roman" w:eastAsia="Times New Roman" w:hAnsi="Times New Roman" w:cs="Times New Roman"/>
          <w:sz w:val="24"/>
          <w:szCs w:val="24"/>
        </w:rPr>
        <w:t xml:space="preserve">) Pädeva asutuse tuumaohutuse hinnangut ei kanta ehitisregistrisse </w:t>
      </w:r>
      <w:r>
        <w:rPr>
          <w:rFonts w:ascii="Times New Roman" w:eastAsia="Times New Roman" w:hAnsi="Times New Roman" w:cs="Times New Roman"/>
          <w:sz w:val="24"/>
          <w:szCs w:val="24"/>
        </w:rPr>
        <w:t>ning</w:t>
      </w:r>
      <w:r w:rsidRPr="343BA6A5">
        <w:rPr>
          <w:rFonts w:ascii="Times New Roman" w:eastAsia="Times New Roman" w:hAnsi="Times New Roman" w:cs="Times New Roman"/>
          <w:sz w:val="24"/>
          <w:szCs w:val="24"/>
        </w:rPr>
        <w:t xml:space="preserve"> selle dokumendid ja andmed säilitatakse pädeva asutuse dokumendiregistris.</w:t>
      </w:r>
    </w:p>
    <w:p w14:paraId="4C460791" w14:textId="77777777" w:rsidR="00074CE5" w:rsidRDefault="00074CE5" w:rsidP="00074CE5">
      <w:pPr>
        <w:spacing w:after="0" w:line="240" w:lineRule="auto"/>
        <w:contextualSpacing/>
        <w:jc w:val="both"/>
        <w:rPr>
          <w:rFonts w:ascii="Times New Roman" w:eastAsia="Times New Roman" w:hAnsi="Times New Roman" w:cs="Times New Roman"/>
          <w:sz w:val="24"/>
          <w:szCs w:val="24"/>
          <w:highlight w:val="yellow"/>
        </w:rPr>
      </w:pPr>
    </w:p>
    <w:p w14:paraId="359D2596" w14:textId="77777777" w:rsidR="00074CE5" w:rsidRDefault="00074CE5" w:rsidP="00074CE5">
      <w:pPr>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Pr="7781D6A2">
        <w:rPr>
          <w:rFonts w:ascii="Times New Roman" w:eastAsia="Times New Roman" w:hAnsi="Times New Roman" w:cs="Times New Roman"/>
          <w:sz w:val="24"/>
          <w:szCs w:val="24"/>
        </w:rPr>
        <w:t>7</w:t>
      </w:r>
      <w:r w:rsidRPr="343BA6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w:t>
      </w:r>
      <w:r w:rsidRPr="343BA6A5">
        <w:rPr>
          <w:rFonts w:ascii="Times New Roman" w:eastAsia="Times New Roman" w:hAnsi="Times New Roman" w:cs="Times New Roman"/>
          <w:sz w:val="24"/>
          <w:szCs w:val="24"/>
        </w:rPr>
        <w:t>õuded esialgsele ohutu</w:t>
      </w:r>
      <w:r>
        <w:rPr>
          <w:rFonts w:ascii="Times New Roman" w:eastAsia="Times New Roman" w:hAnsi="Times New Roman" w:cs="Times New Roman"/>
          <w:sz w:val="24"/>
          <w:szCs w:val="24"/>
        </w:rPr>
        <w:t>s</w:t>
      </w:r>
      <w:r w:rsidRPr="343BA6A5">
        <w:rPr>
          <w:rFonts w:ascii="Times New Roman" w:eastAsia="Times New Roman" w:hAnsi="Times New Roman" w:cs="Times New Roman"/>
          <w:sz w:val="24"/>
          <w:szCs w:val="24"/>
        </w:rPr>
        <w:t xml:space="preserve">aruandele </w:t>
      </w:r>
      <w:r>
        <w:rPr>
          <w:rFonts w:ascii="Times New Roman" w:eastAsia="Times New Roman" w:hAnsi="Times New Roman" w:cs="Times New Roman"/>
          <w:sz w:val="24"/>
          <w:szCs w:val="24"/>
        </w:rPr>
        <w:t>ning</w:t>
      </w:r>
      <w:r w:rsidRPr="343BA6A5" w:rsidDel="005E31F5">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pädeva asutuse tuumaohutushinnangu koostamise ja dokumentide säilitamise nõuded ja korra</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kehtestab </w:t>
      </w:r>
      <w:r>
        <w:rPr>
          <w:rFonts w:ascii="Times New Roman" w:eastAsia="Times New Roman" w:hAnsi="Times New Roman" w:cs="Times New Roman"/>
          <w:sz w:val="24"/>
          <w:szCs w:val="24"/>
        </w:rPr>
        <w:t>v</w:t>
      </w:r>
      <w:r w:rsidRPr="343BA6A5">
        <w:rPr>
          <w:rFonts w:ascii="Times New Roman" w:eastAsia="Times New Roman" w:hAnsi="Times New Roman" w:cs="Times New Roman"/>
          <w:sz w:val="24"/>
          <w:szCs w:val="24"/>
        </w:rPr>
        <w:t>aldkonna eest vastutav minister määrusega.</w:t>
      </w:r>
    </w:p>
    <w:p w14:paraId="68B7B226" w14:textId="77777777" w:rsidR="00074CE5" w:rsidRDefault="00074CE5" w:rsidP="00074CE5">
      <w:pPr>
        <w:contextualSpacing/>
        <w:jc w:val="both"/>
        <w:rPr>
          <w:rFonts w:ascii="Times New Roman" w:eastAsia="Times New Roman" w:hAnsi="Times New Roman" w:cs="Times New Roman"/>
          <w:sz w:val="24"/>
          <w:szCs w:val="24"/>
        </w:rPr>
      </w:pPr>
    </w:p>
    <w:p w14:paraId="6A3A40A8" w14:textId="77777777" w:rsidR="00074CE5" w:rsidRDefault="00074CE5" w:rsidP="00074CE5">
      <w:pPr>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17. Ehitusloa andmine</w:t>
      </w:r>
    </w:p>
    <w:p w14:paraId="57CF599A" w14:textId="77777777" w:rsidR="00074CE5" w:rsidRDefault="00074CE5" w:rsidP="00074CE5">
      <w:pPr>
        <w:contextualSpacing/>
        <w:jc w:val="both"/>
        <w:rPr>
          <w:rFonts w:ascii="Times New Roman" w:eastAsia="Times New Roman" w:hAnsi="Times New Roman" w:cs="Times New Roman"/>
          <w:b/>
          <w:bCs/>
          <w:sz w:val="24"/>
          <w:szCs w:val="24"/>
        </w:rPr>
      </w:pPr>
    </w:p>
    <w:p w14:paraId="48AD4A5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Ehitusluba </w:t>
      </w:r>
      <w:r w:rsidRPr="343BA6A5" w:rsidDel="001A1AD1">
        <w:rPr>
          <w:rFonts w:ascii="Times New Roman" w:eastAsia="Times New Roman" w:hAnsi="Times New Roman" w:cs="Times New Roman"/>
          <w:sz w:val="24"/>
          <w:szCs w:val="24"/>
        </w:rPr>
        <w:t>tuumakäitise ehitamiseks antakse</w:t>
      </w:r>
      <w:r w:rsidRPr="343BA6A5">
        <w:rPr>
          <w:rFonts w:ascii="Times New Roman" w:eastAsia="Times New Roman" w:hAnsi="Times New Roman" w:cs="Times New Roman"/>
          <w:sz w:val="24"/>
          <w:szCs w:val="24"/>
        </w:rPr>
        <w:t xml:space="preserve"> </w:t>
      </w:r>
      <w:r w:rsidRPr="343BA6A5" w:rsidDel="004518EE">
        <w:rPr>
          <w:rFonts w:ascii="Times New Roman" w:eastAsia="Times New Roman" w:hAnsi="Times New Roman" w:cs="Times New Roman"/>
          <w:sz w:val="24"/>
          <w:szCs w:val="24"/>
        </w:rPr>
        <w:t>tulevasele käitajale</w:t>
      </w:r>
      <w:r w:rsidRPr="343BA6A5">
        <w:rPr>
          <w:rFonts w:ascii="Times New Roman" w:eastAsia="Times New Roman" w:hAnsi="Times New Roman" w:cs="Times New Roman"/>
          <w:sz w:val="24"/>
          <w:szCs w:val="24"/>
        </w:rPr>
        <w:t xml:space="preserve"> 24 kuu jooksul nõuetekohase ehitusloa taotluse esitamisest arvates.</w:t>
      </w:r>
    </w:p>
    <w:p w14:paraId="3B0A3DA1" w14:textId="77777777" w:rsidR="00074CE5" w:rsidRDefault="00074CE5" w:rsidP="00074CE5">
      <w:pPr>
        <w:contextualSpacing/>
        <w:jc w:val="both"/>
        <w:rPr>
          <w:rFonts w:ascii="Times New Roman" w:eastAsia="Times New Roman" w:hAnsi="Times New Roman" w:cs="Times New Roman"/>
          <w:sz w:val="24"/>
          <w:szCs w:val="24"/>
        </w:rPr>
      </w:pPr>
    </w:p>
    <w:p w14:paraId="12EB28A6" w14:textId="77777777" w:rsidR="00074CE5" w:rsidRDefault="00074CE5" w:rsidP="00074CE5">
      <w:pPr>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Pädev asutus esitab tuumakäitise ehitusloa andmise otsuse eelnõu, välja arvatud pädeva asutuse tuumaohutushinnangu, Vabariigi Valitsusele seisukoha andmiseks. Vabariigi Valitsus annab seisukoha 90 päeva jooksul otsuse eelnõu saamisest arvates. Ehitusloa andmise menetlus peatub Vabariigi Valitsuse seisukoha andmise aja jooksul.</w:t>
      </w:r>
    </w:p>
    <w:p w14:paraId="62833601" w14:textId="77777777" w:rsidR="00074CE5" w:rsidRDefault="00074CE5" w:rsidP="00074CE5">
      <w:pPr>
        <w:contextualSpacing/>
        <w:jc w:val="both"/>
        <w:rPr>
          <w:rFonts w:ascii="Times New Roman" w:eastAsia="Times New Roman" w:hAnsi="Times New Roman" w:cs="Times New Roman"/>
          <w:sz w:val="24"/>
          <w:szCs w:val="24"/>
        </w:rPr>
      </w:pPr>
    </w:p>
    <w:p w14:paraId="5EBBAC10" w14:textId="77777777" w:rsidR="00074CE5" w:rsidRDefault="00074CE5" w:rsidP="00074CE5">
      <w:pPr>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Ehitusloa menetluses kaasab pädev asutus puudutatud isikud ja asutused ehitusseadustikus sätestatud korras.</w:t>
      </w:r>
    </w:p>
    <w:p w14:paraId="60C4CAA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789EAD79" w14:textId="77777777" w:rsidR="00074CE5" w:rsidRDefault="00074CE5" w:rsidP="00074CE5">
      <w:pPr>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xml:space="preserve">§ 18. Algne </w:t>
      </w:r>
      <w:proofErr w:type="spellStart"/>
      <w:r w:rsidRPr="343BA6A5">
        <w:rPr>
          <w:rFonts w:ascii="Times New Roman" w:eastAsia="Times New Roman" w:hAnsi="Times New Roman" w:cs="Times New Roman"/>
          <w:b/>
          <w:sz w:val="24"/>
          <w:szCs w:val="24"/>
        </w:rPr>
        <w:t>dekomissioneerimiskava</w:t>
      </w:r>
      <w:proofErr w:type="spellEnd"/>
    </w:p>
    <w:p w14:paraId="7A71E820" w14:textId="77777777" w:rsidR="00074CE5" w:rsidRDefault="00074CE5" w:rsidP="00074CE5">
      <w:pPr>
        <w:contextualSpacing/>
        <w:jc w:val="both"/>
        <w:rPr>
          <w:rFonts w:ascii="Times New Roman" w:eastAsia="Times New Roman" w:hAnsi="Times New Roman" w:cs="Times New Roman"/>
          <w:b/>
          <w:bCs/>
          <w:sz w:val="24"/>
          <w:szCs w:val="24"/>
        </w:rPr>
      </w:pPr>
    </w:p>
    <w:p w14:paraId="7EE3067D" w14:textId="77777777" w:rsidR="00074CE5" w:rsidRDefault="00074CE5" w:rsidP="00074CE5">
      <w:pPr>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Tulevane käitaja koostab tuumakäitise liigile, tehnoloogiale, keskkonnamõjule ja selle tegevuse lõpetamisega kaasnevatele ohtudele vastava algse </w:t>
      </w:r>
      <w:proofErr w:type="spellStart"/>
      <w:r w:rsidRPr="343BA6A5">
        <w:rPr>
          <w:rFonts w:ascii="Times New Roman" w:eastAsia="Times New Roman" w:hAnsi="Times New Roman" w:cs="Times New Roman"/>
          <w:sz w:val="24"/>
          <w:szCs w:val="24"/>
        </w:rPr>
        <w:t>dekomissioneerimiskava</w:t>
      </w:r>
      <w:proofErr w:type="spellEnd"/>
      <w:r w:rsidRPr="343BA6A5">
        <w:rPr>
          <w:rFonts w:ascii="Times New Roman" w:eastAsia="Times New Roman" w:hAnsi="Times New Roman" w:cs="Times New Roman"/>
          <w:sz w:val="24"/>
          <w:szCs w:val="24"/>
        </w:rPr>
        <w:t>.</w:t>
      </w:r>
    </w:p>
    <w:p w14:paraId="667CD4C8" w14:textId="77777777" w:rsidR="00074CE5" w:rsidRDefault="00074CE5" w:rsidP="00074CE5">
      <w:pPr>
        <w:contextualSpacing/>
        <w:jc w:val="both"/>
        <w:rPr>
          <w:rFonts w:ascii="Times New Roman" w:eastAsia="Times New Roman" w:hAnsi="Times New Roman" w:cs="Times New Roman"/>
          <w:sz w:val="24"/>
          <w:szCs w:val="24"/>
        </w:rPr>
      </w:pPr>
    </w:p>
    <w:p w14:paraId="5DFBE1BC" w14:textId="77777777" w:rsidR="00074CE5" w:rsidRDefault="00074CE5" w:rsidP="00074CE5">
      <w:pPr>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Algne </w:t>
      </w:r>
      <w:proofErr w:type="spellStart"/>
      <w:r w:rsidRPr="343BA6A5">
        <w:rPr>
          <w:rFonts w:ascii="Times New Roman" w:eastAsia="Times New Roman" w:hAnsi="Times New Roman" w:cs="Times New Roman"/>
          <w:sz w:val="24"/>
          <w:szCs w:val="24"/>
        </w:rPr>
        <w:t>dekomissioneerimiskava</w:t>
      </w:r>
      <w:proofErr w:type="spellEnd"/>
      <w:r w:rsidRPr="343BA6A5">
        <w:rPr>
          <w:rFonts w:ascii="Times New Roman" w:eastAsia="Times New Roman" w:hAnsi="Times New Roman" w:cs="Times New Roman"/>
          <w:sz w:val="24"/>
          <w:szCs w:val="24"/>
        </w:rPr>
        <w:t xml:space="preserve"> peab kirjeldama võimalikke </w:t>
      </w:r>
      <w:proofErr w:type="spellStart"/>
      <w:r w:rsidRPr="343BA6A5">
        <w:rPr>
          <w:rFonts w:ascii="Times New Roman" w:eastAsia="Times New Roman" w:hAnsi="Times New Roman" w:cs="Times New Roman"/>
          <w:sz w:val="24"/>
          <w:szCs w:val="24"/>
        </w:rPr>
        <w:t>dekomissioneerimise</w:t>
      </w:r>
      <w:proofErr w:type="spellEnd"/>
      <w:r w:rsidRPr="343BA6A5">
        <w:rPr>
          <w:rFonts w:ascii="Times New Roman" w:eastAsia="Times New Roman" w:hAnsi="Times New Roman" w:cs="Times New Roman"/>
          <w:sz w:val="24"/>
          <w:szCs w:val="24"/>
        </w:rPr>
        <w:t xml:space="preserve"> strateegiaid</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nende teostatavust, valitud referentsstrateegiat</w:t>
      </w:r>
      <w:r>
        <w:rPr>
          <w:rFonts w:ascii="Times New Roman" w:eastAsia="Times New Roman" w:hAnsi="Times New Roman" w:cs="Times New Roman"/>
          <w:sz w:val="24"/>
          <w:szCs w:val="24"/>
        </w:rPr>
        <w:t xml:space="preserve"> ja</w:t>
      </w:r>
      <w:r w:rsidRPr="343BA6A5">
        <w:rPr>
          <w:rFonts w:ascii="Times New Roman" w:eastAsia="Times New Roman" w:hAnsi="Times New Roman" w:cs="Times New Roman"/>
          <w:sz w:val="24"/>
          <w:szCs w:val="24"/>
        </w:rPr>
        <w:t xml:space="preserve"> rahastamise põhimõtteid ning andma hinnangu tekkivate jäätmete liikidele ja kogustele.</w:t>
      </w:r>
    </w:p>
    <w:p w14:paraId="230FC469" w14:textId="77777777" w:rsidR="00074CE5" w:rsidRDefault="00074CE5" w:rsidP="00074CE5">
      <w:pPr>
        <w:contextualSpacing/>
        <w:jc w:val="both"/>
        <w:rPr>
          <w:rFonts w:ascii="Times New Roman" w:eastAsia="Times New Roman" w:hAnsi="Times New Roman" w:cs="Times New Roman"/>
          <w:sz w:val="24"/>
          <w:szCs w:val="24"/>
        </w:rPr>
      </w:pPr>
    </w:p>
    <w:p w14:paraId="2EEEC531" w14:textId="77777777" w:rsidR="00074CE5" w:rsidRDefault="00074CE5" w:rsidP="00074CE5">
      <w:pPr>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Algse </w:t>
      </w:r>
      <w:proofErr w:type="spellStart"/>
      <w:r w:rsidRPr="343BA6A5">
        <w:rPr>
          <w:rFonts w:ascii="Times New Roman" w:eastAsia="Times New Roman" w:hAnsi="Times New Roman" w:cs="Times New Roman"/>
          <w:sz w:val="24"/>
          <w:szCs w:val="24"/>
        </w:rPr>
        <w:t>dekomissioneerimiskava</w:t>
      </w:r>
      <w:proofErr w:type="spellEnd"/>
      <w:r w:rsidRPr="343BA6A5">
        <w:rPr>
          <w:rFonts w:ascii="Times New Roman" w:eastAsia="Times New Roman" w:hAnsi="Times New Roman" w:cs="Times New Roman"/>
          <w:sz w:val="24"/>
          <w:szCs w:val="24"/>
        </w:rPr>
        <w:t xml:space="preserve"> andmekoosseisu kehtestab valdkonna eest vastutav minister määrusega.</w:t>
      </w:r>
    </w:p>
    <w:p w14:paraId="190FA280" w14:textId="77777777" w:rsidR="00074CE5" w:rsidRDefault="00074CE5" w:rsidP="00074CE5">
      <w:pPr>
        <w:contextualSpacing/>
        <w:jc w:val="both"/>
        <w:rPr>
          <w:rFonts w:ascii="Times New Roman" w:eastAsia="Times New Roman" w:hAnsi="Times New Roman" w:cs="Times New Roman"/>
          <w:sz w:val="24"/>
          <w:szCs w:val="24"/>
        </w:rPr>
      </w:pPr>
    </w:p>
    <w:p w14:paraId="07D9B6BC" w14:textId="77777777" w:rsidR="00074CE5" w:rsidRPr="00FC2D99" w:rsidRDefault="00074CE5" w:rsidP="00074CE5">
      <w:pPr>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19. Tuumakäitise ehitamise järelevalve</w:t>
      </w:r>
    </w:p>
    <w:p w14:paraId="4644008B" w14:textId="77777777" w:rsidR="00074CE5" w:rsidRDefault="00074CE5" w:rsidP="00074CE5">
      <w:pPr>
        <w:contextualSpacing/>
        <w:jc w:val="both"/>
        <w:rPr>
          <w:rFonts w:ascii="Times New Roman" w:eastAsia="Times New Roman" w:hAnsi="Times New Roman" w:cs="Times New Roman"/>
          <w:b/>
          <w:bCs/>
          <w:sz w:val="24"/>
          <w:szCs w:val="24"/>
        </w:rPr>
      </w:pPr>
    </w:p>
    <w:p w14:paraId="39D5C1D1" w14:textId="77777777" w:rsidR="00074CE5" w:rsidRPr="009070CD" w:rsidRDefault="00074CE5" w:rsidP="00074CE5">
      <w:pPr>
        <w:tabs>
          <w:tab w:val="num" w:pos="720"/>
        </w:tabs>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Omanikujärelevalvet te</w:t>
      </w:r>
      <w:r>
        <w:rPr>
          <w:rFonts w:ascii="Times New Roman" w:eastAsia="Times New Roman" w:hAnsi="Times New Roman" w:cs="Times New Roman"/>
          <w:sz w:val="24"/>
          <w:szCs w:val="24"/>
        </w:rPr>
        <w:t>e</w:t>
      </w:r>
      <w:r w:rsidRPr="343BA6A5">
        <w:rPr>
          <w:rFonts w:ascii="Times New Roman" w:eastAsia="Times New Roman" w:hAnsi="Times New Roman" w:cs="Times New Roman"/>
          <w:sz w:val="24"/>
          <w:szCs w:val="24"/>
        </w:rPr>
        <w:t xml:space="preserve">b tulevane käitaja. </w:t>
      </w:r>
    </w:p>
    <w:p w14:paraId="5879494A" w14:textId="77777777" w:rsidR="00074CE5" w:rsidRDefault="00074CE5" w:rsidP="00074CE5">
      <w:pPr>
        <w:tabs>
          <w:tab w:val="num" w:pos="720"/>
        </w:tabs>
        <w:contextualSpacing/>
        <w:jc w:val="both"/>
        <w:rPr>
          <w:rFonts w:ascii="Times New Roman" w:eastAsia="Times New Roman" w:hAnsi="Times New Roman" w:cs="Times New Roman"/>
          <w:sz w:val="24"/>
          <w:szCs w:val="24"/>
        </w:rPr>
      </w:pPr>
    </w:p>
    <w:p w14:paraId="3FFD77F8" w14:textId="77777777" w:rsidR="00074CE5" w:rsidRPr="009070CD" w:rsidRDefault="00074CE5" w:rsidP="00074CE5">
      <w:pPr>
        <w:tabs>
          <w:tab w:val="num" w:pos="720"/>
        </w:tabs>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Tuumakäitise ehitamise ajal te</w:t>
      </w:r>
      <w:r>
        <w:rPr>
          <w:rFonts w:ascii="Times New Roman" w:eastAsia="Times New Roman" w:hAnsi="Times New Roman" w:cs="Times New Roman"/>
          <w:sz w:val="24"/>
          <w:szCs w:val="24"/>
        </w:rPr>
        <w:t>e</w:t>
      </w:r>
      <w:r w:rsidRPr="343BA6A5">
        <w:rPr>
          <w:rFonts w:ascii="Times New Roman" w:eastAsia="Times New Roman" w:hAnsi="Times New Roman" w:cs="Times New Roman"/>
          <w:sz w:val="24"/>
          <w:szCs w:val="24"/>
        </w:rPr>
        <w:t>b lisaks omanikujärelevalvele ehitamise üle järelevalvet pädev asutus, kelle ülesanne on tagada, et ehitamine toimub kooskõlas käesoleva seaduse ja selle alusel kehtestatud õigusaktide ning ehitusloaga, samuti rahvusvaheliste tuumaohutuse standarditega.</w:t>
      </w:r>
    </w:p>
    <w:p w14:paraId="79F047FF" w14:textId="77777777" w:rsidR="00074CE5" w:rsidRDefault="00074CE5" w:rsidP="00074CE5">
      <w:pPr>
        <w:tabs>
          <w:tab w:val="num" w:pos="720"/>
        </w:tabs>
        <w:contextualSpacing/>
        <w:jc w:val="both"/>
        <w:rPr>
          <w:rFonts w:ascii="Times New Roman" w:eastAsia="Times New Roman" w:hAnsi="Times New Roman" w:cs="Times New Roman"/>
          <w:sz w:val="24"/>
          <w:szCs w:val="24"/>
        </w:rPr>
      </w:pPr>
    </w:p>
    <w:p w14:paraId="1206F8DA" w14:textId="77777777" w:rsidR="00074CE5" w:rsidRPr="009070CD"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Pädeva asutuse järelevalve hõlmab muu hulgas:</w:t>
      </w:r>
    </w:p>
    <w:p w14:paraId="3085765F" w14:textId="77777777" w:rsidR="00074CE5" w:rsidRPr="009070CD" w:rsidRDefault="00074CE5" w:rsidP="00EE421B">
      <w:pPr>
        <w:numPr>
          <w:ilvl w:val="0"/>
          <w:numId w:val="4"/>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ehitustööde ja seadmete paigalduse järelevalvet;</w:t>
      </w:r>
    </w:p>
    <w:p w14:paraId="0B1AF6AD" w14:textId="77777777" w:rsidR="00074CE5" w:rsidRPr="009070CD" w:rsidRDefault="00074CE5" w:rsidP="00EE421B">
      <w:pPr>
        <w:numPr>
          <w:ilvl w:val="0"/>
          <w:numId w:val="4"/>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järelevalveks vajalike mõõtmiste, katsete ja auditite </w:t>
      </w:r>
      <w:r>
        <w:rPr>
          <w:rFonts w:ascii="Times New Roman" w:eastAsia="Times New Roman" w:hAnsi="Times New Roman" w:cs="Times New Roman"/>
          <w:sz w:val="24"/>
          <w:szCs w:val="24"/>
        </w:rPr>
        <w:t>tegemist</w:t>
      </w:r>
      <w:r w:rsidRPr="343BA6A5">
        <w:rPr>
          <w:rFonts w:ascii="Times New Roman" w:eastAsia="Times New Roman" w:hAnsi="Times New Roman" w:cs="Times New Roman"/>
          <w:sz w:val="24"/>
          <w:szCs w:val="24"/>
        </w:rPr>
        <w:t xml:space="preserve"> või korraldamist;</w:t>
      </w:r>
    </w:p>
    <w:p w14:paraId="24760E5C" w14:textId="77777777" w:rsidR="00074CE5" w:rsidRPr="009070CD" w:rsidRDefault="00074CE5" w:rsidP="00EE421B">
      <w:pPr>
        <w:numPr>
          <w:ilvl w:val="0"/>
          <w:numId w:val="4"/>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dokumentatsiooni ja tööde vastuvõtu ülevaatamist;</w:t>
      </w:r>
    </w:p>
    <w:p w14:paraId="6011AC26" w14:textId="77777777" w:rsidR="00074CE5" w:rsidRDefault="00074CE5" w:rsidP="00EE421B">
      <w:pPr>
        <w:numPr>
          <w:ilvl w:val="0"/>
          <w:numId w:val="4"/>
        </w:numPr>
        <w:spacing w:after="0" w:line="240" w:lineRule="auto"/>
        <w:contextualSpacing/>
        <w:jc w:val="both"/>
        <w:rPr>
          <w:rFonts w:ascii="Times New Roman" w:eastAsia="Times New Roman" w:hAnsi="Times New Roman" w:cs="Times New Roman"/>
          <w:sz w:val="24"/>
          <w:szCs w:val="24"/>
        </w:rPr>
      </w:pPr>
      <w:r w:rsidRPr="484B8073">
        <w:rPr>
          <w:rFonts w:ascii="Times New Roman" w:eastAsia="Times New Roman" w:hAnsi="Times New Roman" w:cs="Times New Roman"/>
          <w:sz w:val="24"/>
          <w:szCs w:val="24"/>
        </w:rPr>
        <w:t>tööde etappide kaupa jätkamise kooskõlastuse andmist juhul, kui ohutusnõuded on täidetud.</w:t>
      </w:r>
    </w:p>
    <w:p w14:paraId="210607A5" w14:textId="77777777" w:rsidR="00074CE5" w:rsidRPr="009070CD" w:rsidRDefault="00074CE5" w:rsidP="00074CE5">
      <w:pPr>
        <w:spacing w:after="0" w:line="240" w:lineRule="auto"/>
        <w:ind w:left="360"/>
        <w:contextualSpacing/>
        <w:jc w:val="both"/>
        <w:rPr>
          <w:rFonts w:ascii="Times New Roman" w:eastAsia="Times New Roman" w:hAnsi="Times New Roman" w:cs="Times New Roman"/>
          <w:sz w:val="24"/>
          <w:szCs w:val="24"/>
        </w:rPr>
      </w:pPr>
    </w:p>
    <w:p w14:paraId="7F60169C" w14:textId="77777777" w:rsidR="00074CE5" w:rsidRPr="009070CD"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(4) Pädeval asutusel on õigus:</w:t>
      </w:r>
    </w:p>
    <w:p w14:paraId="24505E6D" w14:textId="77777777" w:rsidR="00074CE5" w:rsidRPr="009070CD" w:rsidRDefault="00074CE5" w:rsidP="00EE421B">
      <w:pPr>
        <w:numPr>
          <w:ilvl w:val="0"/>
          <w:numId w:val="5"/>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viibida pidevalt ehitusplatsil ja järelevalveks vajalikus ulatuses ehitusettevõtja ruumides;</w:t>
      </w:r>
    </w:p>
    <w:p w14:paraId="3A4349E6" w14:textId="77777777" w:rsidR="00074CE5" w:rsidRPr="009070CD" w:rsidRDefault="00074CE5" w:rsidP="00EE421B">
      <w:pPr>
        <w:numPr>
          <w:ilvl w:val="0"/>
          <w:numId w:val="5"/>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tutvuda kõigi ehitust, kvaliteeti ja ohutust käsitlevate dokumentidega;</w:t>
      </w:r>
    </w:p>
    <w:p w14:paraId="4276CF47" w14:textId="77777777" w:rsidR="00074CE5" w:rsidRPr="009070CD" w:rsidRDefault="00074CE5" w:rsidP="00EE421B">
      <w:pPr>
        <w:numPr>
          <w:ilvl w:val="0"/>
          <w:numId w:val="5"/>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nõuda muudatusi töökorralduses, kvaliteedikontrolli süsteemis või materjalide kasutuses;</w:t>
      </w:r>
    </w:p>
    <w:p w14:paraId="62FA9EA6" w14:textId="77777777" w:rsidR="00074CE5" w:rsidRPr="009070CD" w:rsidRDefault="00074CE5" w:rsidP="00EE421B">
      <w:pPr>
        <w:numPr>
          <w:ilvl w:val="0"/>
          <w:numId w:val="5"/>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peatada ehitustööd või keelduda järgmise etapi alustamise lubamisest, kui tuumaohutuse nõuded ei ole täidetud;</w:t>
      </w:r>
    </w:p>
    <w:p w14:paraId="43A52790" w14:textId="77777777" w:rsidR="00074CE5" w:rsidRDefault="00074CE5" w:rsidP="00EE421B">
      <w:pPr>
        <w:numPr>
          <w:ilvl w:val="0"/>
          <w:numId w:val="5"/>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kaasata järelevalvesse sõltumatuid eksperte ja asutusi.</w:t>
      </w:r>
    </w:p>
    <w:p w14:paraId="31EB9050" w14:textId="77777777" w:rsidR="00074CE5" w:rsidRPr="009070CD" w:rsidRDefault="00074CE5" w:rsidP="00074CE5">
      <w:pPr>
        <w:spacing w:after="0" w:line="240" w:lineRule="auto"/>
        <w:ind w:left="360"/>
        <w:contextualSpacing/>
        <w:jc w:val="both"/>
        <w:rPr>
          <w:rFonts w:ascii="Times New Roman" w:eastAsia="Times New Roman" w:hAnsi="Times New Roman" w:cs="Times New Roman"/>
          <w:sz w:val="24"/>
          <w:szCs w:val="24"/>
        </w:rPr>
      </w:pPr>
    </w:p>
    <w:p w14:paraId="350C0E1A" w14:textId="77777777" w:rsidR="00074CE5" w:rsidRPr="009070CD" w:rsidRDefault="00074CE5" w:rsidP="00074CE5">
      <w:pPr>
        <w:contextualSpacing/>
        <w:jc w:val="both"/>
        <w:rPr>
          <w:rFonts w:ascii="Times New Roman" w:eastAsia="Times New Roman" w:hAnsi="Times New Roman" w:cs="Times New Roman"/>
          <w:sz w:val="24"/>
          <w:szCs w:val="24"/>
        </w:rPr>
      </w:pPr>
      <w:r w:rsidRPr="484B8073">
        <w:rPr>
          <w:rFonts w:ascii="Times New Roman" w:eastAsia="Times New Roman" w:hAnsi="Times New Roman" w:cs="Times New Roman"/>
          <w:sz w:val="24"/>
          <w:szCs w:val="24"/>
        </w:rPr>
        <w:t>(5) Pädev asutus dokumenteerib kõik järelevalvetoimingud ja koostab ehitusetappide aruanded, mille alusel antakse kooskõlastus järgmise etapi alustamiseks või ehitise osalise valmimise kinnitamiseks.</w:t>
      </w:r>
    </w:p>
    <w:p w14:paraId="2A85C866" w14:textId="77777777" w:rsidR="00074CE5" w:rsidRDefault="00074CE5" w:rsidP="00074CE5">
      <w:pPr>
        <w:contextualSpacing/>
        <w:jc w:val="both"/>
        <w:rPr>
          <w:rFonts w:ascii="Times New Roman" w:eastAsia="Times New Roman" w:hAnsi="Times New Roman" w:cs="Times New Roman"/>
          <w:sz w:val="24"/>
          <w:szCs w:val="24"/>
        </w:rPr>
      </w:pPr>
    </w:p>
    <w:p w14:paraId="6965B96F" w14:textId="77777777" w:rsidR="00074CE5" w:rsidRPr="009070CD" w:rsidRDefault="00074CE5" w:rsidP="00074CE5">
      <w:pPr>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(6) Pädeva asutuse ehitamisaegse järelevalve ülesannete täitmine ei välista ega asenda käesoleva seaduse ega ehitusseadustiku alusel te</w:t>
      </w:r>
      <w:r>
        <w:rPr>
          <w:rFonts w:ascii="Times New Roman" w:eastAsia="Times New Roman" w:hAnsi="Times New Roman" w:cs="Times New Roman"/>
          <w:sz w:val="24"/>
          <w:szCs w:val="24"/>
        </w:rPr>
        <w:t>hta</w:t>
      </w:r>
      <w:r w:rsidRPr="343BA6A5">
        <w:rPr>
          <w:rFonts w:ascii="Times New Roman" w:eastAsia="Times New Roman" w:hAnsi="Times New Roman" w:cs="Times New Roman"/>
          <w:sz w:val="24"/>
          <w:szCs w:val="24"/>
        </w:rPr>
        <w:t>vat muud järelevalvet.</w:t>
      </w:r>
    </w:p>
    <w:p w14:paraId="7E87C2FE" w14:textId="77777777" w:rsidR="00074CE5" w:rsidRDefault="00074CE5" w:rsidP="00074CE5">
      <w:pPr>
        <w:contextualSpacing/>
        <w:jc w:val="both"/>
        <w:rPr>
          <w:rFonts w:ascii="Times New Roman" w:eastAsia="Times New Roman" w:hAnsi="Times New Roman" w:cs="Times New Roman"/>
          <w:sz w:val="24"/>
          <w:szCs w:val="24"/>
        </w:rPr>
      </w:pPr>
    </w:p>
    <w:p w14:paraId="39508B27" w14:textId="431046B4" w:rsidR="00074CE5" w:rsidRDefault="00074CE5" w:rsidP="00074CE5">
      <w:pPr>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(7) Valdkonna eest vastutav minister võib </w:t>
      </w:r>
      <w:commentRangeStart w:id="82"/>
      <w:ins w:id="83" w:author="Katariina Kärsten - JUSTDIGI" w:date="2026-01-21T12:28:00Z" w16du:dateUtc="2026-01-21T10:28:00Z">
        <w:r w:rsidR="007725B7">
          <w:rPr>
            <w:rFonts w:ascii="Times New Roman" w:eastAsia="Times New Roman" w:hAnsi="Times New Roman" w:cs="Times New Roman"/>
            <w:sz w:val="24"/>
            <w:szCs w:val="24"/>
          </w:rPr>
          <w:t xml:space="preserve">määrusega </w:t>
        </w:r>
        <w:commentRangeEnd w:id="82"/>
        <w:r w:rsidR="007725B7">
          <w:rPr>
            <w:rStyle w:val="Kommentaariviide"/>
          </w:rPr>
          <w:commentReference w:id="82"/>
        </w:r>
      </w:ins>
      <w:r w:rsidRPr="343BA6A5">
        <w:rPr>
          <w:rFonts w:ascii="Times New Roman" w:eastAsia="Times New Roman" w:hAnsi="Times New Roman" w:cs="Times New Roman"/>
          <w:sz w:val="24"/>
          <w:szCs w:val="24"/>
        </w:rPr>
        <w:t xml:space="preserve">kehtestada tuumakäitise ehitamisaegse järelevalve </w:t>
      </w:r>
      <w:r>
        <w:rPr>
          <w:rFonts w:ascii="Times New Roman" w:eastAsia="Times New Roman" w:hAnsi="Times New Roman" w:cs="Times New Roman"/>
          <w:sz w:val="24"/>
          <w:szCs w:val="24"/>
        </w:rPr>
        <w:t xml:space="preserve">täpsustatud </w:t>
      </w:r>
      <w:r w:rsidRPr="343BA6A5">
        <w:rPr>
          <w:rFonts w:ascii="Times New Roman" w:eastAsia="Times New Roman" w:hAnsi="Times New Roman" w:cs="Times New Roman"/>
          <w:sz w:val="24"/>
          <w:szCs w:val="24"/>
        </w:rPr>
        <w:t>nõuded ja korra.</w:t>
      </w:r>
    </w:p>
    <w:p w14:paraId="61F71AD4" w14:textId="77777777" w:rsidR="00074CE5" w:rsidRDefault="00074CE5" w:rsidP="00074CE5">
      <w:pPr>
        <w:contextualSpacing/>
        <w:jc w:val="both"/>
        <w:rPr>
          <w:rFonts w:ascii="Times New Roman" w:eastAsia="Times New Roman" w:hAnsi="Times New Roman" w:cs="Times New Roman"/>
          <w:sz w:val="24"/>
          <w:szCs w:val="24"/>
        </w:rPr>
      </w:pPr>
    </w:p>
    <w:p w14:paraId="5FCD11AD" w14:textId="77777777" w:rsidR="00074CE5" w:rsidRPr="009D0C46" w:rsidRDefault="00074CE5" w:rsidP="00074CE5">
      <w:pPr>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bCs/>
          <w:sz w:val="24"/>
          <w:szCs w:val="24"/>
        </w:rPr>
        <w:t xml:space="preserve">§ 20. </w:t>
      </w:r>
      <w:r w:rsidRPr="343BA6A5">
        <w:rPr>
          <w:rFonts w:ascii="Times New Roman" w:eastAsia="Times New Roman" w:hAnsi="Times New Roman" w:cs="Times New Roman"/>
          <w:b/>
          <w:sz w:val="24"/>
          <w:szCs w:val="24"/>
        </w:rPr>
        <w:t>Ehitise kasutusluba</w:t>
      </w:r>
    </w:p>
    <w:p w14:paraId="592C11CE" w14:textId="77777777" w:rsidR="00074CE5" w:rsidRPr="009D0C46" w:rsidRDefault="00074CE5" w:rsidP="00074CE5">
      <w:pPr>
        <w:contextualSpacing/>
        <w:jc w:val="both"/>
        <w:rPr>
          <w:rFonts w:ascii="Times New Roman" w:eastAsia="Times New Roman" w:hAnsi="Times New Roman" w:cs="Times New Roman"/>
          <w:b/>
          <w:bCs/>
          <w:sz w:val="24"/>
          <w:szCs w:val="24"/>
        </w:rPr>
      </w:pPr>
    </w:p>
    <w:p w14:paraId="0AB404A0" w14:textId="77777777" w:rsidR="00074CE5" w:rsidRDefault="00074CE5" w:rsidP="00074CE5">
      <w:pPr>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Tuumakäitise ehitise kasutusluba antakse tulevasele käitajale ehitusseadustikus sätestatud korras enne käesoleva seaduse </w:t>
      </w:r>
      <w:r w:rsidRPr="4D7A289C">
        <w:rPr>
          <w:rFonts w:ascii="Times New Roman" w:eastAsia="Times New Roman" w:hAnsi="Times New Roman" w:cs="Times New Roman"/>
          <w:sz w:val="24"/>
          <w:szCs w:val="24"/>
        </w:rPr>
        <w:t>§-s 34</w:t>
      </w:r>
      <w:r w:rsidRPr="343BA6A5">
        <w:rPr>
          <w:rFonts w:ascii="Times New Roman" w:eastAsia="Times New Roman" w:hAnsi="Times New Roman" w:cs="Times New Roman"/>
          <w:sz w:val="24"/>
          <w:szCs w:val="24"/>
        </w:rPr>
        <w:t xml:space="preserve"> sätestatud osalise käitamisloa andmist.</w:t>
      </w:r>
    </w:p>
    <w:p w14:paraId="37221A1C" w14:textId="77777777" w:rsidR="00074CE5" w:rsidRPr="009D0C46" w:rsidRDefault="00074CE5" w:rsidP="00074CE5">
      <w:pPr>
        <w:contextualSpacing/>
        <w:jc w:val="both"/>
        <w:rPr>
          <w:rFonts w:ascii="Times New Roman" w:eastAsia="Times New Roman" w:hAnsi="Times New Roman" w:cs="Times New Roman"/>
          <w:sz w:val="24"/>
          <w:szCs w:val="24"/>
        </w:rPr>
      </w:pPr>
    </w:p>
    <w:p w14:paraId="32506F8D" w14:textId="77777777" w:rsidR="00074CE5" w:rsidRPr="00167235" w:rsidRDefault="00074CE5" w:rsidP="00074CE5">
      <w:pPr>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w:t>
      </w:r>
    </w:p>
    <w:p w14:paraId="52D443B9" w14:textId="77777777" w:rsidR="00074CE5" w:rsidRPr="000F4688" w:rsidRDefault="00074CE5" w:rsidP="00074CE5">
      <w:pPr>
        <w:spacing w:after="0" w:line="240" w:lineRule="auto"/>
        <w:jc w:val="center"/>
        <w:rPr>
          <w:rFonts w:ascii="Times New Roman" w:eastAsia="Times New Roman" w:hAnsi="Times New Roman" w:cs="Times New Roman"/>
          <w:b/>
          <w:bCs/>
          <w:sz w:val="24"/>
          <w:szCs w:val="24"/>
        </w:rPr>
      </w:pPr>
      <w:r w:rsidRPr="13252BC6">
        <w:rPr>
          <w:rFonts w:ascii="Times New Roman" w:eastAsia="Times New Roman" w:hAnsi="Times New Roman" w:cs="Times New Roman"/>
          <w:b/>
          <w:bCs/>
          <w:sz w:val="24"/>
          <w:szCs w:val="24"/>
        </w:rPr>
        <w:t xml:space="preserve">4. </w:t>
      </w:r>
      <w:r w:rsidRPr="000F4688">
        <w:rPr>
          <w:rFonts w:ascii="Times New Roman" w:eastAsia="Times New Roman" w:hAnsi="Times New Roman" w:cs="Times New Roman"/>
          <w:b/>
          <w:bCs/>
          <w:sz w:val="24"/>
          <w:szCs w:val="24"/>
        </w:rPr>
        <w:t>peatükk</w:t>
      </w:r>
    </w:p>
    <w:p w14:paraId="3436DF55" w14:textId="77777777" w:rsidR="00074CE5" w:rsidRDefault="00074CE5" w:rsidP="00074CE5">
      <w:pPr>
        <w:spacing w:after="0" w:line="240" w:lineRule="auto"/>
        <w:jc w:val="center"/>
        <w:rPr>
          <w:rFonts w:ascii="Times New Roman" w:eastAsia="Times New Roman" w:hAnsi="Times New Roman" w:cs="Times New Roman"/>
          <w:b/>
          <w:bCs/>
          <w:sz w:val="24"/>
          <w:szCs w:val="24"/>
        </w:rPr>
      </w:pPr>
      <w:r w:rsidRPr="31874130">
        <w:rPr>
          <w:rFonts w:ascii="Times New Roman" w:eastAsia="Times New Roman" w:hAnsi="Times New Roman" w:cs="Times New Roman"/>
          <w:b/>
          <w:bCs/>
          <w:sz w:val="24"/>
          <w:szCs w:val="24"/>
        </w:rPr>
        <w:t xml:space="preserve">Tuumakäitise katsetamine, käitamine ja </w:t>
      </w:r>
      <w:proofErr w:type="spellStart"/>
      <w:r w:rsidRPr="31874130">
        <w:rPr>
          <w:rFonts w:ascii="Times New Roman" w:eastAsia="Times New Roman" w:hAnsi="Times New Roman" w:cs="Times New Roman"/>
          <w:b/>
          <w:bCs/>
          <w:sz w:val="24"/>
          <w:szCs w:val="24"/>
        </w:rPr>
        <w:t>dekomissioneerimine</w:t>
      </w:r>
      <w:proofErr w:type="spellEnd"/>
    </w:p>
    <w:p w14:paraId="38229287" w14:textId="77777777" w:rsidR="00074CE5" w:rsidRDefault="00074CE5" w:rsidP="00074CE5">
      <w:pPr>
        <w:spacing w:after="0" w:line="240" w:lineRule="auto"/>
        <w:ind w:left="360"/>
        <w:contextualSpacing/>
        <w:jc w:val="center"/>
        <w:rPr>
          <w:rFonts w:ascii="Times New Roman" w:eastAsia="Times New Roman" w:hAnsi="Times New Roman" w:cs="Times New Roman"/>
          <w:b/>
          <w:bCs/>
          <w:sz w:val="24"/>
          <w:szCs w:val="24"/>
        </w:rPr>
      </w:pPr>
    </w:p>
    <w:p w14:paraId="215C05EF" w14:textId="77777777" w:rsidR="00074CE5" w:rsidRDefault="00074CE5" w:rsidP="00074CE5">
      <w:pPr>
        <w:spacing w:after="0" w:line="240" w:lineRule="auto"/>
        <w:contextualSpacing/>
        <w:jc w:val="center"/>
        <w:rPr>
          <w:rFonts w:ascii="Times New Roman" w:eastAsia="Times New Roman" w:hAnsi="Times New Roman" w:cs="Times New Roman"/>
          <w:b/>
          <w:sz w:val="24"/>
          <w:szCs w:val="24"/>
        </w:rPr>
      </w:pPr>
      <w:r w:rsidRPr="171F310A">
        <w:rPr>
          <w:rFonts w:ascii="Times New Roman" w:eastAsia="Times New Roman" w:hAnsi="Times New Roman" w:cs="Times New Roman"/>
          <w:b/>
          <w:bCs/>
          <w:sz w:val="24"/>
          <w:szCs w:val="24"/>
        </w:rPr>
        <w:t>1</w:t>
      </w:r>
      <w:r w:rsidRPr="7300CB30">
        <w:rPr>
          <w:rFonts w:ascii="Times New Roman" w:eastAsia="Times New Roman" w:hAnsi="Times New Roman" w:cs="Times New Roman"/>
          <w:b/>
          <w:sz w:val="24"/>
          <w:szCs w:val="24"/>
        </w:rPr>
        <w:t>. jagu</w:t>
      </w:r>
    </w:p>
    <w:p w14:paraId="625C60D6" w14:textId="77777777" w:rsidR="00074CE5" w:rsidRDefault="00074CE5" w:rsidP="00074CE5">
      <w:pPr>
        <w:spacing w:after="0" w:line="240" w:lineRule="auto"/>
        <w:contextualSpacing/>
        <w:jc w:val="center"/>
        <w:rPr>
          <w:rFonts w:ascii="Times New Roman" w:eastAsia="Times New Roman" w:hAnsi="Times New Roman" w:cs="Times New Roman"/>
          <w:b/>
          <w:sz w:val="24"/>
          <w:szCs w:val="24"/>
        </w:rPr>
      </w:pPr>
      <w:r w:rsidRPr="727218C4">
        <w:rPr>
          <w:rFonts w:ascii="Times New Roman" w:eastAsia="Times New Roman" w:hAnsi="Times New Roman" w:cs="Times New Roman"/>
          <w:b/>
          <w:bCs/>
          <w:sz w:val="24"/>
          <w:szCs w:val="24"/>
        </w:rPr>
        <w:t xml:space="preserve">Tuumaohutusloa </w:t>
      </w:r>
      <w:r w:rsidRPr="05F54B83">
        <w:rPr>
          <w:rFonts w:ascii="Times New Roman" w:eastAsia="Times New Roman" w:hAnsi="Times New Roman" w:cs="Times New Roman"/>
          <w:b/>
          <w:bCs/>
          <w:sz w:val="24"/>
          <w:szCs w:val="24"/>
        </w:rPr>
        <w:t xml:space="preserve">kohustus ja menetluse </w:t>
      </w:r>
      <w:r w:rsidRPr="018BBA47">
        <w:rPr>
          <w:rFonts w:ascii="Times New Roman" w:eastAsia="Times New Roman" w:hAnsi="Times New Roman" w:cs="Times New Roman"/>
          <w:b/>
          <w:bCs/>
          <w:sz w:val="24"/>
          <w:szCs w:val="24"/>
        </w:rPr>
        <w:t>üldsätted</w:t>
      </w:r>
    </w:p>
    <w:p w14:paraId="0CFBE8BB"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371C127E"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r w:rsidRPr="7300CB30">
        <w:rPr>
          <w:rFonts w:ascii="Times New Roman" w:eastAsia="Times New Roman" w:hAnsi="Times New Roman" w:cs="Times New Roman"/>
          <w:b/>
          <w:sz w:val="24"/>
          <w:szCs w:val="24"/>
        </w:rPr>
        <w:t xml:space="preserve">§ </w:t>
      </w:r>
      <w:r w:rsidRPr="7D8B87C9">
        <w:rPr>
          <w:rFonts w:ascii="Times New Roman" w:eastAsia="Times New Roman" w:hAnsi="Times New Roman" w:cs="Times New Roman"/>
          <w:b/>
          <w:bCs/>
          <w:sz w:val="24"/>
          <w:szCs w:val="24"/>
        </w:rPr>
        <w:t>21</w:t>
      </w:r>
      <w:r w:rsidRPr="7300CB30">
        <w:rPr>
          <w:rFonts w:ascii="Times New Roman" w:eastAsia="Times New Roman" w:hAnsi="Times New Roman" w:cs="Times New Roman"/>
          <w:b/>
          <w:bCs/>
          <w:sz w:val="24"/>
          <w:szCs w:val="24"/>
        </w:rPr>
        <w:t>.</w:t>
      </w:r>
      <w:r w:rsidRPr="7300CB30">
        <w:rPr>
          <w:rFonts w:ascii="Times New Roman" w:eastAsia="Times New Roman" w:hAnsi="Times New Roman" w:cs="Times New Roman"/>
          <w:b/>
          <w:sz w:val="24"/>
          <w:szCs w:val="24"/>
        </w:rPr>
        <w:t xml:space="preserve"> Tuumaohutusloa kohustus ja loa andja</w:t>
      </w:r>
    </w:p>
    <w:p w14:paraId="4AFE4D54"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18E97C6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(1)Tuumaohutusluba peab olema:</w:t>
      </w:r>
    </w:p>
    <w:p w14:paraId="5055B8E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 xml:space="preserve">1) tuumakäitise </w:t>
      </w:r>
      <w:r>
        <w:rPr>
          <w:rFonts w:ascii="Times New Roman" w:eastAsia="Times New Roman" w:hAnsi="Times New Roman" w:cs="Times New Roman"/>
          <w:sz w:val="24"/>
          <w:szCs w:val="24"/>
        </w:rPr>
        <w:t xml:space="preserve">katsetamiseks, </w:t>
      </w:r>
      <w:r w:rsidRPr="7300CB30">
        <w:rPr>
          <w:rFonts w:ascii="Times New Roman" w:eastAsia="Times New Roman" w:hAnsi="Times New Roman" w:cs="Times New Roman"/>
          <w:sz w:val="24"/>
          <w:szCs w:val="24"/>
        </w:rPr>
        <w:t xml:space="preserve">käitamiseks ja </w:t>
      </w:r>
      <w:proofErr w:type="spellStart"/>
      <w:r w:rsidRPr="7300CB30">
        <w:rPr>
          <w:rFonts w:ascii="Times New Roman" w:eastAsia="Times New Roman" w:hAnsi="Times New Roman" w:cs="Times New Roman"/>
          <w:sz w:val="24"/>
          <w:szCs w:val="24"/>
        </w:rPr>
        <w:t>dekomissioneerimiseks</w:t>
      </w:r>
      <w:proofErr w:type="spellEnd"/>
      <w:r w:rsidRPr="7300CB30">
        <w:rPr>
          <w:rFonts w:ascii="Times New Roman" w:eastAsia="Times New Roman" w:hAnsi="Times New Roman" w:cs="Times New Roman"/>
          <w:sz w:val="24"/>
          <w:szCs w:val="24"/>
        </w:rPr>
        <w:t>;     </w:t>
      </w:r>
    </w:p>
    <w:p w14:paraId="03A2848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4D41951C">
        <w:rPr>
          <w:rFonts w:ascii="Times New Roman" w:eastAsia="Times New Roman" w:hAnsi="Times New Roman" w:cs="Times New Roman"/>
          <w:sz w:val="24"/>
          <w:szCs w:val="24"/>
        </w:rPr>
        <w:t>2</w:t>
      </w:r>
      <w:r w:rsidRPr="7300CB30">
        <w:rPr>
          <w:rFonts w:ascii="Times New Roman" w:eastAsia="Times New Roman" w:hAnsi="Times New Roman" w:cs="Times New Roman"/>
          <w:sz w:val="24"/>
          <w:szCs w:val="24"/>
        </w:rPr>
        <w:t>) transpordivahendi, millele on selle liikuma panekuks paigaldatud tuumareaktor, tootmiseks, käitamiseks ja hooldamiseks</w:t>
      </w:r>
      <w:r>
        <w:rPr>
          <w:rFonts w:ascii="Times New Roman" w:eastAsia="Times New Roman" w:hAnsi="Times New Roman" w:cs="Times New Roman"/>
          <w:sz w:val="24"/>
          <w:szCs w:val="24"/>
        </w:rPr>
        <w:t>.</w:t>
      </w:r>
    </w:p>
    <w:p w14:paraId="0CC3F5E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4BC9EB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(2) Tuumaohutusloa andja on pädev asutus. </w:t>
      </w:r>
    </w:p>
    <w:p w14:paraId="6321B47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1F15E95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 xml:space="preserve">(3) </w:t>
      </w:r>
      <w:r w:rsidRPr="41E16285">
        <w:rPr>
          <w:rFonts w:ascii="Times New Roman" w:eastAsia="Times New Roman" w:hAnsi="Times New Roman" w:cs="Times New Roman"/>
          <w:sz w:val="24"/>
          <w:szCs w:val="24"/>
        </w:rPr>
        <w:t xml:space="preserve">Tuumaohutusluba </w:t>
      </w:r>
      <w:r>
        <w:rPr>
          <w:rFonts w:ascii="Times New Roman" w:eastAsia="Times New Roman" w:hAnsi="Times New Roman" w:cs="Times New Roman"/>
          <w:sz w:val="24"/>
          <w:szCs w:val="24"/>
        </w:rPr>
        <w:t>ning</w:t>
      </w:r>
      <w:r w:rsidRPr="41E16285">
        <w:rPr>
          <w:rFonts w:ascii="Times New Roman" w:eastAsia="Times New Roman" w:hAnsi="Times New Roman" w:cs="Times New Roman"/>
          <w:sz w:val="24"/>
          <w:szCs w:val="24"/>
        </w:rPr>
        <w:t xml:space="preserve"> </w:t>
      </w:r>
      <w:r w:rsidRPr="3C211DDC">
        <w:rPr>
          <w:rFonts w:ascii="Times New Roman" w:eastAsia="Times New Roman" w:hAnsi="Times New Roman" w:cs="Times New Roman"/>
          <w:sz w:val="24"/>
          <w:szCs w:val="24"/>
        </w:rPr>
        <w:t>selles</w:t>
      </w:r>
      <w:r>
        <w:rPr>
          <w:rFonts w:ascii="Times New Roman" w:eastAsia="Times New Roman" w:hAnsi="Times New Roman" w:cs="Times New Roman"/>
          <w:sz w:val="24"/>
          <w:szCs w:val="24"/>
        </w:rPr>
        <w:t xml:space="preserve"> sätestatud õigused ja kohustused</w:t>
      </w:r>
      <w:r w:rsidRPr="7300CB30">
        <w:rPr>
          <w:rFonts w:ascii="Times New Roman" w:eastAsia="Times New Roman" w:hAnsi="Times New Roman" w:cs="Times New Roman"/>
          <w:sz w:val="24"/>
          <w:szCs w:val="24"/>
        </w:rPr>
        <w:t xml:space="preserve"> ei ole üleantav</w:t>
      </w:r>
      <w:r>
        <w:rPr>
          <w:rFonts w:ascii="Times New Roman" w:eastAsia="Times New Roman" w:hAnsi="Times New Roman" w:cs="Times New Roman"/>
          <w:sz w:val="24"/>
          <w:szCs w:val="24"/>
        </w:rPr>
        <w:t>ad</w:t>
      </w:r>
      <w:r w:rsidRPr="7300CB30">
        <w:rPr>
          <w:rFonts w:ascii="Times New Roman" w:eastAsia="Times New Roman" w:hAnsi="Times New Roman" w:cs="Times New Roman"/>
          <w:sz w:val="24"/>
          <w:szCs w:val="24"/>
        </w:rPr>
        <w:t>.  </w:t>
      </w:r>
    </w:p>
    <w:p w14:paraId="26A6795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B89CF4D"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r w:rsidRPr="7300CB30">
        <w:rPr>
          <w:rFonts w:ascii="Times New Roman" w:eastAsia="Times New Roman" w:hAnsi="Times New Roman" w:cs="Times New Roman"/>
          <w:b/>
          <w:sz w:val="24"/>
          <w:szCs w:val="24"/>
        </w:rPr>
        <w:t xml:space="preserve">§ </w:t>
      </w:r>
      <w:r w:rsidRPr="7D8B87C9">
        <w:rPr>
          <w:rFonts w:ascii="Times New Roman" w:eastAsia="Times New Roman" w:hAnsi="Times New Roman" w:cs="Times New Roman"/>
          <w:b/>
          <w:bCs/>
          <w:sz w:val="24"/>
          <w:szCs w:val="24"/>
        </w:rPr>
        <w:t>22</w:t>
      </w:r>
      <w:r w:rsidRPr="7300CB30">
        <w:rPr>
          <w:rFonts w:ascii="Times New Roman" w:eastAsia="Times New Roman" w:hAnsi="Times New Roman" w:cs="Times New Roman"/>
          <w:b/>
          <w:bCs/>
          <w:sz w:val="24"/>
          <w:szCs w:val="24"/>
        </w:rPr>
        <w:t>.</w:t>
      </w:r>
      <w:r w:rsidRPr="7300CB30">
        <w:rPr>
          <w:rFonts w:ascii="Times New Roman" w:eastAsia="Times New Roman" w:hAnsi="Times New Roman" w:cs="Times New Roman"/>
          <w:b/>
          <w:sz w:val="24"/>
          <w:szCs w:val="24"/>
        </w:rPr>
        <w:t xml:space="preserve"> Tuumaohutusloa </w:t>
      </w:r>
      <w:r>
        <w:rPr>
          <w:rFonts w:ascii="Times New Roman" w:eastAsia="Times New Roman" w:hAnsi="Times New Roman" w:cs="Times New Roman"/>
          <w:b/>
          <w:sz w:val="24"/>
          <w:szCs w:val="24"/>
        </w:rPr>
        <w:t xml:space="preserve">taotlus ja </w:t>
      </w:r>
      <w:r w:rsidRPr="7300CB30">
        <w:rPr>
          <w:rFonts w:ascii="Times New Roman" w:eastAsia="Times New Roman" w:hAnsi="Times New Roman" w:cs="Times New Roman"/>
          <w:b/>
          <w:sz w:val="24"/>
          <w:szCs w:val="24"/>
        </w:rPr>
        <w:t>menetlus</w:t>
      </w:r>
    </w:p>
    <w:p w14:paraId="50E2AED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35B31B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Tuumaohutusloa taotluses esitatakse ja tuumaohutusloas märgitakse järgmised andmed:</w:t>
      </w:r>
    </w:p>
    <w:p w14:paraId="7C8F4D1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005A006A">
        <w:rPr>
          <w:rFonts w:ascii="Times New Roman" w:eastAsia="Times New Roman" w:hAnsi="Times New Roman" w:cs="Times New Roman"/>
          <w:sz w:val="24"/>
          <w:szCs w:val="24"/>
        </w:rPr>
        <w:t>1) taotleja nimi ja isikukood või registrikood;</w:t>
      </w:r>
    </w:p>
    <w:p w14:paraId="208D3EC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005A006A">
        <w:rPr>
          <w:rFonts w:ascii="Times New Roman" w:eastAsia="Times New Roman" w:hAnsi="Times New Roman" w:cs="Times New Roman"/>
          <w:sz w:val="24"/>
          <w:szCs w:val="24"/>
        </w:rPr>
        <w:t>2) taotleja ning kontaktisiku aadress ja kontaktandmed;</w:t>
      </w:r>
    </w:p>
    <w:p w14:paraId="65AD2C0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DC581D">
        <w:rPr>
          <w:rFonts w:ascii="Times New Roman" w:eastAsia="Times New Roman" w:hAnsi="Times New Roman" w:cs="Times New Roman"/>
          <w:sz w:val="24"/>
          <w:szCs w:val="24"/>
        </w:rPr>
        <w:t>) tegevuskoha aadress, sealhulgas veebilehe aadress</w:t>
      </w:r>
      <w:r>
        <w:rPr>
          <w:rFonts w:ascii="Times New Roman" w:eastAsia="Times New Roman" w:hAnsi="Times New Roman" w:cs="Times New Roman"/>
          <w:sz w:val="24"/>
          <w:szCs w:val="24"/>
        </w:rPr>
        <w:t xml:space="preserve"> ja </w:t>
      </w:r>
      <w:r w:rsidRPr="00DC581D">
        <w:rPr>
          <w:rFonts w:ascii="Times New Roman" w:eastAsia="Times New Roman" w:hAnsi="Times New Roman" w:cs="Times New Roman"/>
          <w:sz w:val="24"/>
          <w:szCs w:val="24"/>
        </w:rPr>
        <w:t>kontaktandmed, juhul kui need erinevad käesoleva paragrahvi lõike 1 punktis 2 nimetatud kontaktandmetest</w:t>
      </w:r>
      <w:r>
        <w:rPr>
          <w:rFonts w:ascii="Times New Roman" w:eastAsia="Times New Roman" w:hAnsi="Times New Roman" w:cs="Times New Roman"/>
          <w:sz w:val="24"/>
          <w:szCs w:val="24"/>
        </w:rPr>
        <w:t>;</w:t>
      </w:r>
    </w:p>
    <w:p w14:paraId="3F7F186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5A006A">
        <w:rPr>
          <w:rFonts w:ascii="Times New Roman" w:eastAsia="Times New Roman" w:hAnsi="Times New Roman" w:cs="Times New Roman"/>
          <w:sz w:val="24"/>
          <w:szCs w:val="24"/>
        </w:rPr>
        <w:t xml:space="preserve">) kavandatava tegevuse </w:t>
      </w:r>
      <w:r>
        <w:rPr>
          <w:rFonts w:ascii="Times New Roman" w:eastAsia="Times New Roman" w:hAnsi="Times New Roman" w:cs="Times New Roman"/>
          <w:sz w:val="24"/>
          <w:szCs w:val="24"/>
        </w:rPr>
        <w:t xml:space="preserve">sisu, </w:t>
      </w:r>
      <w:r w:rsidRPr="005A006A">
        <w:rPr>
          <w:rFonts w:ascii="Times New Roman" w:eastAsia="Times New Roman" w:hAnsi="Times New Roman" w:cs="Times New Roman"/>
          <w:sz w:val="24"/>
          <w:szCs w:val="24"/>
        </w:rPr>
        <w:t>eesmärk ja põhjendus</w:t>
      </w:r>
      <w:r>
        <w:rPr>
          <w:rFonts w:ascii="Times New Roman" w:eastAsia="Times New Roman" w:hAnsi="Times New Roman" w:cs="Times New Roman"/>
          <w:sz w:val="24"/>
          <w:szCs w:val="24"/>
        </w:rPr>
        <w:t>.</w:t>
      </w:r>
    </w:p>
    <w:p w14:paraId="09D81E0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304E0F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7300CB30">
        <w:rPr>
          <w:rFonts w:ascii="Times New Roman" w:eastAsia="Times New Roman" w:hAnsi="Times New Roman" w:cs="Times New Roman"/>
          <w:sz w:val="24"/>
          <w:szCs w:val="24"/>
        </w:rPr>
        <w:t xml:space="preserve">) Pädev asutus vaatab tuumaohutusloa taotluse läbi ja teeb otsuse tuumaohutusloa andmise või sellest keeldumise kohta </w:t>
      </w:r>
      <w:r w:rsidRPr="778A7AA6">
        <w:rPr>
          <w:rFonts w:ascii="Times New Roman" w:eastAsia="Times New Roman" w:hAnsi="Times New Roman" w:cs="Times New Roman"/>
          <w:sz w:val="24"/>
          <w:szCs w:val="24"/>
        </w:rPr>
        <w:t>24 kuu</w:t>
      </w:r>
      <w:r w:rsidRPr="7300CB30">
        <w:rPr>
          <w:rFonts w:ascii="Times New Roman" w:eastAsia="Times New Roman" w:hAnsi="Times New Roman" w:cs="Times New Roman"/>
          <w:sz w:val="24"/>
          <w:szCs w:val="24"/>
        </w:rPr>
        <w:t xml:space="preserve"> jooksul</w:t>
      </w:r>
      <w:r>
        <w:rPr>
          <w:rFonts w:ascii="Times New Roman" w:eastAsia="Times New Roman" w:hAnsi="Times New Roman" w:cs="Times New Roman"/>
          <w:sz w:val="24"/>
          <w:szCs w:val="24"/>
        </w:rPr>
        <w:t xml:space="preserve"> nõuetekohase taotluse esitamisest arvates, kui käesolevas seaduses ei ole sätestatud teisiti</w:t>
      </w:r>
      <w:r w:rsidRPr="7300CB30">
        <w:rPr>
          <w:rFonts w:ascii="Times New Roman" w:eastAsia="Times New Roman" w:hAnsi="Times New Roman" w:cs="Times New Roman"/>
          <w:sz w:val="24"/>
          <w:szCs w:val="24"/>
        </w:rPr>
        <w:t xml:space="preserve">. </w:t>
      </w:r>
    </w:p>
    <w:p w14:paraId="2D3819B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C3F1FC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w:t>
      </w:r>
      <w:r w:rsidRPr="437D832B">
        <w:rPr>
          <w:rFonts w:ascii="Times New Roman" w:eastAsia="Times New Roman" w:hAnsi="Times New Roman" w:cs="Times New Roman"/>
          <w:sz w:val="24"/>
          <w:szCs w:val="24"/>
        </w:rPr>
        <w:t>3</w:t>
      </w:r>
      <w:r w:rsidRPr="7300CB30">
        <w:rPr>
          <w:rFonts w:ascii="Times New Roman" w:eastAsia="Times New Roman" w:hAnsi="Times New Roman" w:cs="Times New Roman"/>
          <w:sz w:val="24"/>
          <w:szCs w:val="24"/>
        </w:rPr>
        <w:t xml:space="preserve">) Kui tuumaohutusloa taotluse menetlemise ajal tehakse muudatusi taotluses esitatud andmetes või dokumentides, on taotleja kohustatud esitama muudetud andmed või dokumendid uuendatud kujul </w:t>
      </w:r>
      <w:r>
        <w:rPr>
          <w:rFonts w:ascii="Times New Roman" w:eastAsia="Times New Roman" w:hAnsi="Times New Roman" w:cs="Times New Roman"/>
          <w:sz w:val="24"/>
          <w:szCs w:val="24"/>
        </w:rPr>
        <w:t>pädevale asutusele</w:t>
      </w:r>
      <w:r w:rsidRPr="7300CB3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Taotluse olulise</w:t>
      </w:r>
      <w:r w:rsidRPr="7300CB30">
        <w:rPr>
          <w:rFonts w:ascii="Times New Roman" w:eastAsia="Times New Roman" w:hAnsi="Times New Roman" w:cs="Times New Roman"/>
          <w:sz w:val="24"/>
          <w:szCs w:val="24"/>
        </w:rPr>
        <w:t xml:space="preserve"> muut</w:t>
      </w:r>
      <w:r>
        <w:rPr>
          <w:rFonts w:ascii="Times New Roman" w:eastAsia="Times New Roman" w:hAnsi="Times New Roman" w:cs="Times New Roman"/>
          <w:sz w:val="24"/>
          <w:szCs w:val="24"/>
        </w:rPr>
        <w:t>mi</w:t>
      </w:r>
      <w:r w:rsidRPr="7300CB30">
        <w:rPr>
          <w:rFonts w:ascii="Times New Roman" w:eastAsia="Times New Roman" w:hAnsi="Times New Roman" w:cs="Times New Roman"/>
          <w:sz w:val="24"/>
          <w:szCs w:val="24"/>
        </w:rPr>
        <w:t xml:space="preserve">se korral võib pädev asutus lugeda käesoleva paragrahvi lõikes 1 sätestatud tähtaja kulgemise alguseks oluliselt muudetud andmete või dokumentide kättesaamise päeva. </w:t>
      </w:r>
    </w:p>
    <w:p w14:paraId="7CB1F14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181F32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w:t>
      </w:r>
      <w:r w:rsidRPr="1579680C">
        <w:rPr>
          <w:rFonts w:ascii="Times New Roman" w:eastAsia="Times New Roman" w:hAnsi="Times New Roman" w:cs="Times New Roman"/>
          <w:sz w:val="24"/>
          <w:szCs w:val="24"/>
        </w:rPr>
        <w:t>4</w:t>
      </w:r>
      <w:r w:rsidRPr="7300CB30">
        <w:rPr>
          <w:rFonts w:ascii="Times New Roman" w:eastAsia="Times New Roman" w:hAnsi="Times New Roman" w:cs="Times New Roman"/>
          <w:sz w:val="24"/>
          <w:szCs w:val="24"/>
        </w:rPr>
        <w:t>) Pädev</w:t>
      </w:r>
      <w:r>
        <w:rPr>
          <w:rFonts w:ascii="Times New Roman" w:eastAsia="Times New Roman" w:hAnsi="Times New Roman" w:cs="Times New Roman"/>
          <w:sz w:val="24"/>
          <w:szCs w:val="24"/>
        </w:rPr>
        <w:t xml:space="preserve"> </w:t>
      </w:r>
      <w:r w:rsidRPr="7300CB30">
        <w:rPr>
          <w:rFonts w:ascii="Times New Roman" w:eastAsia="Times New Roman" w:hAnsi="Times New Roman" w:cs="Times New Roman"/>
          <w:sz w:val="24"/>
          <w:szCs w:val="24"/>
        </w:rPr>
        <w:t xml:space="preserve">asutus </w:t>
      </w:r>
      <w:r>
        <w:rPr>
          <w:rFonts w:ascii="Times New Roman" w:eastAsia="Times New Roman" w:hAnsi="Times New Roman" w:cs="Times New Roman"/>
          <w:sz w:val="24"/>
          <w:szCs w:val="24"/>
        </w:rPr>
        <w:t>peatab</w:t>
      </w:r>
      <w:r w:rsidRPr="7300CB30">
        <w:rPr>
          <w:rFonts w:ascii="Times New Roman" w:eastAsia="Times New Roman" w:hAnsi="Times New Roman" w:cs="Times New Roman"/>
          <w:sz w:val="24"/>
          <w:szCs w:val="24"/>
        </w:rPr>
        <w:t xml:space="preserve"> taotluse </w:t>
      </w:r>
      <w:r w:rsidRPr="5A3BEC13">
        <w:rPr>
          <w:rFonts w:ascii="Times New Roman" w:eastAsia="Times New Roman" w:hAnsi="Times New Roman" w:cs="Times New Roman"/>
          <w:sz w:val="24"/>
          <w:szCs w:val="24"/>
        </w:rPr>
        <w:t>läbivaatamise</w:t>
      </w:r>
      <w:r w:rsidRPr="7300CB30">
        <w:rPr>
          <w:rFonts w:ascii="Times New Roman" w:eastAsia="Times New Roman" w:hAnsi="Times New Roman" w:cs="Times New Roman"/>
          <w:sz w:val="24"/>
          <w:szCs w:val="24"/>
        </w:rPr>
        <w:t>:  </w:t>
      </w:r>
    </w:p>
    <w:p w14:paraId="015B032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1) taotleja soovil, kuid kokku mitte kauem kui 36 kuu</w:t>
      </w:r>
      <w:r>
        <w:rPr>
          <w:rFonts w:ascii="Times New Roman" w:eastAsia="Times New Roman" w:hAnsi="Times New Roman" w:cs="Times New Roman"/>
          <w:sz w:val="24"/>
          <w:szCs w:val="24"/>
        </w:rPr>
        <w:t>ks</w:t>
      </w:r>
      <w:r w:rsidRPr="7300CB30">
        <w:rPr>
          <w:rFonts w:ascii="Times New Roman" w:eastAsia="Times New Roman" w:hAnsi="Times New Roman" w:cs="Times New Roman"/>
          <w:sz w:val="24"/>
          <w:szCs w:val="24"/>
        </w:rPr>
        <w:t xml:space="preserve"> nõuetekohase taotluse esitamisest</w:t>
      </w:r>
      <w:r>
        <w:rPr>
          <w:rFonts w:ascii="Times New Roman" w:eastAsia="Times New Roman" w:hAnsi="Times New Roman" w:cs="Times New Roman"/>
          <w:sz w:val="24"/>
          <w:szCs w:val="24"/>
        </w:rPr>
        <w:t xml:space="preserve"> arvates</w:t>
      </w:r>
      <w:r w:rsidRPr="7300CB30">
        <w:rPr>
          <w:rFonts w:ascii="Times New Roman" w:eastAsia="Times New Roman" w:hAnsi="Times New Roman" w:cs="Times New Roman"/>
          <w:sz w:val="24"/>
          <w:szCs w:val="24"/>
        </w:rPr>
        <w:t>; </w:t>
      </w:r>
    </w:p>
    <w:p w14:paraId="1B94C80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2) kui taotleja viivitab menetlustasu maksmisega või nõuetekohase tagatise esitamisega; </w:t>
      </w:r>
    </w:p>
    <w:p w14:paraId="35CAC51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F12565B">
        <w:rPr>
          <w:rFonts w:ascii="Times New Roman" w:eastAsia="Times New Roman" w:hAnsi="Times New Roman" w:cs="Times New Roman"/>
          <w:sz w:val="24"/>
          <w:szCs w:val="24"/>
        </w:rPr>
        <w:t xml:space="preserve">3) kui taotluse lahendamiseks on vaja pöörduda seisukoha saamiseks või toimingu tegemiseks välisriigi pädeva asutuse või rahvusvahelise organisatsiooni poole, </w:t>
      </w:r>
      <w:r>
        <w:rPr>
          <w:rFonts w:ascii="Times New Roman" w:eastAsia="Times New Roman" w:hAnsi="Times New Roman" w:cs="Times New Roman"/>
          <w:sz w:val="24"/>
          <w:szCs w:val="24"/>
        </w:rPr>
        <w:t xml:space="preserve">millisel juhul peatatakse taotluse läbivaatamine </w:t>
      </w:r>
      <w:r w:rsidRPr="7F12565B">
        <w:rPr>
          <w:rFonts w:ascii="Times New Roman" w:eastAsia="Times New Roman" w:hAnsi="Times New Roman" w:cs="Times New Roman"/>
          <w:sz w:val="24"/>
          <w:szCs w:val="24"/>
        </w:rPr>
        <w:t>alates välisriigi pädeva asutuse või rahvusvahelise organisatsiooni poole pöördumisest kuni asjakohase seisukoha saamise või toimingu tegemiseni.</w:t>
      </w:r>
    </w:p>
    <w:p w14:paraId="3EF7845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89DE21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F12565B">
        <w:rPr>
          <w:rFonts w:ascii="Times New Roman" w:eastAsia="Times New Roman" w:hAnsi="Times New Roman" w:cs="Times New Roman"/>
          <w:sz w:val="24"/>
          <w:szCs w:val="24"/>
        </w:rPr>
        <w:t>(5) Tuumaohutusloa menetlust võib jätkata keskkonnamõju hindamise ajal osas, mis ei sõltu keskkonnamõju hindamise tulemustest.</w:t>
      </w:r>
    </w:p>
    <w:p w14:paraId="1BF855D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101004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F12565B">
        <w:rPr>
          <w:rFonts w:ascii="Times New Roman" w:eastAsia="Times New Roman" w:hAnsi="Times New Roman" w:cs="Times New Roman"/>
          <w:sz w:val="24"/>
          <w:szCs w:val="24"/>
        </w:rPr>
        <w:t>(6) Tuumaohutusloa taotluse esitamisel tuleb tasuda menetlustasu, kui see on käesoleva seaduse alusel kehtestatud. </w:t>
      </w:r>
    </w:p>
    <w:p w14:paraId="3E73827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7061330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F12565B">
        <w:rPr>
          <w:rFonts w:ascii="Times New Roman" w:eastAsia="Times New Roman" w:hAnsi="Times New Roman" w:cs="Times New Roman"/>
          <w:sz w:val="24"/>
          <w:szCs w:val="24"/>
        </w:rPr>
        <w:t>(7) Kui menetlustasu ei tasuta ühe maksena enne taotluse läbivaatamist, on taotleja kohustatud pädeva asutuse nõudmisel esitama menetlustasu tasumise tagatise. </w:t>
      </w:r>
    </w:p>
    <w:p w14:paraId="5BEF4991" w14:textId="77777777" w:rsidR="00074CE5" w:rsidDel="006A783B" w:rsidRDefault="00074CE5" w:rsidP="00074CE5">
      <w:pPr>
        <w:spacing w:after="0" w:line="240" w:lineRule="auto"/>
        <w:contextualSpacing/>
        <w:jc w:val="both"/>
        <w:rPr>
          <w:rFonts w:ascii="Times New Roman" w:eastAsia="Times New Roman" w:hAnsi="Times New Roman" w:cs="Times New Roman"/>
          <w:sz w:val="24"/>
          <w:szCs w:val="24"/>
        </w:rPr>
      </w:pPr>
    </w:p>
    <w:p w14:paraId="05E6182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F12565B">
        <w:rPr>
          <w:rFonts w:ascii="Times New Roman" w:eastAsia="Times New Roman" w:hAnsi="Times New Roman" w:cs="Times New Roman"/>
          <w:sz w:val="24"/>
          <w:szCs w:val="24"/>
        </w:rPr>
        <w:t>(8) Tuumaohutusloa andmisele ja muutmisele kohaldatakse avatud menetlust, kui käesolevas seaduses ei sätestata teisiti. </w:t>
      </w:r>
    </w:p>
    <w:p w14:paraId="6739F0F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4DD977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4093788"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r w:rsidRPr="7300CB30">
        <w:rPr>
          <w:rFonts w:ascii="Times New Roman" w:eastAsia="Times New Roman" w:hAnsi="Times New Roman" w:cs="Times New Roman"/>
          <w:b/>
          <w:sz w:val="24"/>
          <w:szCs w:val="24"/>
        </w:rPr>
        <w:t xml:space="preserve">§ </w:t>
      </w:r>
      <w:r w:rsidRPr="7D8B87C9">
        <w:rPr>
          <w:rFonts w:ascii="Times New Roman" w:eastAsia="Times New Roman" w:hAnsi="Times New Roman" w:cs="Times New Roman"/>
          <w:b/>
          <w:bCs/>
          <w:sz w:val="24"/>
          <w:szCs w:val="24"/>
        </w:rPr>
        <w:t>23</w:t>
      </w:r>
      <w:r w:rsidRPr="7300CB30">
        <w:rPr>
          <w:rFonts w:ascii="Times New Roman" w:eastAsia="Times New Roman" w:hAnsi="Times New Roman" w:cs="Times New Roman"/>
          <w:b/>
          <w:bCs/>
          <w:sz w:val="24"/>
          <w:szCs w:val="24"/>
        </w:rPr>
        <w:t>.</w:t>
      </w:r>
      <w:r w:rsidRPr="7300CB30">
        <w:rPr>
          <w:rFonts w:ascii="Times New Roman" w:eastAsia="Times New Roman" w:hAnsi="Times New Roman" w:cs="Times New Roman"/>
          <w:b/>
          <w:sz w:val="24"/>
          <w:szCs w:val="24"/>
        </w:rPr>
        <w:t xml:space="preserve"> Tuumaohutusloa andmine</w:t>
      </w:r>
      <w:r>
        <w:rPr>
          <w:rFonts w:ascii="Times New Roman" w:eastAsia="Times New Roman" w:hAnsi="Times New Roman" w:cs="Times New Roman"/>
          <w:b/>
          <w:sz w:val="24"/>
          <w:szCs w:val="24"/>
        </w:rPr>
        <w:t>, kehtivusaeg ja kättetoimetamine</w:t>
      </w:r>
    </w:p>
    <w:p w14:paraId="60A41AD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12A5CFE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 xml:space="preserve">(1) Tuumaohutusluba antakse, kui </w:t>
      </w:r>
      <w:r>
        <w:rPr>
          <w:rFonts w:ascii="Times New Roman" w:eastAsia="Times New Roman" w:hAnsi="Times New Roman" w:cs="Times New Roman"/>
          <w:sz w:val="24"/>
          <w:szCs w:val="24"/>
        </w:rPr>
        <w:t xml:space="preserve">taotluses </w:t>
      </w:r>
      <w:r w:rsidRPr="7300CB30">
        <w:rPr>
          <w:rFonts w:ascii="Times New Roman" w:eastAsia="Times New Roman" w:hAnsi="Times New Roman" w:cs="Times New Roman"/>
          <w:sz w:val="24"/>
          <w:szCs w:val="24"/>
        </w:rPr>
        <w:t xml:space="preserve">esitatud andmed ja dokumendid on nõuetekohased </w:t>
      </w:r>
      <w:r>
        <w:rPr>
          <w:rFonts w:ascii="Times New Roman" w:eastAsia="Times New Roman" w:hAnsi="Times New Roman" w:cs="Times New Roman"/>
          <w:sz w:val="24"/>
          <w:szCs w:val="24"/>
        </w:rPr>
        <w:t>ning taotleja</w:t>
      </w:r>
      <w:r w:rsidRPr="7300CB30">
        <w:rPr>
          <w:rFonts w:ascii="Times New Roman" w:eastAsia="Times New Roman" w:hAnsi="Times New Roman" w:cs="Times New Roman"/>
          <w:sz w:val="24"/>
          <w:szCs w:val="24"/>
        </w:rPr>
        <w:t xml:space="preserve"> on </w:t>
      </w:r>
      <w:r>
        <w:rPr>
          <w:rFonts w:ascii="Times New Roman" w:eastAsia="Times New Roman" w:hAnsi="Times New Roman" w:cs="Times New Roman"/>
          <w:sz w:val="24"/>
          <w:szCs w:val="24"/>
        </w:rPr>
        <w:t>tõendanud kavandatava tegevuse vastavust asjakohase tuumaohutusloa nõuetele.</w:t>
      </w:r>
    </w:p>
    <w:p w14:paraId="7E25435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7695D89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(2) Tuumaohutusluba antakse tähtajatult, välja arvatud ühekordseks või pädeva asutuse määratud arvu kordustega või kindlaksmääratud koguste või muu piirväärtuse täitumisega piiratud tegevuseks.  </w:t>
      </w:r>
    </w:p>
    <w:p w14:paraId="6DA4083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8DC896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Tuumaohutusluba toimetatakse kätte elektrooniliselt.</w:t>
      </w:r>
    </w:p>
    <w:p w14:paraId="4F8F7F9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F1EC1E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A00E8DF"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r w:rsidRPr="7300CB30">
        <w:rPr>
          <w:rFonts w:ascii="Times New Roman" w:eastAsia="Times New Roman" w:hAnsi="Times New Roman" w:cs="Times New Roman"/>
          <w:b/>
          <w:sz w:val="24"/>
          <w:szCs w:val="24"/>
        </w:rPr>
        <w:t xml:space="preserve">§ </w:t>
      </w:r>
      <w:r w:rsidRPr="7D8B87C9">
        <w:rPr>
          <w:rFonts w:ascii="Times New Roman" w:eastAsia="Times New Roman" w:hAnsi="Times New Roman" w:cs="Times New Roman"/>
          <w:b/>
          <w:bCs/>
          <w:sz w:val="24"/>
          <w:szCs w:val="24"/>
        </w:rPr>
        <w:t>24</w:t>
      </w:r>
      <w:r w:rsidRPr="7300CB30">
        <w:rPr>
          <w:rFonts w:ascii="Times New Roman" w:eastAsia="Times New Roman" w:hAnsi="Times New Roman" w:cs="Times New Roman"/>
          <w:b/>
          <w:sz w:val="24"/>
          <w:szCs w:val="24"/>
        </w:rPr>
        <w:t>. Tuumaohutusloa andmisest keeldumine</w:t>
      </w:r>
    </w:p>
    <w:p w14:paraId="3FF290D3"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57AAB20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Pädev asutus</w:t>
      </w:r>
      <w:r w:rsidRPr="7300CB30">
        <w:rPr>
          <w:rFonts w:ascii="Times New Roman" w:eastAsia="Times New Roman" w:hAnsi="Times New Roman" w:cs="Times New Roman"/>
          <w:sz w:val="24"/>
          <w:szCs w:val="24"/>
        </w:rPr>
        <w:t xml:space="preserve"> keeldub tuumaohutusloa andmisest, kui: </w:t>
      </w:r>
    </w:p>
    <w:p w14:paraId="4A7C023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1) taotleja kavandatava tuumakäitise ehitised või seadmed või</w:t>
      </w:r>
      <w:r>
        <w:rPr>
          <w:rFonts w:ascii="Times New Roman" w:eastAsia="Times New Roman" w:hAnsi="Times New Roman" w:cs="Times New Roman"/>
          <w:sz w:val="24"/>
          <w:szCs w:val="24"/>
        </w:rPr>
        <w:t xml:space="preserve"> </w:t>
      </w:r>
      <w:r w:rsidRPr="7300CB30">
        <w:rPr>
          <w:rFonts w:ascii="Times New Roman" w:eastAsia="Times New Roman" w:hAnsi="Times New Roman" w:cs="Times New Roman"/>
          <w:sz w:val="24"/>
          <w:szCs w:val="24"/>
        </w:rPr>
        <w:t>tuumkütusetsükliga seotud tegevused või taotleja kasutatav tehnoloogia ei ole taotleja kasutatavaid ohutusmeetmeid arvestades ohutud inimese</w:t>
      </w:r>
      <w:r>
        <w:rPr>
          <w:rFonts w:ascii="Times New Roman" w:eastAsia="Times New Roman" w:hAnsi="Times New Roman" w:cs="Times New Roman"/>
          <w:sz w:val="24"/>
          <w:szCs w:val="24"/>
        </w:rPr>
        <w:t xml:space="preserve"> tervisele, vara</w:t>
      </w:r>
      <w:r w:rsidRPr="7300CB30">
        <w:rPr>
          <w:rFonts w:ascii="Times New Roman" w:eastAsia="Times New Roman" w:hAnsi="Times New Roman" w:cs="Times New Roman"/>
          <w:sz w:val="24"/>
          <w:szCs w:val="24"/>
        </w:rPr>
        <w:t>le või keskkonnale;  </w:t>
      </w:r>
    </w:p>
    <w:p w14:paraId="126EE69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7300CB30">
        <w:rPr>
          <w:rFonts w:ascii="Times New Roman" w:eastAsia="Times New Roman" w:hAnsi="Times New Roman" w:cs="Times New Roman"/>
          <w:sz w:val="24"/>
          <w:szCs w:val="24"/>
        </w:rPr>
        <w:t>) tegevusega, milleks tuumaohutusluba taotletakse, kaasneb või võib kaasneda oht riigisisesele või rahvusvahelisele julgeolekule;  </w:t>
      </w:r>
    </w:p>
    <w:p w14:paraId="4391993B"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7300CB30">
        <w:rPr>
          <w:rFonts w:ascii="Times New Roman" w:eastAsia="Times New Roman" w:hAnsi="Times New Roman" w:cs="Times New Roman"/>
          <w:sz w:val="24"/>
          <w:szCs w:val="24"/>
        </w:rPr>
        <w:t xml:space="preserve">) taotleja juhtkonna või töötajate erialane ettevalmistus või oskused ei vasta </w:t>
      </w:r>
      <w:r>
        <w:rPr>
          <w:rFonts w:ascii="Times New Roman" w:eastAsia="Times New Roman" w:hAnsi="Times New Roman" w:cs="Times New Roman"/>
          <w:sz w:val="24"/>
          <w:szCs w:val="24"/>
        </w:rPr>
        <w:t>õigusakti</w:t>
      </w:r>
      <w:r w:rsidRPr="7300CB30">
        <w:rPr>
          <w:rFonts w:ascii="Times New Roman" w:eastAsia="Times New Roman" w:hAnsi="Times New Roman" w:cs="Times New Roman"/>
          <w:sz w:val="24"/>
          <w:szCs w:val="24"/>
        </w:rPr>
        <w:t xml:space="preserve"> nõuetele; </w:t>
      </w:r>
    </w:p>
    <w:p w14:paraId="43B04CD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7300CB30">
        <w:rPr>
          <w:rFonts w:ascii="Times New Roman" w:eastAsia="Times New Roman" w:hAnsi="Times New Roman" w:cs="Times New Roman"/>
          <w:sz w:val="24"/>
          <w:szCs w:val="24"/>
        </w:rPr>
        <w:t xml:space="preserve">) tuumakäitise või tuumamaterjali valve ja </w:t>
      </w:r>
      <w:r>
        <w:rPr>
          <w:rFonts w:ascii="Times New Roman" w:eastAsia="Times New Roman" w:hAnsi="Times New Roman" w:cs="Times New Roman"/>
          <w:sz w:val="24"/>
          <w:szCs w:val="24"/>
        </w:rPr>
        <w:t xml:space="preserve">füüsiline </w:t>
      </w:r>
      <w:r w:rsidRPr="7300CB30">
        <w:rPr>
          <w:rFonts w:ascii="Times New Roman" w:eastAsia="Times New Roman" w:hAnsi="Times New Roman" w:cs="Times New Roman"/>
          <w:sz w:val="24"/>
          <w:szCs w:val="24"/>
        </w:rPr>
        <w:t>kaitse pole tagatud; </w:t>
      </w:r>
    </w:p>
    <w:p w14:paraId="5D81B1B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7300CB30">
        <w:rPr>
          <w:rFonts w:ascii="Times New Roman" w:eastAsia="Times New Roman" w:hAnsi="Times New Roman" w:cs="Times New Roman"/>
          <w:sz w:val="24"/>
          <w:szCs w:val="24"/>
        </w:rPr>
        <w:t xml:space="preserve">) taotleja </w:t>
      </w:r>
      <w:r w:rsidRPr="00F63E1B">
        <w:rPr>
          <w:rFonts w:ascii="Times New Roman" w:eastAsia="Times New Roman" w:hAnsi="Times New Roman" w:cs="Times New Roman"/>
          <w:sz w:val="24"/>
          <w:szCs w:val="24"/>
        </w:rPr>
        <w:t>suhtes kehtib</w:t>
      </w:r>
      <w:r>
        <w:rPr>
          <w:rFonts w:ascii="Times New Roman" w:eastAsia="Times New Roman" w:hAnsi="Times New Roman" w:cs="Times New Roman"/>
          <w:sz w:val="24"/>
          <w:szCs w:val="24"/>
        </w:rPr>
        <w:t xml:space="preserve"> </w:t>
      </w:r>
      <w:r w:rsidRPr="00F63E1B">
        <w:rPr>
          <w:rFonts w:ascii="Times New Roman" w:eastAsia="Times New Roman" w:hAnsi="Times New Roman" w:cs="Times New Roman"/>
          <w:sz w:val="24"/>
          <w:szCs w:val="24"/>
        </w:rPr>
        <w:t>kohtuotsusega kohaldatud</w:t>
      </w:r>
      <w:r>
        <w:rPr>
          <w:rFonts w:ascii="Times New Roman" w:eastAsia="Times New Roman" w:hAnsi="Times New Roman" w:cs="Times New Roman"/>
          <w:sz w:val="24"/>
          <w:szCs w:val="24"/>
        </w:rPr>
        <w:t xml:space="preserve">, </w:t>
      </w:r>
      <w:r w:rsidRPr="00F63E1B">
        <w:rPr>
          <w:rFonts w:ascii="Times New Roman" w:eastAsia="Times New Roman" w:hAnsi="Times New Roman" w:cs="Times New Roman"/>
          <w:sz w:val="24"/>
          <w:szCs w:val="24"/>
        </w:rPr>
        <w:t xml:space="preserve">seadusest tulenev </w:t>
      </w:r>
      <w:r>
        <w:rPr>
          <w:rFonts w:ascii="Times New Roman" w:eastAsia="Times New Roman" w:hAnsi="Times New Roman" w:cs="Times New Roman"/>
          <w:sz w:val="24"/>
          <w:szCs w:val="24"/>
        </w:rPr>
        <w:t xml:space="preserve">või pädeva asutuse ettekirjutusega määratud </w:t>
      </w:r>
      <w:r w:rsidRPr="00F63E1B">
        <w:rPr>
          <w:rFonts w:ascii="Times New Roman" w:eastAsia="Times New Roman" w:hAnsi="Times New Roman" w:cs="Times New Roman"/>
          <w:sz w:val="24"/>
          <w:szCs w:val="24"/>
        </w:rPr>
        <w:t>keeld</w:t>
      </w:r>
      <w:r>
        <w:rPr>
          <w:rFonts w:ascii="Times New Roman" w:eastAsia="Times New Roman" w:hAnsi="Times New Roman" w:cs="Times New Roman"/>
          <w:sz w:val="24"/>
          <w:szCs w:val="24"/>
        </w:rPr>
        <w:t xml:space="preserve"> seoses käesolevas seaduses sätestatud tuumaohutuse nõude rikkumisega;</w:t>
      </w:r>
      <w:r w:rsidRPr="7300CB30">
        <w:rPr>
          <w:rFonts w:ascii="Times New Roman" w:eastAsia="Times New Roman" w:hAnsi="Times New Roman" w:cs="Times New Roman"/>
          <w:sz w:val="24"/>
          <w:szCs w:val="24"/>
        </w:rPr>
        <w:t xml:space="preserve"> </w:t>
      </w:r>
    </w:p>
    <w:p w14:paraId="538BCE3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taotleja</w:t>
      </w:r>
      <w:r w:rsidRPr="00F63E1B">
        <w:rPr>
          <w:rFonts w:ascii="Times New Roman" w:eastAsia="Times New Roman" w:hAnsi="Times New Roman" w:cs="Times New Roman"/>
          <w:sz w:val="24"/>
          <w:szCs w:val="24"/>
        </w:rPr>
        <w:t xml:space="preserve"> on loa taotluses esitanud tahtlikult valeandmeid, mis võiksid mõjutada taotluse lahendamist ning mille esitamata jätmise korral tuleks loa andmisest keelduda muul käesolevas paragrahvis nimetatud alusel</w:t>
      </w:r>
      <w:r>
        <w:rPr>
          <w:rFonts w:ascii="Times New Roman" w:eastAsia="Times New Roman" w:hAnsi="Times New Roman" w:cs="Times New Roman"/>
          <w:sz w:val="24"/>
          <w:szCs w:val="24"/>
        </w:rPr>
        <w:t>;</w:t>
      </w:r>
    </w:p>
    <w:p w14:paraId="3572DCD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w:t>
      </w:r>
      <w:r w:rsidRPr="7300CB30">
        <w:rPr>
          <w:rFonts w:ascii="Times New Roman" w:eastAsia="Times New Roman" w:hAnsi="Times New Roman" w:cs="Times New Roman"/>
          <w:sz w:val="24"/>
          <w:szCs w:val="24"/>
        </w:rPr>
        <w:t>taotleja ei ole tasunud taotluse läbivaatamise menetlustasu või esitanud tasumise tagatist. </w:t>
      </w:r>
    </w:p>
    <w:p w14:paraId="128DE05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7E36B9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1AA2D2AD"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r w:rsidRPr="7300CB30">
        <w:rPr>
          <w:rFonts w:ascii="Times New Roman" w:eastAsia="Times New Roman" w:hAnsi="Times New Roman" w:cs="Times New Roman"/>
          <w:b/>
          <w:sz w:val="24"/>
          <w:szCs w:val="24"/>
        </w:rPr>
        <w:t xml:space="preserve">§ </w:t>
      </w:r>
      <w:r w:rsidRPr="7D8B87C9">
        <w:rPr>
          <w:rFonts w:ascii="Times New Roman" w:eastAsia="Times New Roman" w:hAnsi="Times New Roman" w:cs="Times New Roman"/>
          <w:b/>
          <w:bCs/>
          <w:sz w:val="24"/>
          <w:szCs w:val="24"/>
        </w:rPr>
        <w:t>25</w:t>
      </w:r>
      <w:r w:rsidRPr="7300CB30">
        <w:rPr>
          <w:rFonts w:ascii="Times New Roman" w:eastAsia="Times New Roman" w:hAnsi="Times New Roman" w:cs="Times New Roman"/>
          <w:b/>
          <w:sz w:val="24"/>
          <w:szCs w:val="24"/>
        </w:rPr>
        <w:t>. Tuumaohutusloa muutmine </w:t>
      </w:r>
    </w:p>
    <w:p w14:paraId="7378FC6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37704A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D8B87C9">
        <w:rPr>
          <w:rFonts w:ascii="Times New Roman" w:eastAsia="Times New Roman" w:hAnsi="Times New Roman" w:cs="Times New Roman"/>
          <w:sz w:val="24"/>
          <w:szCs w:val="24"/>
        </w:rPr>
        <w:t xml:space="preserve">(1) Pädev asutus </w:t>
      </w:r>
      <w:r>
        <w:rPr>
          <w:rFonts w:ascii="Times New Roman" w:eastAsia="Times New Roman" w:hAnsi="Times New Roman" w:cs="Times New Roman"/>
          <w:sz w:val="24"/>
          <w:szCs w:val="24"/>
        </w:rPr>
        <w:t>võib muuta</w:t>
      </w:r>
      <w:r w:rsidRPr="7D8B87C9">
        <w:rPr>
          <w:rFonts w:ascii="Times New Roman" w:eastAsia="Times New Roman" w:hAnsi="Times New Roman" w:cs="Times New Roman"/>
          <w:sz w:val="24"/>
          <w:szCs w:val="24"/>
        </w:rPr>
        <w:t xml:space="preserve"> tuumaohutusluba, kui:</w:t>
      </w:r>
    </w:p>
    <w:p w14:paraId="07FA7EC5" w14:textId="77777777" w:rsidR="00074CE5" w:rsidRDefault="00074CE5" w:rsidP="00074CE5">
      <w:pPr>
        <w:spacing w:after="0" w:line="240" w:lineRule="auto"/>
        <w:contextualSpacing/>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sz w:val="24"/>
          <w:szCs w:val="24"/>
        </w:rPr>
        <w:t xml:space="preserve">1) </w:t>
      </w:r>
      <w:r w:rsidRPr="003747D3">
        <w:rPr>
          <w:rFonts w:ascii="Times New Roman" w:eastAsia="Times New Roman" w:hAnsi="Times New Roman" w:cs="Times New Roman"/>
          <w:kern w:val="0"/>
          <w:sz w:val="24"/>
          <w:szCs w:val="24"/>
          <w:lang w:eastAsia="et-EE"/>
          <w14:ligatures w14:val="none"/>
        </w:rPr>
        <w:t xml:space="preserve">loa tingimuste või </w:t>
      </w:r>
      <w:r w:rsidRPr="7D8B87C9">
        <w:rPr>
          <w:rFonts w:ascii="Times New Roman" w:eastAsia="Times New Roman" w:hAnsi="Times New Roman" w:cs="Times New Roman"/>
          <w:sz w:val="24"/>
          <w:szCs w:val="24"/>
          <w:lang w:eastAsia="et-EE"/>
        </w:rPr>
        <w:t>tuumakäitise ohutusaruande</w:t>
      </w:r>
      <w:r w:rsidRPr="467F839C">
        <w:rPr>
          <w:rFonts w:ascii="Times New Roman" w:eastAsia="Times New Roman" w:hAnsi="Times New Roman" w:cs="Times New Roman"/>
          <w:sz w:val="24"/>
          <w:szCs w:val="24"/>
          <w:lang w:eastAsia="et-EE"/>
        </w:rPr>
        <w:t xml:space="preserve"> aluseks olnud tehnilised või ohutuslikud eeldused on muutunud viisil, mis oluliselt mõjutab loa tingimusi, kuid ei eelda loa peatamist;</w:t>
      </w:r>
    </w:p>
    <w:p w14:paraId="2FDE07F6" w14:textId="77777777" w:rsidR="00074CE5" w:rsidRPr="00BF271C"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kern w:val="0"/>
          <w:sz w:val="24"/>
          <w:szCs w:val="24"/>
          <w:lang w:eastAsia="et-EE"/>
          <w14:ligatures w14:val="none"/>
        </w:rPr>
        <w:t xml:space="preserve">2) tuumakäitise </w:t>
      </w:r>
      <w:r w:rsidRPr="00BF271C">
        <w:rPr>
          <w:rFonts w:ascii="Times New Roman" w:eastAsia="Times New Roman" w:hAnsi="Times New Roman" w:cs="Times New Roman"/>
          <w:sz w:val="24"/>
          <w:szCs w:val="24"/>
        </w:rPr>
        <w:t>katsetuste või käitamise käigus saadud tulemused näitavad vajadust muuta loa tingimusi ohutuskriteeriumide täitmiseks</w:t>
      </w:r>
      <w:r>
        <w:rPr>
          <w:rFonts w:ascii="Times New Roman" w:eastAsia="Times New Roman" w:hAnsi="Times New Roman" w:cs="Times New Roman"/>
          <w:sz w:val="24"/>
          <w:szCs w:val="24"/>
        </w:rPr>
        <w:t>;</w:t>
      </w:r>
    </w:p>
    <w:p w14:paraId="73E42B4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BF271C">
        <w:rPr>
          <w:rFonts w:ascii="Times New Roman" w:eastAsia="Times New Roman" w:hAnsi="Times New Roman" w:cs="Times New Roman"/>
          <w:sz w:val="24"/>
          <w:szCs w:val="24"/>
        </w:rPr>
        <w:t>loa omaja kavandab tegevuses või käitises muudatusi, mis mõjutavad oluliselt loa tingimusi</w:t>
      </w:r>
      <w:r>
        <w:rPr>
          <w:rFonts w:ascii="Times New Roman" w:eastAsia="Times New Roman" w:hAnsi="Times New Roman" w:cs="Times New Roman"/>
          <w:sz w:val="24"/>
          <w:szCs w:val="24"/>
        </w:rPr>
        <w:t xml:space="preserve"> </w:t>
      </w:r>
      <w:r w:rsidRPr="00BF271C">
        <w:rPr>
          <w:rFonts w:ascii="Times New Roman" w:eastAsia="Times New Roman" w:hAnsi="Times New Roman" w:cs="Times New Roman"/>
          <w:sz w:val="24"/>
          <w:szCs w:val="24"/>
        </w:rPr>
        <w:t xml:space="preserve">või </w:t>
      </w:r>
      <w:r>
        <w:rPr>
          <w:rFonts w:ascii="Times New Roman" w:eastAsia="Times New Roman" w:hAnsi="Times New Roman" w:cs="Times New Roman"/>
          <w:sz w:val="24"/>
          <w:szCs w:val="24"/>
        </w:rPr>
        <w:t xml:space="preserve">tuumakäitise </w:t>
      </w:r>
      <w:r w:rsidRPr="7D8B87C9">
        <w:rPr>
          <w:rFonts w:ascii="Times New Roman" w:eastAsia="Times New Roman" w:hAnsi="Times New Roman" w:cs="Times New Roman"/>
          <w:sz w:val="24"/>
          <w:szCs w:val="24"/>
        </w:rPr>
        <w:t>ohutusaruande</w:t>
      </w:r>
      <w:r w:rsidRPr="00BF271C">
        <w:rPr>
          <w:rFonts w:ascii="Times New Roman" w:eastAsia="Times New Roman" w:hAnsi="Times New Roman" w:cs="Times New Roman"/>
          <w:sz w:val="24"/>
          <w:szCs w:val="24"/>
        </w:rPr>
        <w:t xml:space="preserve"> aluseid ning ei ole </w:t>
      </w:r>
      <w:r>
        <w:rPr>
          <w:rFonts w:ascii="Times New Roman" w:eastAsia="Times New Roman" w:hAnsi="Times New Roman" w:cs="Times New Roman"/>
          <w:sz w:val="24"/>
          <w:szCs w:val="24"/>
        </w:rPr>
        <w:t>lahendatavad</w:t>
      </w:r>
      <w:r w:rsidRPr="00BF271C">
        <w:rPr>
          <w:rFonts w:ascii="Times New Roman" w:eastAsia="Times New Roman" w:hAnsi="Times New Roman" w:cs="Times New Roman"/>
          <w:sz w:val="24"/>
          <w:szCs w:val="24"/>
        </w:rPr>
        <w:t xml:space="preserve"> pädeva asutuse kooskõlastamisega</w:t>
      </w:r>
      <w:r>
        <w:rPr>
          <w:rFonts w:ascii="Times New Roman" w:eastAsia="Times New Roman" w:hAnsi="Times New Roman" w:cs="Times New Roman"/>
          <w:sz w:val="24"/>
          <w:szCs w:val="24"/>
        </w:rPr>
        <w:t>;</w:t>
      </w:r>
    </w:p>
    <w:p w14:paraId="135D2481" w14:textId="77777777" w:rsidR="00074CE5" w:rsidRPr="005C4A25" w:rsidRDefault="00074CE5" w:rsidP="00074CE5">
      <w:pPr>
        <w:spacing w:after="0" w:line="240" w:lineRule="auto"/>
        <w:contextualSpacing/>
        <w:jc w:val="both"/>
        <w:rPr>
          <w:rFonts w:ascii="Times New Roman" w:eastAsia="Times New Roman" w:hAnsi="Times New Roman" w:cs="Times New Roman"/>
          <w:sz w:val="24"/>
          <w:szCs w:val="24"/>
        </w:rPr>
      </w:pPr>
      <w:r w:rsidRPr="1D2CCAA4">
        <w:rPr>
          <w:rFonts w:ascii="Times New Roman" w:eastAsia="Times New Roman" w:hAnsi="Times New Roman" w:cs="Times New Roman"/>
          <w:sz w:val="24"/>
          <w:szCs w:val="24"/>
        </w:rPr>
        <w:t xml:space="preserve">4) </w:t>
      </w:r>
      <w:r w:rsidRPr="343BA6A5">
        <w:rPr>
          <w:rFonts w:ascii="Times New Roman" w:eastAsia="Times New Roman" w:hAnsi="Times New Roman" w:cs="Times New Roman"/>
          <w:sz w:val="24"/>
          <w:szCs w:val="24"/>
        </w:rPr>
        <w:t>tuumak</w:t>
      </w:r>
      <w:r w:rsidRPr="343BA6A5">
        <w:rPr>
          <w:rFonts w:ascii="Times New Roman" w:eastAsia="Times New Roman" w:hAnsi="Times New Roman" w:cs="Times New Roman" w:hint="eastAsia"/>
          <w:sz w:val="24"/>
          <w:szCs w:val="24"/>
        </w:rPr>
        <w:t>ä</w:t>
      </w:r>
      <w:r w:rsidRPr="343BA6A5">
        <w:rPr>
          <w:rFonts w:ascii="Times New Roman" w:eastAsia="Times New Roman" w:hAnsi="Times New Roman" w:cs="Times New Roman"/>
          <w:sz w:val="24"/>
          <w:szCs w:val="24"/>
        </w:rPr>
        <w:t xml:space="preserve">itise </w:t>
      </w:r>
      <w:r w:rsidRPr="343BA6A5">
        <w:rPr>
          <w:rFonts w:ascii="Times New Roman" w:eastAsia="Times New Roman" w:hAnsi="Times New Roman" w:cs="Times New Roman" w:hint="eastAsia"/>
          <w:sz w:val="24"/>
          <w:szCs w:val="24"/>
        </w:rPr>
        <w:t>ü</w:t>
      </w:r>
      <w:r w:rsidRPr="343BA6A5">
        <w:rPr>
          <w:rFonts w:ascii="Times New Roman" w:eastAsia="Times New Roman" w:hAnsi="Times New Roman" w:cs="Times New Roman"/>
          <w:sz w:val="24"/>
          <w:szCs w:val="24"/>
        </w:rPr>
        <w:t>mberehitamine, laiendamine v</w:t>
      </w:r>
      <w:r w:rsidRPr="343BA6A5">
        <w:rPr>
          <w:rFonts w:ascii="Times New Roman" w:eastAsia="Times New Roman" w:hAnsi="Times New Roman" w:cs="Times New Roman" w:hint="eastAsia"/>
          <w:sz w:val="24"/>
          <w:szCs w:val="24"/>
        </w:rPr>
        <w:t>õ</w:t>
      </w:r>
      <w:r w:rsidRPr="343BA6A5">
        <w:rPr>
          <w:rFonts w:ascii="Times New Roman" w:eastAsia="Times New Roman" w:hAnsi="Times New Roman" w:cs="Times New Roman"/>
          <w:sz w:val="24"/>
          <w:szCs w:val="24"/>
        </w:rPr>
        <w:t>i rekonstrueerimine toob kaasa tuumak</w:t>
      </w:r>
      <w:r w:rsidRPr="343BA6A5">
        <w:rPr>
          <w:rFonts w:ascii="Times New Roman" w:eastAsia="Times New Roman" w:hAnsi="Times New Roman" w:cs="Times New Roman" w:hint="eastAsia"/>
          <w:sz w:val="24"/>
          <w:szCs w:val="24"/>
        </w:rPr>
        <w:t>ä</w:t>
      </w:r>
      <w:r w:rsidRPr="343BA6A5">
        <w:rPr>
          <w:rFonts w:ascii="Times New Roman" w:eastAsia="Times New Roman" w:hAnsi="Times New Roman" w:cs="Times New Roman"/>
          <w:sz w:val="24"/>
          <w:szCs w:val="24"/>
        </w:rPr>
        <w:t>itise f</w:t>
      </w:r>
      <w:r w:rsidRPr="343BA6A5">
        <w:rPr>
          <w:rFonts w:ascii="Times New Roman" w:eastAsia="Times New Roman" w:hAnsi="Times New Roman" w:cs="Times New Roman" w:hint="eastAsia"/>
          <w:sz w:val="24"/>
          <w:szCs w:val="24"/>
        </w:rPr>
        <w:t>üü</w:t>
      </w:r>
      <w:r w:rsidRPr="343BA6A5">
        <w:rPr>
          <w:rFonts w:ascii="Times New Roman" w:eastAsia="Times New Roman" w:hAnsi="Times New Roman" w:cs="Times New Roman"/>
          <w:sz w:val="24"/>
          <w:szCs w:val="24"/>
        </w:rPr>
        <w:t>silise, tehnilise v</w:t>
      </w:r>
      <w:r w:rsidRPr="343BA6A5">
        <w:rPr>
          <w:rFonts w:ascii="Times New Roman" w:eastAsia="Times New Roman" w:hAnsi="Times New Roman" w:cs="Times New Roman" w:hint="eastAsia"/>
          <w:sz w:val="24"/>
          <w:szCs w:val="24"/>
        </w:rPr>
        <w:t>õ</w:t>
      </w:r>
      <w:r w:rsidRPr="343BA6A5">
        <w:rPr>
          <w:rFonts w:ascii="Times New Roman" w:eastAsia="Times New Roman" w:hAnsi="Times New Roman" w:cs="Times New Roman"/>
          <w:sz w:val="24"/>
          <w:szCs w:val="24"/>
        </w:rPr>
        <w:t>i funktsionaalse iseloomu muutuse, mis v</w:t>
      </w:r>
      <w:r w:rsidRPr="343BA6A5">
        <w:rPr>
          <w:rFonts w:ascii="Times New Roman" w:eastAsia="Times New Roman" w:hAnsi="Times New Roman" w:cs="Times New Roman" w:hint="eastAsia"/>
          <w:sz w:val="24"/>
          <w:szCs w:val="24"/>
        </w:rPr>
        <w:t>õ</w:t>
      </w:r>
      <w:r w:rsidRPr="343BA6A5">
        <w:rPr>
          <w:rFonts w:ascii="Times New Roman" w:eastAsia="Times New Roman" w:hAnsi="Times New Roman" w:cs="Times New Roman"/>
          <w:sz w:val="24"/>
          <w:szCs w:val="24"/>
        </w:rPr>
        <w:t>ib m</w:t>
      </w:r>
      <w:r w:rsidRPr="343BA6A5">
        <w:rPr>
          <w:rFonts w:ascii="Times New Roman" w:eastAsia="Times New Roman" w:hAnsi="Times New Roman" w:cs="Times New Roman" w:hint="eastAsia"/>
          <w:sz w:val="24"/>
          <w:szCs w:val="24"/>
        </w:rPr>
        <w:t>õ</w:t>
      </w:r>
      <w:r w:rsidRPr="343BA6A5">
        <w:rPr>
          <w:rFonts w:ascii="Times New Roman" w:eastAsia="Times New Roman" w:hAnsi="Times New Roman" w:cs="Times New Roman"/>
          <w:sz w:val="24"/>
          <w:szCs w:val="24"/>
        </w:rPr>
        <w:t>jutada tuumak</w:t>
      </w:r>
      <w:r w:rsidRPr="343BA6A5">
        <w:rPr>
          <w:rFonts w:ascii="Times New Roman" w:eastAsia="Times New Roman" w:hAnsi="Times New Roman" w:cs="Times New Roman" w:hint="eastAsia"/>
          <w:sz w:val="24"/>
          <w:szCs w:val="24"/>
        </w:rPr>
        <w:t>ä</w:t>
      </w:r>
      <w:r w:rsidRPr="343BA6A5">
        <w:rPr>
          <w:rFonts w:ascii="Times New Roman" w:eastAsia="Times New Roman" w:hAnsi="Times New Roman" w:cs="Times New Roman"/>
          <w:sz w:val="24"/>
          <w:szCs w:val="24"/>
        </w:rPr>
        <w:t>itise ohutust v</w:t>
      </w:r>
      <w:r w:rsidRPr="343BA6A5">
        <w:rPr>
          <w:rFonts w:ascii="Times New Roman" w:eastAsia="Times New Roman" w:hAnsi="Times New Roman" w:cs="Times New Roman" w:hint="eastAsia"/>
          <w:sz w:val="24"/>
          <w:szCs w:val="24"/>
        </w:rPr>
        <w:t>õ</w:t>
      </w:r>
      <w:r w:rsidRPr="343BA6A5">
        <w:rPr>
          <w:rFonts w:ascii="Times New Roman" w:eastAsia="Times New Roman" w:hAnsi="Times New Roman" w:cs="Times New Roman"/>
          <w:sz w:val="24"/>
          <w:szCs w:val="24"/>
        </w:rPr>
        <w:t xml:space="preserve">i </w:t>
      </w:r>
      <w:r>
        <w:rPr>
          <w:rFonts w:ascii="Times New Roman" w:eastAsia="Times New Roman" w:hAnsi="Times New Roman" w:cs="Times New Roman"/>
          <w:sz w:val="24"/>
          <w:szCs w:val="24"/>
        </w:rPr>
        <w:t>tuumaohutus</w:t>
      </w:r>
      <w:r w:rsidRPr="343BA6A5">
        <w:rPr>
          <w:rFonts w:ascii="Times New Roman" w:eastAsia="Times New Roman" w:hAnsi="Times New Roman" w:cs="Times New Roman"/>
          <w:sz w:val="24"/>
          <w:szCs w:val="24"/>
        </w:rPr>
        <w:t>loa tingimusi.</w:t>
      </w:r>
    </w:p>
    <w:p w14:paraId="774E16F1" w14:textId="77777777" w:rsidR="00074CE5" w:rsidRPr="005C4A25" w:rsidRDefault="00074CE5" w:rsidP="00074CE5">
      <w:pPr>
        <w:spacing w:after="0" w:line="240" w:lineRule="auto"/>
        <w:contextualSpacing/>
        <w:jc w:val="both"/>
        <w:rPr>
          <w:rFonts w:ascii="Times New Roman" w:eastAsia="Times New Roman" w:hAnsi="Times New Roman" w:cs="Times New Roman"/>
          <w:kern w:val="0"/>
          <w:sz w:val="24"/>
          <w:szCs w:val="24"/>
          <w:lang w:eastAsia="et-EE"/>
          <w14:ligatures w14:val="none"/>
        </w:rPr>
      </w:pPr>
    </w:p>
    <w:p w14:paraId="09D3109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00383917">
        <w:rPr>
          <w:rFonts w:ascii="Times New Roman" w:eastAsia="Times New Roman" w:hAnsi="Times New Roman" w:cs="Times New Roman"/>
          <w:sz w:val="24"/>
          <w:szCs w:val="24"/>
        </w:rPr>
        <w:t xml:space="preserve">(2) Tuumaohutusloa muutmisele kohaldatakse tuumaohutusloa andmisele sätestatud nõudeid ja korda ning </w:t>
      </w:r>
      <w:r w:rsidRPr="343BA6A5">
        <w:rPr>
          <w:rFonts w:ascii="Times New Roman" w:eastAsia="Times New Roman" w:hAnsi="Times New Roman" w:cs="Times New Roman"/>
          <w:sz w:val="24"/>
          <w:szCs w:val="24"/>
        </w:rPr>
        <w:t>loa muudatus toimetatakse kätte</w:t>
      </w:r>
      <w:r w:rsidRPr="00383917">
        <w:rPr>
          <w:rFonts w:ascii="Times New Roman" w:eastAsia="Times New Roman" w:hAnsi="Times New Roman" w:cs="Times New Roman"/>
          <w:sz w:val="24"/>
          <w:szCs w:val="24"/>
        </w:rPr>
        <w:t xml:space="preserve"> elektrooniliselt.</w:t>
      </w:r>
      <w:r w:rsidRPr="7300CB30">
        <w:rPr>
          <w:rFonts w:ascii="Times New Roman" w:eastAsia="Times New Roman" w:hAnsi="Times New Roman" w:cs="Times New Roman"/>
          <w:sz w:val="24"/>
          <w:szCs w:val="24"/>
        </w:rPr>
        <w:t xml:space="preserve"> </w:t>
      </w:r>
    </w:p>
    <w:p w14:paraId="0130403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31BF27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w:t>
      </w:r>
      <w:r w:rsidRPr="0F78E9AA">
        <w:rPr>
          <w:rFonts w:ascii="Times New Roman" w:eastAsia="Times New Roman" w:hAnsi="Times New Roman" w:cs="Times New Roman"/>
          <w:sz w:val="24"/>
          <w:szCs w:val="24"/>
        </w:rPr>
        <w:t>3</w:t>
      </w:r>
      <w:r w:rsidRPr="7300CB30">
        <w:rPr>
          <w:rFonts w:ascii="Times New Roman" w:eastAsia="Times New Roman" w:hAnsi="Times New Roman" w:cs="Times New Roman"/>
          <w:sz w:val="24"/>
          <w:szCs w:val="24"/>
        </w:rPr>
        <w:t>) Tuumaohutusloa muutmine otsustatakse avatud menetluseta:</w:t>
      </w:r>
    </w:p>
    <w:p w14:paraId="5230B3F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 xml:space="preserve">1) kui loa muutmine ei mõjuta keskkonnariski suurust, loa muutmisel ei toimu keskkonnamõju hindamist </w:t>
      </w:r>
      <w:r w:rsidRPr="0F78E9AA">
        <w:rPr>
          <w:rFonts w:ascii="Times New Roman" w:eastAsia="Times New Roman" w:hAnsi="Times New Roman" w:cs="Times New Roman"/>
          <w:sz w:val="24"/>
          <w:szCs w:val="24"/>
        </w:rPr>
        <w:t>või</w:t>
      </w:r>
      <w:r w:rsidRPr="7300CB30">
        <w:rPr>
          <w:rFonts w:ascii="Times New Roman" w:eastAsia="Times New Roman" w:hAnsi="Times New Roman" w:cs="Times New Roman"/>
          <w:sz w:val="24"/>
          <w:szCs w:val="24"/>
        </w:rPr>
        <w:t xml:space="preserve"> puudub muu oluline avalik huvi avatud menetluse läbiviimiseks;</w:t>
      </w:r>
    </w:p>
    <w:p w14:paraId="3173F03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2) kui menetluse kiirem läbiviimine on vajalik keskkonnaohu või hädaolukorra vältimiseks;</w:t>
      </w:r>
    </w:p>
    <w:p w14:paraId="47D25C7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3) kui menetluse kiirem läbiviimine on vajalik, et ennetada elutähtsa teenuse katkemise ohtu.</w:t>
      </w:r>
    </w:p>
    <w:p w14:paraId="6C324B2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07AC02F"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r w:rsidRPr="00425095">
        <w:rPr>
          <w:rFonts w:ascii="Times New Roman" w:eastAsia="Times New Roman" w:hAnsi="Times New Roman" w:cs="Times New Roman"/>
          <w:b/>
          <w:sz w:val="24"/>
          <w:szCs w:val="24"/>
        </w:rPr>
        <w:t xml:space="preserve">§ </w:t>
      </w:r>
      <w:r w:rsidRPr="7D8B87C9">
        <w:rPr>
          <w:rFonts w:ascii="Times New Roman" w:eastAsia="Times New Roman" w:hAnsi="Times New Roman" w:cs="Times New Roman"/>
          <w:b/>
          <w:bCs/>
          <w:sz w:val="24"/>
          <w:szCs w:val="24"/>
        </w:rPr>
        <w:t>26</w:t>
      </w:r>
      <w:r w:rsidRPr="00425095">
        <w:rPr>
          <w:rFonts w:ascii="Times New Roman" w:eastAsia="Times New Roman" w:hAnsi="Times New Roman" w:cs="Times New Roman"/>
          <w:b/>
          <w:sz w:val="24"/>
          <w:szCs w:val="24"/>
        </w:rPr>
        <w:t>. Tuumaohutusloa kehtivuse peatamine ja kehtetuks tunnistamine</w:t>
      </w:r>
    </w:p>
    <w:p w14:paraId="602BA5D0"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p>
    <w:p w14:paraId="0584F522" w14:textId="77777777" w:rsidR="00074CE5" w:rsidRPr="0049777A" w:rsidRDefault="00074CE5" w:rsidP="00074CE5">
      <w:pPr>
        <w:spacing w:after="0" w:line="240" w:lineRule="auto"/>
        <w:contextualSpacing/>
        <w:jc w:val="both"/>
        <w:rPr>
          <w:rFonts w:ascii="Times New Roman" w:eastAsia="Times New Roman" w:hAnsi="Times New Roman" w:cs="Times New Roman"/>
          <w:sz w:val="24"/>
          <w:szCs w:val="24"/>
        </w:rPr>
      </w:pPr>
      <w:r w:rsidRPr="0049777A">
        <w:rPr>
          <w:rFonts w:ascii="Times New Roman" w:eastAsia="Times New Roman" w:hAnsi="Times New Roman" w:cs="Times New Roman"/>
          <w:sz w:val="24"/>
          <w:szCs w:val="24"/>
        </w:rPr>
        <w:t xml:space="preserve">(1) Pädev asutus peatab </w:t>
      </w:r>
      <w:r>
        <w:rPr>
          <w:rFonts w:ascii="Times New Roman" w:eastAsia="Times New Roman" w:hAnsi="Times New Roman" w:cs="Times New Roman"/>
          <w:sz w:val="24"/>
          <w:szCs w:val="24"/>
        </w:rPr>
        <w:t>tuumaohutusloa kehtivuse</w:t>
      </w:r>
      <w:r w:rsidRPr="0049777A">
        <w:rPr>
          <w:rFonts w:ascii="Times New Roman" w:eastAsia="Times New Roman" w:hAnsi="Times New Roman" w:cs="Times New Roman"/>
          <w:sz w:val="24"/>
          <w:szCs w:val="24"/>
        </w:rPr>
        <w:t>, kui:</w:t>
      </w:r>
    </w:p>
    <w:p w14:paraId="58BCC14A" w14:textId="77777777" w:rsidR="00074CE5" w:rsidRDefault="00074CE5" w:rsidP="00074CE5">
      <w:pPr>
        <w:tabs>
          <w:tab w:val="num" w:pos="720"/>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käitaja takistab käesolevas seaduses sätestatud järelevalve tegemist</w:t>
      </w:r>
      <w:r w:rsidRPr="00A550D0">
        <w:rPr>
          <w:rFonts w:ascii="Times New Roman" w:eastAsia="Times New Roman" w:hAnsi="Times New Roman" w:cs="Times New Roman"/>
          <w:sz w:val="24"/>
          <w:szCs w:val="24"/>
        </w:rPr>
        <w:t>;</w:t>
      </w:r>
    </w:p>
    <w:p w14:paraId="5C50069A" w14:textId="77777777" w:rsidR="00074CE5" w:rsidRPr="00A550D0" w:rsidRDefault="00074CE5" w:rsidP="00074CE5">
      <w:pPr>
        <w:tabs>
          <w:tab w:val="num" w:pos="720"/>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AA7982">
        <w:rPr>
          <w:rFonts w:ascii="Times New Roman" w:eastAsia="Times New Roman" w:hAnsi="Times New Roman" w:cs="Times New Roman"/>
          <w:sz w:val="24"/>
          <w:szCs w:val="24"/>
        </w:rPr>
        <w:t>tuumakäitise</w:t>
      </w:r>
      <w:r w:rsidRPr="00AA7982">
        <w:rPr>
          <w:rFonts w:ascii="Times New Roman" w:eastAsia="Times New Roman" w:hAnsi="Times New Roman" w:cs="Times New Roman"/>
          <w:kern w:val="0"/>
          <w:sz w:val="24"/>
          <w:szCs w:val="24"/>
          <w:lang w:eastAsia="et-EE"/>
          <w14:ligatures w14:val="none"/>
        </w:rPr>
        <w:t xml:space="preserve"> seisund, katsetuste tulemused või ilmnenud uued </w:t>
      </w:r>
      <w:r>
        <w:rPr>
          <w:rFonts w:ascii="Times New Roman" w:eastAsia="Times New Roman" w:hAnsi="Times New Roman" w:cs="Times New Roman"/>
          <w:kern w:val="0"/>
          <w:sz w:val="24"/>
          <w:szCs w:val="24"/>
          <w:lang w:eastAsia="et-EE"/>
          <w14:ligatures w14:val="none"/>
        </w:rPr>
        <w:t>asjaolud ei võimalda pidada tegevuse jätkamist ohutuks</w:t>
      </w:r>
      <w:r w:rsidRPr="00AA7982">
        <w:rPr>
          <w:rFonts w:ascii="Times New Roman" w:eastAsia="Times New Roman" w:hAnsi="Times New Roman" w:cs="Times New Roman"/>
          <w:kern w:val="0"/>
          <w:sz w:val="24"/>
          <w:szCs w:val="24"/>
          <w:lang w:eastAsia="et-EE"/>
          <w14:ligatures w14:val="none"/>
        </w:rPr>
        <w:t>.</w:t>
      </w:r>
    </w:p>
    <w:p w14:paraId="051A302B" w14:textId="77777777" w:rsidR="00074CE5" w:rsidRPr="000B1177" w:rsidRDefault="00074CE5" w:rsidP="00074CE5">
      <w:pPr>
        <w:tabs>
          <w:tab w:val="num" w:pos="720"/>
        </w:tabs>
        <w:spacing w:after="0" w:line="240" w:lineRule="auto"/>
        <w:ind w:left="360"/>
        <w:contextualSpacing/>
        <w:jc w:val="both"/>
        <w:rPr>
          <w:rFonts w:ascii="Times New Roman" w:eastAsia="Times New Roman" w:hAnsi="Times New Roman" w:cs="Times New Roman"/>
          <w:b/>
          <w:bCs/>
          <w:sz w:val="24"/>
          <w:szCs w:val="24"/>
        </w:rPr>
      </w:pPr>
    </w:p>
    <w:p w14:paraId="58B69C8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0049777A">
        <w:rPr>
          <w:rFonts w:ascii="Times New Roman" w:eastAsia="Times New Roman" w:hAnsi="Times New Roman" w:cs="Times New Roman"/>
          <w:sz w:val="24"/>
          <w:szCs w:val="24"/>
        </w:rPr>
        <w:t>(2) Loa peatami</w:t>
      </w:r>
      <w:r>
        <w:rPr>
          <w:rFonts w:ascii="Times New Roman" w:eastAsia="Times New Roman" w:hAnsi="Times New Roman" w:cs="Times New Roman"/>
          <w:sz w:val="24"/>
          <w:szCs w:val="24"/>
        </w:rPr>
        <w:t xml:space="preserve">se otsus </w:t>
      </w:r>
      <w:r w:rsidRPr="0049777A">
        <w:rPr>
          <w:rFonts w:ascii="Times New Roman" w:eastAsia="Times New Roman" w:hAnsi="Times New Roman" w:cs="Times New Roman"/>
          <w:sz w:val="24"/>
          <w:szCs w:val="24"/>
        </w:rPr>
        <w:t xml:space="preserve">kehtib kuni </w:t>
      </w:r>
      <w:r>
        <w:rPr>
          <w:rFonts w:ascii="Times New Roman" w:eastAsia="Times New Roman" w:hAnsi="Times New Roman" w:cs="Times New Roman"/>
          <w:sz w:val="24"/>
          <w:szCs w:val="24"/>
        </w:rPr>
        <w:t xml:space="preserve">peatamise aluseks olnud </w:t>
      </w:r>
      <w:r w:rsidRPr="0049777A">
        <w:rPr>
          <w:rFonts w:ascii="Times New Roman" w:eastAsia="Times New Roman" w:hAnsi="Times New Roman" w:cs="Times New Roman"/>
          <w:sz w:val="24"/>
          <w:szCs w:val="24"/>
        </w:rPr>
        <w:t>asjaolude kõrvaldamiseni ja pädeva asutuse otsuseni loa peatamise lõpetamise kohta.</w:t>
      </w:r>
    </w:p>
    <w:p w14:paraId="709F44F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92505AE" w14:textId="77777777" w:rsidR="00074CE5" w:rsidRPr="0049777A" w:rsidRDefault="00074CE5" w:rsidP="00074CE5">
      <w:pPr>
        <w:spacing w:after="0" w:line="240" w:lineRule="auto"/>
        <w:contextualSpacing/>
        <w:jc w:val="both"/>
        <w:rPr>
          <w:rFonts w:ascii="Times New Roman" w:eastAsia="Times New Roman" w:hAnsi="Times New Roman" w:cs="Times New Roman"/>
          <w:sz w:val="24"/>
          <w:szCs w:val="24"/>
        </w:rPr>
      </w:pPr>
      <w:r w:rsidRPr="0049777A">
        <w:rPr>
          <w:rFonts w:ascii="Times New Roman" w:eastAsia="Times New Roman" w:hAnsi="Times New Roman" w:cs="Times New Roman"/>
          <w:sz w:val="24"/>
          <w:szCs w:val="24"/>
        </w:rPr>
        <w:t>(</w:t>
      </w:r>
      <w:r>
        <w:rPr>
          <w:rFonts w:ascii="Times New Roman" w:eastAsia="Times New Roman" w:hAnsi="Times New Roman" w:cs="Times New Roman"/>
          <w:sz w:val="24"/>
          <w:szCs w:val="24"/>
        </w:rPr>
        <w:t>3</w:t>
      </w:r>
      <w:r w:rsidRPr="0049777A">
        <w:rPr>
          <w:rFonts w:ascii="Times New Roman" w:eastAsia="Times New Roman" w:hAnsi="Times New Roman" w:cs="Times New Roman"/>
          <w:sz w:val="24"/>
          <w:szCs w:val="24"/>
        </w:rPr>
        <w:t xml:space="preserve">) Pädev asutus tunnistab </w:t>
      </w:r>
      <w:r>
        <w:rPr>
          <w:rFonts w:ascii="Times New Roman" w:eastAsia="Times New Roman" w:hAnsi="Times New Roman" w:cs="Times New Roman"/>
          <w:sz w:val="24"/>
          <w:szCs w:val="24"/>
        </w:rPr>
        <w:t>tuumaohutus</w:t>
      </w:r>
      <w:r w:rsidRPr="0049777A">
        <w:rPr>
          <w:rFonts w:ascii="Times New Roman" w:eastAsia="Times New Roman" w:hAnsi="Times New Roman" w:cs="Times New Roman"/>
          <w:sz w:val="24"/>
          <w:szCs w:val="24"/>
        </w:rPr>
        <w:t>loa kehtetuks, kui:</w:t>
      </w:r>
    </w:p>
    <w:p w14:paraId="0C57B12A" w14:textId="77777777" w:rsidR="00074CE5" w:rsidRPr="0049777A" w:rsidRDefault="00074CE5" w:rsidP="00EE421B">
      <w:pPr>
        <w:numPr>
          <w:ilvl w:val="0"/>
          <w:numId w:val="9"/>
        </w:numPr>
        <w:spacing w:after="0" w:line="240" w:lineRule="auto"/>
        <w:contextualSpacing/>
        <w:jc w:val="both"/>
        <w:rPr>
          <w:rFonts w:ascii="Times New Roman" w:eastAsia="Times New Roman" w:hAnsi="Times New Roman" w:cs="Times New Roman"/>
          <w:sz w:val="24"/>
          <w:szCs w:val="24"/>
        </w:rPr>
      </w:pPr>
      <w:r w:rsidRPr="0049777A">
        <w:rPr>
          <w:rFonts w:ascii="Times New Roman" w:eastAsia="Times New Roman" w:hAnsi="Times New Roman" w:cs="Times New Roman"/>
          <w:sz w:val="24"/>
          <w:szCs w:val="24"/>
        </w:rPr>
        <w:t>loa omaja ei suuda tagada tuumaohutust ning ohutusnõuete rikkumine ei ole kõrvaldatav või selle kõrvaldamine ei ole mõistliku aja jooksul võimalik;</w:t>
      </w:r>
    </w:p>
    <w:p w14:paraId="1B3460A4" w14:textId="77777777" w:rsidR="00074CE5" w:rsidRPr="0049777A" w:rsidRDefault="00074CE5" w:rsidP="00EE421B">
      <w:pPr>
        <w:numPr>
          <w:ilvl w:val="0"/>
          <w:numId w:val="9"/>
        </w:numPr>
        <w:spacing w:after="0" w:line="240" w:lineRule="auto"/>
        <w:contextualSpacing/>
        <w:jc w:val="both"/>
        <w:rPr>
          <w:rFonts w:ascii="Times New Roman" w:eastAsia="Times New Roman" w:hAnsi="Times New Roman" w:cs="Times New Roman"/>
          <w:sz w:val="24"/>
          <w:szCs w:val="24"/>
        </w:rPr>
      </w:pPr>
      <w:r w:rsidRPr="0049777A">
        <w:rPr>
          <w:rFonts w:ascii="Times New Roman" w:eastAsia="Times New Roman" w:hAnsi="Times New Roman" w:cs="Times New Roman"/>
          <w:sz w:val="24"/>
          <w:szCs w:val="24"/>
        </w:rPr>
        <w:t>ilmneb, et loa andmise aluseks olnud andmed või asjaolud on olnud olulisel määral väärad, puudulikud või varjatud ning tegelikud asjaolud ei võimalda tuumaohutust tagada;</w:t>
      </w:r>
    </w:p>
    <w:p w14:paraId="436C38E3" w14:textId="77777777" w:rsidR="00074CE5" w:rsidRPr="0049777A" w:rsidRDefault="00074CE5" w:rsidP="00EE421B">
      <w:pPr>
        <w:numPr>
          <w:ilvl w:val="0"/>
          <w:numId w:val="9"/>
        </w:numPr>
        <w:spacing w:after="0" w:line="240" w:lineRule="auto"/>
        <w:contextualSpacing/>
        <w:jc w:val="both"/>
        <w:rPr>
          <w:rFonts w:ascii="Times New Roman" w:eastAsia="Times New Roman" w:hAnsi="Times New Roman" w:cs="Times New Roman"/>
          <w:sz w:val="24"/>
          <w:szCs w:val="24"/>
        </w:rPr>
      </w:pPr>
      <w:r w:rsidRPr="749BAED7">
        <w:rPr>
          <w:rFonts w:ascii="Times New Roman" w:eastAsia="Times New Roman" w:hAnsi="Times New Roman" w:cs="Times New Roman"/>
          <w:sz w:val="24"/>
          <w:szCs w:val="24"/>
        </w:rPr>
        <w:t>loa omaja rikub korduvalt või olulisel määral loatingimusi, tuumaohutusnõudeid või pädeva asutuse ettekirjutusi;</w:t>
      </w:r>
    </w:p>
    <w:p w14:paraId="29CF36FB" w14:textId="77777777" w:rsidR="00074CE5" w:rsidRDefault="00074CE5" w:rsidP="00EE421B">
      <w:pPr>
        <w:numPr>
          <w:ilvl w:val="0"/>
          <w:numId w:val="9"/>
        </w:numPr>
        <w:spacing w:after="0" w:line="240" w:lineRule="auto"/>
        <w:contextualSpacing/>
        <w:jc w:val="both"/>
        <w:rPr>
          <w:rFonts w:ascii="Times New Roman" w:eastAsia="Times New Roman" w:hAnsi="Times New Roman" w:cs="Times New Roman"/>
          <w:sz w:val="24"/>
          <w:szCs w:val="24"/>
        </w:rPr>
      </w:pPr>
      <w:r w:rsidRPr="749BAED7">
        <w:rPr>
          <w:rFonts w:ascii="Times New Roman" w:eastAsia="Times New Roman" w:hAnsi="Times New Roman" w:cs="Times New Roman"/>
          <w:sz w:val="24"/>
          <w:szCs w:val="24"/>
        </w:rPr>
        <w:t xml:space="preserve">loa omaja tegevus ohustab </w:t>
      </w:r>
      <w:r w:rsidRPr="343BA6A5">
        <w:rPr>
          <w:rFonts w:ascii="Times New Roman" w:eastAsia="Times New Roman" w:hAnsi="Times New Roman" w:cs="Times New Roman"/>
          <w:sz w:val="24"/>
          <w:szCs w:val="24"/>
        </w:rPr>
        <w:t>riigi julgeolekut;</w:t>
      </w:r>
    </w:p>
    <w:p w14:paraId="0D7CFED9" w14:textId="77777777" w:rsidR="00074CE5" w:rsidRPr="0049777A" w:rsidRDefault="00074CE5" w:rsidP="00EE421B">
      <w:pPr>
        <w:numPr>
          <w:ilvl w:val="0"/>
          <w:numId w:val="9"/>
        </w:numPr>
        <w:spacing w:after="0" w:line="240" w:lineRule="auto"/>
        <w:contextualSpacing/>
        <w:jc w:val="both"/>
        <w:rPr>
          <w:rFonts w:ascii="Times New Roman" w:eastAsia="Times New Roman" w:hAnsi="Times New Roman" w:cs="Times New Roman"/>
          <w:sz w:val="24"/>
          <w:szCs w:val="24"/>
        </w:rPr>
      </w:pPr>
      <w:r w:rsidRPr="0049777A">
        <w:rPr>
          <w:rFonts w:ascii="Times New Roman" w:eastAsia="Times New Roman" w:hAnsi="Times New Roman" w:cs="Times New Roman"/>
          <w:sz w:val="24"/>
          <w:szCs w:val="24"/>
        </w:rPr>
        <w:t>loa omaja loobub tegevusest või lõpetab käitise kasutamise.</w:t>
      </w:r>
    </w:p>
    <w:p w14:paraId="0F497F23" w14:textId="77777777" w:rsidR="00074CE5" w:rsidRPr="0049777A" w:rsidRDefault="00074CE5" w:rsidP="00074CE5">
      <w:pPr>
        <w:spacing w:after="0" w:line="240" w:lineRule="auto"/>
        <w:contextualSpacing/>
        <w:jc w:val="both"/>
        <w:rPr>
          <w:rFonts w:ascii="Times New Roman" w:eastAsia="Times New Roman" w:hAnsi="Times New Roman" w:cs="Times New Roman"/>
          <w:sz w:val="24"/>
          <w:szCs w:val="24"/>
        </w:rPr>
      </w:pPr>
    </w:p>
    <w:p w14:paraId="119F0CF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r w:rsidRPr="7300CB30">
        <w:rPr>
          <w:rFonts w:ascii="Times New Roman" w:eastAsia="Times New Roman" w:hAnsi="Times New Roman" w:cs="Times New Roman"/>
          <w:sz w:val="24"/>
          <w:szCs w:val="24"/>
        </w:rPr>
        <w:t>) Tuumaohutusloa kehtivuse peatamisel või kehtetuks tunnistamisel ei kohaldata avatud menetlust. </w:t>
      </w:r>
    </w:p>
    <w:p w14:paraId="1DC098B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0AEDD61" w14:textId="77777777" w:rsidR="00074CE5" w:rsidRPr="00693E50" w:rsidRDefault="00074CE5" w:rsidP="00074CE5">
      <w:pPr>
        <w:spacing w:after="0" w:line="240" w:lineRule="auto"/>
        <w:contextualSpacing/>
        <w:jc w:val="both"/>
        <w:rPr>
          <w:rFonts w:ascii="Times New Roman" w:eastAsia="Times New Roman" w:hAnsi="Times New Roman" w:cs="Times New Roman"/>
          <w:b/>
          <w:sz w:val="24"/>
          <w:szCs w:val="24"/>
        </w:rPr>
      </w:pPr>
      <w:r w:rsidRPr="00693E50">
        <w:rPr>
          <w:rFonts w:ascii="Times New Roman" w:eastAsia="Times New Roman" w:hAnsi="Times New Roman" w:cs="Times New Roman"/>
          <w:b/>
          <w:sz w:val="24"/>
          <w:szCs w:val="24"/>
        </w:rPr>
        <w:t xml:space="preserve">§ 27. </w:t>
      </w:r>
      <w:r w:rsidRPr="00693E50">
        <w:rPr>
          <w:rFonts w:ascii="Times New Roman" w:eastAsia="Times New Roman" w:hAnsi="Times New Roman" w:cs="Times New Roman"/>
          <w:b/>
          <w:bCs/>
          <w:sz w:val="24"/>
          <w:szCs w:val="24"/>
        </w:rPr>
        <w:t>Tuumaohutusloa</w:t>
      </w:r>
      <w:r w:rsidRPr="00693E50">
        <w:rPr>
          <w:rFonts w:ascii="Times New Roman" w:eastAsia="Times New Roman" w:hAnsi="Times New Roman" w:cs="Times New Roman"/>
          <w:b/>
          <w:sz w:val="24"/>
          <w:szCs w:val="24"/>
        </w:rPr>
        <w:t xml:space="preserve"> kehtivuse peatamise </w:t>
      </w:r>
      <w:r w:rsidRPr="00693E50">
        <w:rPr>
          <w:rFonts w:ascii="Times New Roman" w:eastAsia="Times New Roman" w:hAnsi="Times New Roman" w:cs="Times New Roman"/>
          <w:b/>
          <w:bCs/>
          <w:sz w:val="24"/>
          <w:szCs w:val="24"/>
        </w:rPr>
        <w:t>või</w:t>
      </w:r>
      <w:r w:rsidRPr="00693E50">
        <w:rPr>
          <w:rFonts w:ascii="Times New Roman" w:eastAsia="Times New Roman" w:hAnsi="Times New Roman" w:cs="Times New Roman"/>
          <w:b/>
          <w:sz w:val="24"/>
          <w:szCs w:val="24"/>
        </w:rPr>
        <w:t xml:space="preserve"> kehtetuks tunnistamise tagajärjed</w:t>
      </w:r>
      <w:r w:rsidRPr="00693E50">
        <w:rPr>
          <w:rFonts w:ascii="Times New Roman" w:eastAsia="Times New Roman" w:hAnsi="Times New Roman" w:cs="Times New Roman"/>
          <w:b/>
          <w:bCs/>
          <w:sz w:val="24"/>
          <w:szCs w:val="24"/>
        </w:rPr>
        <w:t xml:space="preserve"> ja riigi õigus sekkuda</w:t>
      </w:r>
    </w:p>
    <w:p w14:paraId="4F6F7741" w14:textId="77777777" w:rsidR="00074CE5" w:rsidRPr="00693E50" w:rsidRDefault="00074CE5" w:rsidP="00074CE5">
      <w:pPr>
        <w:spacing w:after="0" w:line="240" w:lineRule="auto"/>
        <w:contextualSpacing/>
        <w:jc w:val="both"/>
        <w:rPr>
          <w:rFonts w:ascii="Times New Roman" w:eastAsia="Times New Roman" w:hAnsi="Times New Roman" w:cs="Times New Roman"/>
          <w:sz w:val="24"/>
          <w:szCs w:val="24"/>
        </w:rPr>
      </w:pPr>
    </w:p>
    <w:p w14:paraId="023EC81E" w14:textId="77777777" w:rsidR="00074CE5" w:rsidRPr="00693E50" w:rsidRDefault="00074CE5" w:rsidP="00074CE5">
      <w:pPr>
        <w:spacing w:after="0" w:line="240" w:lineRule="auto"/>
        <w:contextualSpacing/>
        <w:jc w:val="both"/>
        <w:rPr>
          <w:rFonts w:ascii="Times New Roman" w:eastAsia="Times New Roman" w:hAnsi="Times New Roman" w:cs="Times New Roman"/>
          <w:sz w:val="24"/>
          <w:szCs w:val="24"/>
        </w:rPr>
      </w:pPr>
      <w:r w:rsidRPr="00693E50">
        <w:rPr>
          <w:rFonts w:ascii="Times New Roman" w:eastAsia="Times New Roman" w:hAnsi="Times New Roman" w:cs="Times New Roman"/>
          <w:sz w:val="24"/>
          <w:szCs w:val="24"/>
        </w:rPr>
        <w:t>(1) Kui tuumaohutusloa kehtivus peatatakse või see tunnistatakse kehtetuks, peab loa omaja viivitamata rakendama kõik meetmed tuumakäitise ohutuse tagamiseks. Tuumamaterjali ja käitise süsteeme võib kasutada üksnes ulatuses, mis on vältimatult vajalik ohutuse tagamiseks.</w:t>
      </w:r>
    </w:p>
    <w:p w14:paraId="3D8FDB20" w14:textId="77777777" w:rsidR="00074CE5" w:rsidRPr="00693E50" w:rsidRDefault="00074CE5" w:rsidP="00074CE5">
      <w:pPr>
        <w:spacing w:after="0" w:line="240" w:lineRule="auto"/>
        <w:contextualSpacing/>
        <w:jc w:val="both"/>
        <w:rPr>
          <w:rFonts w:ascii="Times New Roman" w:eastAsia="Times New Roman" w:hAnsi="Times New Roman" w:cs="Times New Roman"/>
          <w:sz w:val="24"/>
          <w:szCs w:val="24"/>
        </w:rPr>
      </w:pPr>
    </w:p>
    <w:p w14:paraId="52D62541" w14:textId="77777777" w:rsidR="00074CE5" w:rsidRPr="00693E50" w:rsidRDefault="00074CE5" w:rsidP="00074CE5">
      <w:pPr>
        <w:spacing w:after="0" w:line="240" w:lineRule="auto"/>
        <w:contextualSpacing/>
        <w:jc w:val="both"/>
        <w:rPr>
          <w:rFonts w:ascii="Times New Roman" w:eastAsia="Times New Roman" w:hAnsi="Times New Roman" w:cs="Times New Roman"/>
          <w:sz w:val="24"/>
          <w:szCs w:val="24"/>
        </w:rPr>
      </w:pPr>
      <w:r w:rsidRPr="00693E50">
        <w:rPr>
          <w:rFonts w:ascii="Times New Roman" w:eastAsia="Times New Roman" w:hAnsi="Times New Roman" w:cs="Times New Roman"/>
          <w:sz w:val="24"/>
          <w:szCs w:val="24"/>
        </w:rPr>
        <w:t>(2) Kui loa omaja ei täida lõikes 1 sätestatud kohustust või kui loa omaja tegevusetus võib ohustada inimese tervist, keskkonda, tuumaohutust või tuumajulgeolekut, võib pädev asutus rakendada asendustäitmist asendustäitmise ja sunniraha seaduses sätestatud korras.</w:t>
      </w:r>
    </w:p>
    <w:p w14:paraId="7C601C28" w14:textId="77777777" w:rsidR="00074CE5" w:rsidRPr="00342D7C" w:rsidRDefault="00074CE5" w:rsidP="00074CE5">
      <w:pPr>
        <w:pStyle w:val="Paragrahv"/>
        <w:spacing w:after="0" w:line="240" w:lineRule="auto"/>
        <w:contextualSpacing/>
        <w:rPr>
          <w:rFonts w:eastAsia="Times New Roman"/>
        </w:rPr>
      </w:pPr>
      <w:r w:rsidRPr="7300CB30">
        <w:rPr>
          <w:rFonts w:eastAsia="Times New Roman"/>
        </w:rPr>
        <w:t xml:space="preserve">§ 28. Tuumaohutusloa omaja kohustused tuumaohutuse tagamisel </w:t>
      </w:r>
    </w:p>
    <w:p w14:paraId="0E2519CE" w14:textId="77777777" w:rsidR="00074CE5" w:rsidRDefault="00074CE5" w:rsidP="00074CE5">
      <w:pPr>
        <w:pStyle w:val="Paragrahv"/>
        <w:contextualSpacing/>
        <w:rPr>
          <w:rFonts w:eastAsia="Times New Roman"/>
        </w:rPr>
      </w:pPr>
    </w:p>
    <w:p w14:paraId="405B9D46" w14:textId="77777777" w:rsidR="00074CE5" w:rsidRDefault="00074CE5" w:rsidP="00074CE5">
      <w:pPr>
        <w:pStyle w:val="Paragrahv"/>
        <w:spacing w:before="0" w:after="0" w:line="240" w:lineRule="auto"/>
        <w:contextualSpacing/>
        <w:rPr>
          <w:rFonts w:eastAsia="Times New Roman"/>
          <w:b w:val="0"/>
        </w:rPr>
      </w:pPr>
      <w:r w:rsidRPr="7300CB30">
        <w:rPr>
          <w:rFonts w:eastAsia="Times New Roman"/>
          <w:b w:val="0"/>
        </w:rPr>
        <w:t>(</w:t>
      </w:r>
      <w:r>
        <w:rPr>
          <w:rFonts w:eastAsia="Times New Roman"/>
          <w:b w:val="0"/>
        </w:rPr>
        <w:t>1</w:t>
      </w:r>
      <w:r w:rsidRPr="7300CB30">
        <w:rPr>
          <w:rFonts w:eastAsia="Times New Roman"/>
          <w:b w:val="0"/>
        </w:rPr>
        <w:t>) Asjakohase tuumaohutusloa omaja peab tagama tuumakäitise, tuumaseadme konstruktsiooni</w:t>
      </w:r>
      <w:r>
        <w:rPr>
          <w:rFonts w:eastAsia="Times New Roman"/>
          <w:b w:val="0"/>
        </w:rPr>
        <w:t xml:space="preserve"> ja</w:t>
      </w:r>
      <w:r w:rsidRPr="7300CB30">
        <w:rPr>
          <w:rFonts w:eastAsia="Times New Roman"/>
          <w:b w:val="0"/>
        </w:rPr>
        <w:t xml:space="preserve"> tehnoloogilise lahenduse vastavuse ohutusnõuetele.  </w:t>
      </w:r>
    </w:p>
    <w:p w14:paraId="15AD4B11" w14:textId="77777777" w:rsidR="00074CE5" w:rsidRDefault="00074CE5" w:rsidP="00074CE5">
      <w:pPr>
        <w:pStyle w:val="Paragrahv"/>
        <w:spacing w:before="0" w:after="0" w:line="240" w:lineRule="auto"/>
        <w:contextualSpacing/>
        <w:rPr>
          <w:rFonts w:eastAsia="Times New Roman"/>
        </w:rPr>
      </w:pPr>
    </w:p>
    <w:p w14:paraId="34258D57" w14:textId="77777777" w:rsidR="00074CE5" w:rsidRDefault="00074CE5" w:rsidP="00074CE5">
      <w:pPr>
        <w:pStyle w:val="Paragrahv"/>
        <w:spacing w:before="0" w:after="0" w:line="240" w:lineRule="auto"/>
        <w:contextualSpacing/>
        <w:rPr>
          <w:rFonts w:eastAsia="Times New Roman"/>
          <w:b w:val="0"/>
        </w:rPr>
      </w:pPr>
      <w:r w:rsidRPr="7300CB30">
        <w:rPr>
          <w:rFonts w:eastAsia="Times New Roman"/>
          <w:b w:val="0"/>
        </w:rPr>
        <w:t>(</w:t>
      </w:r>
      <w:r>
        <w:rPr>
          <w:rFonts w:eastAsia="Times New Roman"/>
          <w:b w:val="0"/>
        </w:rPr>
        <w:t>2</w:t>
      </w:r>
      <w:r w:rsidRPr="7300CB30">
        <w:rPr>
          <w:rFonts w:eastAsia="Times New Roman"/>
          <w:b w:val="0"/>
        </w:rPr>
        <w:t xml:space="preserve">) Tuumaohutusloa omaja on kohustatud rakendama kvaliteedijuhtimissüsteemi, mis tagab loa </w:t>
      </w:r>
      <w:r>
        <w:rPr>
          <w:rFonts w:eastAsia="Times New Roman"/>
          <w:b w:val="0"/>
        </w:rPr>
        <w:t>saanud</w:t>
      </w:r>
      <w:r w:rsidRPr="7300CB30">
        <w:rPr>
          <w:rFonts w:eastAsia="Times New Roman"/>
          <w:b w:val="0"/>
        </w:rPr>
        <w:t xml:space="preserve"> tegevuse vastavuse tuumaohutuse ja -julgeoleku nõuetele </w:t>
      </w:r>
      <w:r>
        <w:rPr>
          <w:rFonts w:eastAsia="Times New Roman"/>
          <w:b w:val="0"/>
        </w:rPr>
        <w:t>ning</w:t>
      </w:r>
      <w:r w:rsidRPr="7300CB30">
        <w:rPr>
          <w:rFonts w:eastAsia="Times New Roman"/>
          <w:b w:val="0"/>
        </w:rPr>
        <w:t xml:space="preserve"> tuumakäitise sihipärase toimimise kogu tegevuse vältel.  </w:t>
      </w:r>
    </w:p>
    <w:p w14:paraId="1FAC04FF" w14:textId="77777777" w:rsidR="00074CE5" w:rsidRDefault="00074CE5" w:rsidP="00074CE5">
      <w:pPr>
        <w:pStyle w:val="Paragrahv"/>
        <w:spacing w:before="0" w:after="0" w:line="240" w:lineRule="auto"/>
        <w:contextualSpacing/>
        <w:rPr>
          <w:rFonts w:eastAsia="Times New Roman"/>
          <w:b w:val="0"/>
        </w:rPr>
      </w:pPr>
    </w:p>
    <w:p w14:paraId="25485B91" w14:textId="77777777" w:rsidR="00074CE5" w:rsidRDefault="00074CE5" w:rsidP="00074CE5">
      <w:pPr>
        <w:pStyle w:val="Paragrahv"/>
        <w:spacing w:before="0" w:after="0" w:line="240" w:lineRule="auto"/>
        <w:contextualSpacing/>
        <w:rPr>
          <w:rFonts w:eastAsia="Times New Roman"/>
          <w:b w:val="0"/>
        </w:rPr>
      </w:pPr>
      <w:r w:rsidRPr="7300CB30">
        <w:rPr>
          <w:rFonts w:eastAsia="Times New Roman"/>
          <w:b w:val="0"/>
        </w:rPr>
        <w:t>(</w:t>
      </w:r>
      <w:r>
        <w:rPr>
          <w:rFonts w:eastAsia="Times New Roman"/>
          <w:b w:val="0"/>
        </w:rPr>
        <w:t>3</w:t>
      </w:r>
      <w:r w:rsidRPr="7300CB30">
        <w:rPr>
          <w:rFonts w:eastAsia="Times New Roman"/>
          <w:b w:val="0"/>
        </w:rPr>
        <w:t>) Tuumaohutusloa omaja peab tagama piisavate rahaliste vahendite ja töötajate olemasolu, et täita käesolevas seaduses sätestatud kohustused tuumakäitise tuumaohutuse tagamisel.</w:t>
      </w:r>
    </w:p>
    <w:p w14:paraId="63ED949A" w14:textId="77777777" w:rsidR="00074CE5" w:rsidRDefault="00074CE5" w:rsidP="00074CE5">
      <w:pPr>
        <w:pStyle w:val="Paragrahv"/>
        <w:spacing w:before="0" w:after="0" w:line="240" w:lineRule="auto"/>
        <w:contextualSpacing/>
        <w:rPr>
          <w:rFonts w:eastAsia="Times New Roman"/>
        </w:rPr>
      </w:pPr>
    </w:p>
    <w:p w14:paraId="2C6ACA5D" w14:textId="77777777" w:rsidR="00074CE5" w:rsidRDefault="00074CE5" w:rsidP="00074CE5">
      <w:pPr>
        <w:pStyle w:val="Paragrahv"/>
        <w:spacing w:before="0" w:after="0" w:line="240" w:lineRule="auto"/>
        <w:contextualSpacing/>
        <w:rPr>
          <w:rFonts w:eastAsia="Times New Roman"/>
          <w:b w:val="0"/>
        </w:rPr>
      </w:pPr>
      <w:r w:rsidRPr="7300CB30">
        <w:rPr>
          <w:rFonts w:eastAsia="Times New Roman"/>
          <w:b w:val="0"/>
        </w:rPr>
        <w:t>(</w:t>
      </w:r>
      <w:r>
        <w:rPr>
          <w:rFonts w:eastAsia="Times New Roman"/>
          <w:b w:val="0"/>
        </w:rPr>
        <w:t>4</w:t>
      </w:r>
      <w:r w:rsidRPr="7300CB30">
        <w:rPr>
          <w:rFonts w:eastAsia="Times New Roman"/>
          <w:b w:val="0"/>
        </w:rPr>
        <w:t>) Tuumaohutusloa omaja vastutus hõlmab ka vastutust töövõtjate tegevuse eest. Tuumaohutusloa omaja peab tagama töövõtjate ja töötajate piisava kvalifikatsiooni, koolituse ja töökogemuse tuumaohutuse seisukohast oluliste tegevuste jaoks.</w:t>
      </w:r>
    </w:p>
    <w:p w14:paraId="17E21346" w14:textId="77777777" w:rsidR="00074CE5" w:rsidRDefault="00074CE5" w:rsidP="00074CE5">
      <w:pPr>
        <w:pStyle w:val="Paragrahv"/>
        <w:spacing w:before="0" w:after="0" w:line="240" w:lineRule="auto"/>
        <w:contextualSpacing/>
        <w:rPr>
          <w:rFonts w:eastAsia="Times New Roman"/>
        </w:rPr>
      </w:pPr>
    </w:p>
    <w:p w14:paraId="570A34D4" w14:textId="77777777" w:rsidR="00074CE5" w:rsidRDefault="00074CE5" w:rsidP="00074CE5">
      <w:pPr>
        <w:pStyle w:val="Paragrahv"/>
        <w:spacing w:before="0" w:after="0" w:line="240" w:lineRule="auto"/>
        <w:contextualSpacing/>
        <w:rPr>
          <w:rFonts w:eastAsia="Times New Roman"/>
          <w:b w:val="0"/>
        </w:rPr>
      </w:pPr>
      <w:r w:rsidRPr="7300CB30">
        <w:rPr>
          <w:rFonts w:eastAsia="Times New Roman"/>
          <w:b w:val="0"/>
        </w:rPr>
        <w:t>(</w:t>
      </w:r>
      <w:r>
        <w:rPr>
          <w:rFonts w:eastAsia="Times New Roman"/>
          <w:b w:val="0"/>
        </w:rPr>
        <w:t>5</w:t>
      </w:r>
      <w:r w:rsidRPr="7300CB30">
        <w:rPr>
          <w:rFonts w:eastAsia="Times New Roman"/>
          <w:b w:val="0"/>
        </w:rPr>
        <w:t xml:space="preserve">) Tuumaohutusloa omaja peab tagama tuumaohutuse ja -julgeoleku seisukohast oluliste tegevuste, otsuste ja sündmuste dokumenteerimise ning vastavate andmete säilitamise kogu </w:t>
      </w:r>
      <w:r>
        <w:rPr>
          <w:rFonts w:eastAsia="Times New Roman"/>
          <w:b w:val="0"/>
          <w:bCs w:val="0"/>
        </w:rPr>
        <w:t>tuumakäitise elukaare</w:t>
      </w:r>
      <w:r w:rsidRPr="7300CB30">
        <w:rPr>
          <w:rFonts w:eastAsia="Times New Roman"/>
          <w:b w:val="0"/>
        </w:rPr>
        <w:t xml:space="preserve"> vältel</w:t>
      </w:r>
      <w:r>
        <w:rPr>
          <w:rFonts w:eastAsia="Times New Roman"/>
          <w:b w:val="0"/>
        </w:rPr>
        <w:t xml:space="preserve"> ning tegevuse lõpetamisel andmed pädevale asutusele üle andma</w:t>
      </w:r>
      <w:r w:rsidRPr="7300CB30">
        <w:rPr>
          <w:rFonts w:eastAsia="Times New Roman"/>
          <w:b w:val="0"/>
        </w:rPr>
        <w:t>.</w:t>
      </w:r>
    </w:p>
    <w:p w14:paraId="3D997F0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4AB43D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7955E165" w14:textId="77777777" w:rsidR="00074CE5" w:rsidRPr="0037353A" w:rsidRDefault="00074CE5" w:rsidP="00074CE5">
      <w:pPr>
        <w:spacing w:after="0" w:line="240" w:lineRule="auto"/>
        <w:contextualSpacing/>
        <w:jc w:val="both"/>
        <w:rPr>
          <w:rFonts w:ascii="Times New Roman" w:eastAsia="Times New Roman" w:hAnsi="Times New Roman" w:cs="Times New Roman"/>
          <w:b/>
          <w:sz w:val="24"/>
          <w:szCs w:val="24"/>
        </w:rPr>
      </w:pPr>
      <w:r w:rsidRPr="3A91F63E">
        <w:rPr>
          <w:rFonts w:ascii="Times New Roman" w:eastAsia="Times New Roman" w:hAnsi="Times New Roman" w:cs="Times New Roman"/>
          <w:b/>
          <w:sz w:val="24"/>
          <w:szCs w:val="24"/>
        </w:rPr>
        <w:t xml:space="preserve">§ </w:t>
      </w:r>
      <w:r>
        <w:rPr>
          <w:rFonts w:ascii="Times New Roman" w:eastAsia="Times New Roman" w:hAnsi="Times New Roman" w:cs="Times New Roman"/>
          <w:b/>
          <w:bCs/>
          <w:sz w:val="24"/>
          <w:szCs w:val="24"/>
        </w:rPr>
        <w:t>29</w:t>
      </w:r>
      <w:r w:rsidRPr="3A91F63E">
        <w:rPr>
          <w:rFonts w:ascii="Times New Roman" w:eastAsia="Times New Roman" w:hAnsi="Times New Roman" w:cs="Times New Roman"/>
          <w:b/>
          <w:sz w:val="24"/>
          <w:szCs w:val="24"/>
        </w:rPr>
        <w:t xml:space="preserve">. Dokumentide uuendamine ja kooskõlastamine, tegevuse kooskõlastamine ning muudatustest teavitamine </w:t>
      </w:r>
    </w:p>
    <w:p w14:paraId="6EB4E78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D2358C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Tuumaohutus</w:t>
      </w:r>
      <w:r w:rsidRPr="343BA6A5">
        <w:rPr>
          <w:rFonts w:ascii="Times New Roman" w:eastAsia="Times New Roman" w:hAnsi="Times New Roman" w:cs="Times New Roman"/>
          <w:sz w:val="24"/>
          <w:szCs w:val="24"/>
        </w:rPr>
        <w:t>loa omaja peab taotlema pädeva asutuse kirjaliku kooskõlastuse tegevustele või dokumentide muutmisele, mis võivad mõjutada tuumaohutust, kuid ei too kaasa loa muutmise vajadust.</w:t>
      </w:r>
    </w:p>
    <w:p w14:paraId="4010797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310C18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Tuumaohutusloa</w:t>
      </w:r>
      <w:r w:rsidRPr="343BA6A5">
        <w:rPr>
          <w:rFonts w:ascii="Times New Roman" w:eastAsia="Times New Roman" w:hAnsi="Times New Roman" w:cs="Times New Roman"/>
          <w:sz w:val="24"/>
          <w:szCs w:val="24"/>
        </w:rPr>
        <w:t xml:space="preserve"> omaja kooskõlastab pädeva asutusega töötajate määramise vastutavatele ametikohtadele.</w:t>
      </w:r>
    </w:p>
    <w:p w14:paraId="44DCC563" w14:textId="77777777" w:rsidR="00074CE5" w:rsidRPr="00564BBD" w:rsidRDefault="00074CE5" w:rsidP="00074CE5">
      <w:pPr>
        <w:spacing w:after="0" w:line="240" w:lineRule="auto"/>
        <w:contextualSpacing/>
        <w:jc w:val="both"/>
        <w:rPr>
          <w:rFonts w:ascii="Times New Roman" w:eastAsia="Times New Roman" w:hAnsi="Times New Roman" w:cs="Times New Roman"/>
          <w:sz w:val="24"/>
          <w:szCs w:val="24"/>
        </w:rPr>
      </w:pPr>
    </w:p>
    <w:p w14:paraId="648D3809" w14:textId="77777777" w:rsidR="00074CE5" w:rsidRPr="00564BBD"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Tuumaohutus</w:t>
      </w:r>
      <w:r w:rsidRPr="343BA6A5">
        <w:rPr>
          <w:rFonts w:ascii="Times New Roman" w:eastAsia="Times New Roman" w:hAnsi="Times New Roman" w:cs="Times New Roman"/>
          <w:sz w:val="24"/>
          <w:szCs w:val="24"/>
        </w:rPr>
        <w:t xml:space="preserve">loa omaja kooskõlastab </w:t>
      </w:r>
      <w:r>
        <w:rPr>
          <w:rFonts w:ascii="Times New Roman" w:eastAsia="Times New Roman" w:hAnsi="Times New Roman" w:cs="Times New Roman"/>
          <w:sz w:val="24"/>
          <w:szCs w:val="24"/>
        </w:rPr>
        <w:t xml:space="preserve">pädeva asutusega </w:t>
      </w:r>
      <w:r w:rsidRPr="343BA6A5">
        <w:rPr>
          <w:rFonts w:ascii="Times New Roman" w:eastAsia="Times New Roman" w:hAnsi="Times New Roman" w:cs="Times New Roman"/>
          <w:sz w:val="24"/>
          <w:szCs w:val="24"/>
        </w:rPr>
        <w:t>järgmiste dokumentide muudatused:</w:t>
      </w:r>
    </w:p>
    <w:p w14:paraId="18AB9FA4" w14:textId="77777777" w:rsidR="00074CE5" w:rsidRPr="00B0654E" w:rsidRDefault="00074CE5" w:rsidP="00EE421B">
      <w:pPr>
        <w:numPr>
          <w:ilvl w:val="0"/>
          <w:numId w:val="15"/>
        </w:numPr>
        <w:spacing w:after="0" w:line="240" w:lineRule="auto"/>
        <w:contextualSpacing/>
        <w:jc w:val="both"/>
        <w:rPr>
          <w:rFonts w:ascii="Times New Roman" w:eastAsia="Times New Roman" w:hAnsi="Times New Roman" w:cs="Times New Roman"/>
          <w:sz w:val="24"/>
          <w:szCs w:val="24"/>
        </w:rPr>
      </w:pPr>
      <w:r w:rsidRPr="00B0654E">
        <w:rPr>
          <w:rFonts w:ascii="Times New Roman" w:eastAsia="Times New Roman" w:hAnsi="Times New Roman" w:cs="Times New Roman"/>
          <w:sz w:val="24"/>
          <w:szCs w:val="24"/>
        </w:rPr>
        <w:t>katsetusprogrammi või selle ajakava muudatused, mis võib mõjutada tuumakäitise süsteemide, konstruktsioonide ja seadmete komponentide testimist;</w:t>
      </w:r>
    </w:p>
    <w:p w14:paraId="0B181F69" w14:textId="77777777" w:rsidR="00074CE5" w:rsidRPr="00564BBD" w:rsidRDefault="00074CE5" w:rsidP="00EE421B">
      <w:pPr>
        <w:numPr>
          <w:ilvl w:val="0"/>
          <w:numId w:val="15"/>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tuumajäätmete </w:t>
      </w:r>
      <w:r w:rsidRPr="00462506">
        <w:rPr>
          <w:rFonts w:ascii="Times New Roman" w:eastAsia="Times New Roman" w:hAnsi="Times New Roman" w:cs="Times New Roman"/>
          <w:sz w:val="24"/>
          <w:szCs w:val="24"/>
        </w:rPr>
        <w:t>käitluskava</w:t>
      </w:r>
      <w:r>
        <w:rPr>
          <w:rFonts w:ascii="Times New Roman" w:eastAsia="Times New Roman" w:hAnsi="Times New Roman" w:cs="Times New Roman"/>
          <w:sz w:val="24"/>
          <w:szCs w:val="24"/>
        </w:rPr>
        <w:t xml:space="preserve"> ja </w:t>
      </w:r>
      <w:proofErr w:type="spellStart"/>
      <w:r w:rsidRPr="00B31790">
        <w:rPr>
          <w:rFonts w:ascii="Times New Roman" w:eastAsia="Times New Roman" w:hAnsi="Times New Roman" w:cs="Times New Roman"/>
          <w:sz w:val="24"/>
          <w:szCs w:val="24"/>
        </w:rPr>
        <w:t>dekomissioneerimiskava</w:t>
      </w:r>
      <w:proofErr w:type="spellEnd"/>
      <w:r w:rsidRPr="00B31790">
        <w:rPr>
          <w:rFonts w:ascii="Times New Roman" w:eastAsia="Times New Roman" w:hAnsi="Times New Roman" w:cs="Times New Roman"/>
          <w:sz w:val="24"/>
          <w:szCs w:val="24"/>
        </w:rPr>
        <w:t xml:space="preserve"> </w:t>
      </w:r>
      <w:r w:rsidRPr="00462506">
        <w:rPr>
          <w:rFonts w:ascii="Times New Roman" w:eastAsia="Times New Roman" w:hAnsi="Times New Roman" w:cs="Times New Roman"/>
          <w:sz w:val="24"/>
          <w:szCs w:val="24"/>
        </w:rPr>
        <w:t>muudatused, mis ei mõjuta tuumaohutust;</w:t>
      </w:r>
    </w:p>
    <w:p w14:paraId="3779C7E7" w14:textId="23284D2B" w:rsidR="00074CE5" w:rsidRDefault="00074CE5" w:rsidP="00EE421B">
      <w:pPr>
        <w:numPr>
          <w:ilvl w:val="0"/>
          <w:numId w:val="15"/>
        </w:numPr>
        <w:spacing w:after="0" w:line="240" w:lineRule="auto"/>
        <w:contextualSpacing/>
        <w:jc w:val="both"/>
        <w:rPr>
          <w:rFonts w:ascii="Times New Roman" w:eastAsia="Times New Roman" w:hAnsi="Times New Roman" w:cs="Times New Roman"/>
          <w:sz w:val="24"/>
          <w:szCs w:val="24"/>
        </w:rPr>
      </w:pPr>
      <w:commentRangeStart w:id="84"/>
      <w:r w:rsidRPr="343BA6A5">
        <w:rPr>
          <w:rFonts w:ascii="Times New Roman" w:eastAsia="Times New Roman" w:hAnsi="Times New Roman" w:cs="Times New Roman"/>
          <w:sz w:val="24"/>
          <w:szCs w:val="24"/>
        </w:rPr>
        <w:t xml:space="preserve">hädaolukorra </w:t>
      </w:r>
      <w:ins w:id="85" w:author="Inge Mehide - JUSTDIGI" w:date="2026-01-05T11:01:00Z" w16du:dateUtc="2026-01-05T09:01:00Z">
        <w:r w:rsidR="000C2B25">
          <w:rPr>
            <w:rFonts w:ascii="Times New Roman" w:eastAsia="Times New Roman" w:hAnsi="Times New Roman" w:cs="Times New Roman"/>
            <w:sz w:val="24"/>
            <w:szCs w:val="24"/>
          </w:rPr>
          <w:t xml:space="preserve">lahendamise </w:t>
        </w:r>
      </w:ins>
      <w:r w:rsidRPr="343BA6A5">
        <w:rPr>
          <w:rFonts w:ascii="Times New Roman" w:eastAsia="Times New Roman" w:hAnsi="Times New Roman" w:cs="Times New Roman"/>
          <w:sz w:val="24"/>
          <w:szCs w:val="24"/>
        </w:rPr>
        <w:t xml:space="preserve">plaani </w:t>
      </w:r>
      <w:commentRangeEnd w:id="84"/>
      <w:r w:rsidR="00A03C6A">
        <w:rPr>
          <w:rStyle w:val="Kommentaariviide"/>
        </w:rPr>
        <w:commentReference w:id="84"/>
      </w:r>
      <w:r w:rsidRPr="343BA6A5">
        <w:rPr>
          <w:rFonts w:ascii="Times New Roman" w:eastAsia="Times New Roman" w:hAnsi="Times New Roman" w:cs="Times New Roman"/>
          <w:sz w:val="24"/>
          <w:szCs w:val="24"/>
        </w:rPr>
        <w:t>ja turvaplaani muudatused</w:t>
      </w:r>
      <w:r>
        <w:rPr>
          <w:rFonts w:ascii="Times New Roman" w:eastAsia="Times New Roman" w:hAnsi="Times New Roman" w:cs="Times New Roman"/>
          <w:sz w:val="24"/>
          <w:szCs w:val="24"/>
        </w:rPr>
        <w:t>;</w:t>
      </w:r>
    </w:p>
    <w:p w14:paraId="55F6AAB4" w14:textId="77777777" w:rsidR="00074CE5" w:rsidRDefault="00074CE5" w:rsidP="00EE421B">
      <w:pPr>
        <w:pStyle w:val="Loendilik"/>
        <w:numPr>
          <w:ilvl w:val="0"/>
          <w:numId w:val="15"/>
        </w:numPr>
        <w:rPr>
          <w:rFonts w:ascii="Times New Roman" w:eastAsia="Times New Roman" w:hAnsi="Times New Roman" w:cs="Times New Roman"/>
          <w:sz w:val="24"/>
          <w:szCs w:val="24"/>
        </w:rPr>
      </w:pPr>
      <w:r w:rsidRPr="00F972E3">
        <w:rPr>
          <w:rFonts w:ascii="Times New Roman" w:eastAsia="Times New Roman" w:hAnsi="Times New Roman" w:cs="Times New Roman"/>
          <w:sz w:val="24"/>
          <w:szCs w:val="24"/>
        </w:rPr>
        <w:t>korduva ohutushindamise ajakava või metoodika muudatused</w:t>
      </w:r>
      <w:r>
        <w:rPr>
          <w:rFonts w:ascii="Times New Roman" w:eastAsia="Times New Roman" w:hAnsi="Times New Roman" w:cs="Times New Roman"/>
          <w:sz w:val="24"/>
          <w:szCs w:val="24"/>
        </w:rPr>
        <w:t>.</w:t>
      </w:r>
    </w:p>
    <w:p w14:paraId="72FFA7A9" w14:textId="4DD81558" w:rsidR="00074CE5" w:rsidRPr="008A1363" w:rsidRDefault="00074CE5" w:rsidP="00074CE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7F7599">
        <w:rPr>
          <w:rFonts w:ascii="Times New Roman" w:eastAsia="Times New Roman" w:hAnsi="Times New Roman" w:cs="Times New Roman"/>
          <w:sz w:val="24"/>
          <w:szCs w:val="24"/>
        </w:rPr>
        <w:t xml:space="preserve">Tuumaohutusloa omaja peab </w:t>
      </w:r>
      <w:r w:rsidRPr="00CF1B13">
        <w:rPr>
          <w:rFonts w:ascii="Times New Roman" w:eastAsia="Times New Roman" w:hAnsi="Times New Roman" w:cs="Times New Roman"/>
          <w:sz w:val="24"/>
          <w:szCs w:val="24"/>
        </w:rPr>
        <w:t xml:space="preserve">hädaolukorra </w:t>
      </w:r>
      <w:ins w:id="86" w:author="Inge Mehide - JUSTDIGI" w:date="2026-01-05T11:02:00Z" w16du:dateUtc="2026-01-05T09:02:00Z">
        <w:r w:rsidR="00A03C6A">
          <w:rPr>
            <w:rFonts w:ascii="Times New Roman" w:eastAsia="Times New Roman" w:hAnsi="Times New Roman" w:cs="Times New Roman"/>
            <w:sz w:val="24"/>
            <w:szCs w:val="24"/>
          </w:rPr>
          <w:t xml:space="preserve">lahendamise </w:t>
        </w:r>
      </w:ins>
      <w:r w:rsidRPr="00CF1B13">
        <w:rPr>
          <w:rFonts w:ascii="Times New Roman" w:eastAsia="Times New Roman" w:hAnsi="Times New Roman" w:cs="Times New Roman"/>
          <w:sz w:val="24"/>
          <w:szCs w:val="24"/>
        </w:rPr>
        <w:t>plaani ja turvaplaani</w:t>
      </w:r>
      <w:r w:rsidRPr="00CF1B13" w:rsidDel="00CF1B13">
        <w:rPr>
          <w:rFonts w:ascii="Times New Roman" w:eastAsia="Times New Roman" w:hAnsi="Times New Roman" w:cs="Times New Roman"/>
          <w:sz w:val="24"/>
          <w:szCs w:val="24"/>
        </w:rPr>
        <w:t xml:space="preserve"> </w:t>
      </w:r>
      <w:r w:rsidRPr="007F7599">
        <w:rPr>
          <w:rFonts w:ascii="Times New Roman" w:eastAsia="Times New Roman" w:hAnsi="Times New Roman" w:cs="Times New Roman"/>
          <w:sz w:val="24"/>
          <w:szCs w:val="24"/>
        </w:rPr>
        <w:t>ajakohastama vähemalt iga kolme aasta tagant, kui tuumaohutusloaga ei ole sätestatud teisiti.</w:t>
      </w:r>
    </w:p>
    <w:p w14:paraId="54CFEA4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r w:rsidRPr="343BA6A5">
        <w:rPr>
          <w:rFonts w:ascii="Times New Roman" w:eastAsia="Times New Roman" w:hAnsi="Times New Roman" w:cs="Times New Roman"/>
          <w:sz w:val="24"/>
          <w:szCs w:val="24"/>
        </w:rPr>
        <w:t xml:space="preserve">) Kooskõlastamist nõudvaid tegevusi </w:t>
      </w:r>
      <w:r>
        <w:rPr>
          <w:rFonts w:ascii="Times New Roman" w:eastAsia="Times New Roman" w:hAnsi="Times New Roman" w:cs="Times New Roman"/>
          <w:sz w:val="24"/>
          <w:szCs w:val="24"/>
        </w:rPr>
        <w:t xml:space="preserve">või </w:t>
      </w:r>
      <w:r w:rsidRPr="343BA6A5">
        <w:rPr>
          <w:rFonts w:ascii="Times New Roman" w:eastAsia="Times New Roman" w:hAnsi="Times New Roman" w:cs="Times New Roman"/>
          <w:sz w:val="24"/>
          <w:szCs w:val="24"/>
        </w:rPr>
        <w:t xml:space="preserve">dokumentide muudatusi ei või teha enne pädeva asutuse kirjaliku kooskõlastuse saamist. </w:t>
      </w:r>
    </w:p>
    <w:p w14:paraId="475C084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0B74FA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Pr="343BA6A5">
        <w:rPr>
          <w:rFonts w:ascii="Times New Roman" w:eastAsia="Times New Roman" w:hAnsi="Times New Roman" w:cs="Times New Roman"/>
          <w:sz w:val="24"/>
          <w:szCs w:val="24"/>
        </w:rPr>
        <w:t>Pädev asutus annab kooskõlastuse või keeldub kooskõlastuse andmisest</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arvestades tegevusega või dokumentide muudatusega kaasnevaid riske töötajatele, elanikele ja keskkonnale. Kooskõlastusest keeldumise korral kaalub pädev asutus loa muutmise võimalust.</w:t>
      </w:r>
    </w:p>
    <w:p w14:paraId="0376D5A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0EEBB9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Pr>
          <w:rFonts w:ascii="Times New Roman" w:eastAsia="Times New Roman" w:hAnsi="Times New Roman" w:cs="Times New Roman"/>
          <w:sz w:val="24"/>
          <w:szCs w:val="24"/>
        </w:rPr>
        <w:t>7</w:t>
      </w:r>
      <w:r w:rsidRPr="343BA6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Tuumaohutusloa</w:t>
      </w:r>
      <w:r w:rsidRPr="343BA6A5">
        <w:rPr>
          <w:rFonts w:ascii="Times New Roman" w:eastAsia="Times New Roman" w:hAnsi="Times New Roman" w:cs="Times New Roman"/>
          <w:sz w:val="24"/>
          <w:szCs w:val="24"/>
        </w:rPr>
        <w:t xml:space="preserve"> omaja peab kirjalikult teavitama pädevat asutust tegevuse või dokumendi muudatusest, mis ei mõjuta tuumakäitise käitamispiire ja -tingimusi, tuumakäitise ohutusaruande eeldusi ega loas sätestatud ohutusnõudeid ning mis ei too kaasa riski suurenemist, kuid mõjutavad tuumakäitise töökorraldust.</w:t>
      </w:r>
    </w:p>
    <w:p w14:paraId="61A0310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984CB5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Pr="343BA6A5">
        <w:rPr>
          <w:rFonts w:ascii="Times New Roman" w:eastAsia="Times New Roman" w:hAnsi="Times New Roman" w:cs="Times New Roman"/>
          <w:sz w:val="24"/>
          <w:szCs w:val="24"/>
        </w:rPr>
        <w:t xml:space="preserve">) Pädev asutus võib määrata muude </w:t>
      </w:r>
      <w:r>
        <w:rPr>
          <w:rFonts w:ascii="Times New Roman" w:eastAsia="Times New Roman" w:hAnsi="Times New Roman" w:cs="Times New Roman"/>
          <w:sz w:val="24"/>
          <w:szCs w:val="24"/>
        </w:rPr>
        <w:t xml:space="preserve">oluliste tuumaohutusega seotud </w:t>
      </w:r>
      <w:r w:rsidRPr="343BA6A5">
        <w:rPr>
          <w:rFonts w:ascii="Times New Roman" w:eastAsia="Times New Roman" w:hAnsi="Times New Roman" w:cs="Times New Roman"/>
          <w:sz w:val="24"/>
          <w:szCs w:val="24"/>
        </w:rPr>
        <w:t>dokumentide, kui on nimetatud lõikes 3, muudatuste või tegevuste kooskõlastamise või teavitamise kohustuse asjakohases tuumaohutusloas, arvestades käesolevas paragrahvis sätestatut.</w:t>
      </w:r>
    </w:p>
    <w:p w14:paraId="5679444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53C83A7" w14:textId="77777777" w:rsidR="00074CE5" w:rsidRPr="00564BBD"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Pr="343BA6A5">
        <w:rPr>
          <w:rFonts w:ascii="Times New Roman" w:eastAsia="Times New Roman" w:hAnsi="Times New Roman" w:cs="Times New Roman"/>
          <w:sz w:val="24"/>
          <w:szCs w:val="24"/>
        </w:rPr>
        <w:t xml:space="preserve">) Täpsustatud nõuded </w:t>
      </w:r>
      <w:r>
        <w:rPr>
          <w:rFonts w:ascii="Times New Roman" w:eastAsia="Times New Roman" w:hAnsi="Times New Roman" w:cs="Times New Roman"/>
          <w:sz w:val="24"/>
          <w:szCs w:val="24"/>
        </w:rPr>
        <w:t xml:space="preserve">ja korra </w:t>
      </w:r>
      <w:r w:rsidRPr="343BA6A5">
        <w:rPr>
          <w:rFonts w:ascii="Times New Roman" w:eastAsia="Times New Roman" w:hAnsi="Times New Roman" w:cs="Times New Roman"/>
          <w:sz w:val="24"/>
          <w:szCs w:val="24"/>
        </w:rPr>
        <w:t>andmete ajakohastamisele, kooskõlastamis- ja teavitamiskohustusele kehtestab valdkonna eest vastutav minister määrusega.</w:t>
      </w:r>
    </w:p>
    <w:p w14:paraId="7D9351D1" w14:textId="77777777" w:rsidR="00074CE5" w:rsidRPr="00F43887" w:rsidRDefault="00074CE5" w:rsidP="00074CE5">
      <w:pPr>
        <w:spacing w:after="0" w:line="240" w:lineRule="auto"/>
        <w:contextualSpacing/>
        <w:jc w:val="both"/>
        <w:rPr>
          <w:rFonts w:ascii="Times New Roman" w:eastAsia="Times New Roman" w:hAnsi="Times New Roman" w:cs="Times New Roman"/>
          <w:sz w:val="24"/>
          <w:szCs w:val="24"/>
        </w:rPr>
      </w:pPr>
    </w:p>
    <w:p w14:paraId="17B6A8F4" w14:textId="77777777" w:rsidR="00074CE5" w:rsidRPr="00B849A6" w:rsidRDefault="00074CE5" w:rsidP="00074CE5">
      <w:pPr>
        <w:spacing w:after="0" w:line="240" w:lineRule="auto"/>
        <w:contextualSpacing/>
        <w:jc w:val="both"/>
        <w:rPr>
          <w:rFonts w:ascii="Times New Roman" w:eastAsia="Times New Roman" w:hAnsi="Times New Roman" w:cs="Times New Roman"/>
          <w:b/>
          <w:sz w:val="24"/>
          <w:szCs w:val="24"/>
        </w:rPr>
      </w:pPr>
      <w:r w:rsidRPr="00B849A6">
        <w:rPr>
          <w:rFonts w:ascii="Times New Roman" w:eastAsia="Times New Roman" w:hAnsi="Times New Roman" w:cs="Times New Roman"/>
          <w:b/>
          <w:sz w:val="24"/>
          <w:szCs w:val="24"/>
        </w:rPr>
        <w:t>§</w:t>
      </w:r>
      <w:r w:rsidRPr="00981514">
        <w:rPr>
          <w:rFonts w:ascii="Times New Roman" w:eastAsia="Times New Roman" w:hAnsi="Times New Roman" w:cs="Times New Roman"/>
          <w:b/>
          <w:sz w:val="24"/>
          <w:szCs w:val="24"/>
        </w:rPr>
        <w:t xml:space="preserve"> 30.</w:t>
      </w:r>
      <w:r w:rsidRPr="00B849A6">
        <w:rPr>
          <w:rFonts w:ascii="Times New Roman" w:eastAsia="Times New Roman" w:hAnsi="Times New Roman" w:cs="Times New Roman"/>
          <w:b/>
          <w:sz w:val="24"/>
          <w:szCs w:val="24"/>
        </w:rPr>
        <w:t xml:space="preserve"> </w:t>
      </w:r>
      <w:r w:rsidRPr="00981514">
        <w:rPr>
          <w:rFonts w:ascii="Times New Roman" w:eastAsia="Times New Roman" w:hAnsi="Times New Roman" w:cs="Times New Roman"/>
          <w:b/>
          <w:sz w:val="24"/>
          <w:szCs w:val="24"/>
        </w:rPr>
        <w:t>Järelevalve tuumaohutusloa omaja tegevuse üle</w:t>
      </w:r>
    </w:p>
    <w:p w14:paraId="557C4D0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1CA36B05" w14:textId="77777777" w:rsidR="00074CE5" w:rsidRPr="00B8737B"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00B8737B">
        <w:rPr>
          <w:rFonts w:ascii="Times New Roman" w:eastAsia="Times New Roman" w:hAnsi="Times New Roman" w:cs="Times New Roman"/>
          <w:sz w:val="24"/>
          <w:szCs w:val="24"/>
        </w:rPr>
        <w:t>Pädev asutus te</w:t>
      </w:r>
      <w:r>
        <w:rPr>
          <w:rFonts w:ascii="Times New Roman" w:eastAsia="Times New Roman" w:hAnsi="Times New Roman" w:cs="Times New Roman"/>
          <w:sz w:val="24"/>
          <w:szCs w:val="24"/>
        </w:rPr>
        <w:t>e</w:t>
      </w:r>
      <w:r w:rsidRPr="00B8737B">
        <w:rPr>
          <w:rFonts w:ascii="Times New Roman" w:eastAsia="Times New Roman" w:hAnsi="Times New Roman" w:cs="Times New Roman"/>
          <w:sz w:val="24"/>
          <w:szCs w:val="24"/>
        </w:rPr>
        <w:t xml:space="preserve">b tuumakäitise üle </w:t>
      </w:r>
      <w:r>
        <w:rPr>
          <w:rFonts w:ascii="Times New Roman" w:eastAsia="Times New Roman" w:hAnsi="Times New Roman" w:cs="Times New Roman"/>
          <w:sz w:val="24"/>
          <w:szCs w:val="24"/>
        </w:rPr>
        <w:t>regulaarset</w:t>
      </w:r>
      <w:r w:rsidRPr="4D1069FD">
        <w:rPr>
          <w:rFonts w:ascii="Times New Roman" w:eastAsia="Times New Roman" w:hAnsi="Times New Roman" w:cs="Times New Roman"/>
          <w:sz w:val="24"/>
          <w:szCs w:val="24"/>
        </w:rPr>
        <w:t xml:space="preserve"> järelevalvet</w:t>
      </w:r>
      <w:r w:rsidRPr="00B8737B">
        <w:rPr>
          <w:rFonts w:ascii="Times New Roman" w:eastAsia="Times New Roman" w:hAnsi="Times New Roman" w:cs="Times New Roman"/>
          <w:sz w:val="24"/>
          <w:szCs w:val="24"/>
        </w:rPr>
        <w:t xml:space="preserve"> eesmärgiga ennetada </w:t>
      </w:r>
      <w:r w:rsidRPr="4D1069FD">
        <w:rPr>
          <w:rFonts w:ascii="Times New Roman" w:eastAsia="Times New Roman" w:hAnsi="Times New Roman" w:cs="Times New Roman"/>
          <w:sz w:val="24"/>
          <w:szCs w:val="24"/>
        </w:rPr>
        <w:t>intsidente</w:t>
      </w:r>
      <w:r w:rsidRPr="00B8737B">
        <w:rPr>
          <w:rFonts w:ascii="Times New Roman" w:eastAsia="Times New Roman" w:hAnsi="Times New Roman" w:cs="Times New Roman"/>
          <w:sz w:val="24"/>
          <w:szCs w:val="24"/>
        </w:rPr>
        <w:t xml:space="preserve"> ning tagada käesoleva seaduse ja </w:t>
      </w:r>
      <w:r>
        <w:rPr>
          <w:rFonts w:ascii="Times New Roman" w:eastAsia="Times New Roman" w:hAnsi="Times New Roman" w:cs="Times New Roman"/>
          <w:sz w:val="24"/>
          <w:szCs w:val="24"/>
        </w:rPr>
        <w:t>tuumaohutusloa nõuete</w:t>
      </w:r>
      <w:r w:rsidRPr="00B8737B">
        <w:rPr>
          <w:rFonts w:ascii="Times New Roman" w:eastAsia="Times New Roman" w:hAnsi="Times New Roman" w:cs="Times New Roman"/>
          <w:sz w:val="24"/>
          <w:szCs w:val="24"/>
        </w:rPr>
        <w:t xml:space="preserve"> täitmine.</w:t>
      </w:r>
    </w:p>
    <w:p w14:paraId="444D6D1E" w14:textId="77777777" w:rsidR="00074CE5" w:rsidRPr="00B8737B" w:rsidRDefault="00074CE5" w:rsidP="00074CE5">
      <w:pPr>
        <w:spacing w:after="0" w:line="240" w:lineRule="auto"/>
        <w:contextualSpacing/>
        <w:jc w:val="both"/>
        <w:rPr>
          <w:rFonts w:ascii="Times New Roman" w:eastAsia="Times New Roman" w:hAnsi="Times New Roman" w:cs="Times New Roman"/>
          <w:sz w:val="24"/>
          <w:szCs w:val="24"/>
        </w:rPr>
      </w:pPr>
    </w:p>
    <w:p w14:paraId="695FEA9E" w14:textId="77777777" w:rsidR="00074CE5" w:rsidRPr="00B8737B"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B8737B">
        <w:rPr>
          <w:rFonts w:ascii="Times New Roman" w:eastAsia="Times New Roman" w:hAnsi="Times New Roman" w:cs="Times New Roman"/>
          <w:sz w:val="24"/>
          <w:szCs w:val="24"/>
        </w:rPr>
        <w:t>Tuumaohutus</w:t>
      </w:r>
      <w:r>
        <w:rPr>
          <w:rFonts w:ascii="Times New Roman" w:eastAsia="Times New Roman" w:hAnsi="Times New Roman" w:cs="Times New Roman"/>
          <w:sz w:val="24"/>
          <w:szCs w:val="24"/>
        </w:rPr>
        <w:t xml:space="preserve">e regulaarne </w:t>
      </w:r>
      <w:r w:rsidRPr="00B8737B">
        <w:rPr>
          <w:rFonts w:ascii="Times New Roman" w:eastAsia="Times New Roman" w:hAnsi="Times New Roman" w:cs="Times New Roman"/>
          <w:sz w:val="24"/>
          <w:szCs w:val="24"/>
        </w:rPr>
        <w:t>järelevalve toimub pädeva asutuse koostatud järelevalve</w:t>
      </w:r>
      <w:r w:rsidRPr="4D1069FD">
        <w:rPr>
          <w:rFonts w:ascii="Times New Roman" w:eastAsia="Times New Roman" w:hAnsi="Times New Roman" w:cs="Times New Roman"/>
          <w:sz w:val="24"/>
          <w:szCs w:val="24"/>
        </w:rPr>
        <w:t>kava</w:t>
      </w:r>
      <w:r w:rsidRPr="00B8737B">
        <w:rPr>
          <w:rFonts w:ascii="Times New Roman" w:eastAsia="Times New Roman" w:hAnsi="Times New Roman" w:cs="Times New Roman"/>
          <w:sz w:val="24"/>
          <w:szCs w:val="24"/>
        </w:rPr>
        <w:t xml:space="preserve"> alusel</w:t>
      </w:r>
      <w:r>
        <w:rPr>
          <w:rFonts w:ascii="Times New Roman" w:eastAsia="Times New Roman" w:hAnsi="Times New Roman" w:cs="Times New Roman"/>
          <w:sz w:val="24"/>
          <w:szCs w:val="24"/>
        </w:rPr>
        <w:t xml:space="preserve"> vastavalt</w:t>
      </w:r>
      <w:r w:rsidRPr="00582D4B">
        <w:rPr>
          <w:rFonts w:ascii="Times New Roman" w:eastAsia="Times New Roman" w:hAnsi="Times New Roman" w:cs="Times New Roman"/>
          <w:sz w:val="24"/>
          <w:szCs w:val="24"/>
        </w:rPr>
        <w:t xml:space="preserve"> astmelise</w:t>
      </w:r>
      <w:r>
        <w:rPr>
          <w:rFonts w:ascii="Times New Roman" w:eastAsia="Times New Roman" w:hAnsi="Times New Roman" w:cs="Times New Roman"/>
          <w:sz w:val="24"/>
          <w:szCs w:val="24"/>
        </w:rPr>
        <w:t>le</w:t>
      </w:r>
      <w:r w:rsidRPr="00582D4B">
        <w:rPr>
          <w:rFonts w:ascii="Times New Roman" w:eastAsia="Times New Roman" w:hAnsi="Times New Roman" w:cs="Times New Roman"/>
          <w:sz w:val="24"/>
          <w:szCs w:val="24"/>
        </w:rPr>
        <w:t xml:space="preserve"> ohupõhis</w:t>
      </w:r>
      <w:r>
        <w:rPr>
          <w:rFonts w:ascii="Times New Roman" w:eastAsia="Times New Roman" w:hAnsi="Times New Roman" w:cs="Times New Roman"/>
          <w:sz w:val="24"/>
          <w:szCs w:val="24"/>
        </w:rPr>
        <w:t xml:space="preserve">ele lähenemisele </w:t>
      </w:r>
      <w:r w:rsidRPr="00B8737B">
        <w:rPr>
          <w:rFonts w:ascii="Times New Roman" w:eastAsia="Times New Roman" w:hAnsi="Times New Roman" w:cs="Times New Roman"/>
          <w:sz w:val="24"/>
          <w:szCs w:val="24"/>
        </w:rPr>
        <w:t xml:space="preserve">ja käsitleb </w:t>
      </w:r>
      <w:r>
        <w:rPr>
          <w:rFonts w:ascii="Times New Roman" w:eastAsia="Times New Roman" w:hAnsi="Times New Roman" w:cs="Times New Roman"/>
          <w:sz w:val="24"/>
          <w:szCs w:val="24"/>
        </w:rPr>
        <w:t>tuumaohutusloa nõudeid ja tingimusi.</w:t>
      </w:r>
      <w:r w:rsidRPr="009D4F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Järelevalvekava lisatakse tuumaohutusloale.</w:t>
      </w:r>
    </w:p>
    <w:p w14:paraId="1FB89D9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88397A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Regulaarne</w:t>
      </w:r>
      <w:r w:rsidRPr="00F43887">
        <w:rPr>
          <w:rFonts w:ascii="Times New Roman" w:eastAsia="Times New Roman" w:hAnsi="Times New Roman" w:cs="Times New Roman"/>
          <w:sz w:val="24"/>
          <w:szCs w:val="24"/>
        </w:rPr>
        <w:t xml:space="preserve"> tuumaohutusjärelevalve on suunatud käitaja tegevuse, </w:t>
      </w:r>
      <w:r>
        <w:rPr>
          <w:rFonts w:ascii="Times New Roman" w:eastAsia="Times New Roman" w:hAnsi="Times New Roman" w:cs="Times New Roman"/>
          <w:sz w:val="24"/>
          <w:szCs w:val="24"/>
        </w:rPr>
        <w:t>tuuma</w:t>
      </w:r>
      <w:r w:rsidRPr="00F43887">
        <w:rPr>
          <w:rFonts w:ascii="Times New Roman" w:eastAsia="Times New Roman" w:hAnsi="Times New Roman" w:cs="Times New Roman"/>
          <w:sz w:val="24"/>
          <w:szCs w:val="24"/>
        </w:rPr>
        <w:t>ohutus</w:t>
      </w:r>
      <w:r>
        <w:rPr>
          <w:rFonts w:ascii="Times New Roman" w:eastAsia="Times New Roman" w:hAnsi="Times New Roman" w:cs="Times New Roman"/>
          <w:sz w:val="24"/>
          <w:szCs w:val="24"/>
        </w:rPr>
        <w:t xml:space="preserve">e </w:t>
      </w:r>
      <w:r w:rsidRPr="00F43887">
        <w:rPr>
          <w:rFonts w:ascii="Times New Roman" w:eastAsia="Times New Roman" w:hAnsi="Times New Roman" w:cs="Times New Roman"/>
          <w:sz w:val="24"/>
          <w:szCs w:val="24"/>
        </w:rPr>
        <w:t>kultuuri ja juhtimissüsteemi toimimise hindamisele ning rikkumiste ennetamisele</w:t>
      </w:r>
      <w:r>
        <w:rPr>
          <w:rFonts w:ascii="Times New Roman" w:eastAsia="Times New Roman" w:hAnsi="Times New Roman" w:cs="Times New Roman"/>
          <w:sz w:val="24"/>
          <w:szCs w:val="24"/>
        </w:rPr>
        <w:t>.</w:t>
      </w:r>
    </w:p>
    <w:p w14:paraId="3B5DD90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1A5BC8F2" w14:textId="77777777" w:rsidR="00074CE5" w:rsidRPr="00F43887"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F43887">
        <w:rPr>
          <w:rFonts w:ascii="Times New Roman" w:eastAsia="Times New Roman" w:hAnsi="Times New Roman" w:cs="Times New Roman"/>
          <w:sz w:val="24"/>
          <w:szCs w:val="24"/>
        </w:rPr>
        <w:t>Tuumaohutusjärelevalve käigus võib pädev asutus teha ettekirjutusi</w:t>
      </w:r>
      <w:r>
        <w:rPr>
          <w:rFonts w:ascii="Times New Roman" w:eastAsia="Times New Roman" w:hAnsi="Times New Roman" w:cs="Times New Roman"/>
          <w:sz w:val="24"/>
          <w:szCs w:val="24"/>
        </w:rPr>
        <w:t>.</w:t>
      </w:r>
    </w:p>
    <w:p w14:paraId="4E38B8D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7118E50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Pr="00F43887">
        <w:rPr>
          <w:rFonts w:ascii="Times New Roman" w:eastAsia="Times New Roman" w:hAnsi="Times New Roman" w:cs="Times New Roman"/>
          <w:sz w:val="24"/>
          <w:szCs w:val="24"/>
        </w:rPr>
        <w:t>Korrakaitse</w:t>
      </w:r>
      <w:r>
        <w:rPr>
          <w:rFonts w:ascii="Times New Roman" w:eastAsia="Times New Roman" w:hAnsi="Times New Roman" w:cs="Times New Roman"/>
          <w:sz w:val="24"/>
          <w:szCs w:val="24"/>
        </w:rPr>
        <w:t>seaduse kohane järelevalve</w:t>
      </w:r>
      <w:r w:rsidRPr="00F43887">
        <w:rPr>
          <w:rFonts w:ascii="Times New Roman" w:eastAsia="Times New Roman" w:hAnsi="Times New Roman" w:cs="Times New Roman"/>
          <w:sz w:val="24"/>
          <w:szCs w:val="24"/>
        </w:rPr>
        <w:t xml:space="preserve"> viiakse läbi üksnes juhul, kui </w:t>
      </w:r>
      <w:r w:rsidRPr="00BE68D7">
        <w:rPr>
          <w:rFonts w:ascii="Times New Roman" w:eastAsia="Times New Roman" w:hAnsi="Times New Roman" w:cs="Times New Roman"/>
          <w:sz w:val="24"/>
          <w:szCs w:val="24"/>
        </w:rPr>
        <w:t xml:space="preserve">käesolevas seaduses või selle alusel sätestatud nõuete </w:t>
      </w:r>
      <w:r w:rsidRPr="00F43887">
        <w:rPr>
          <w:rFonts w:ascii="Times New Roman" w:eastAsia="Times New Roman" w:hAnsi="Times New Roman" w:cs="Times New Roman"/>
          <w:sz w:val="24"/>
          <w:szCs w:val="24"/>
        </w:rPr>
        <w:t>rikkumine või käitaja tegevus kujutab vahetut ja olulist ohtu elule, tervisele või keskkonnale ning eeldab sekkumist korrakaitseorganite poolt vastavalt eriseadustele.</w:t>
      </w:r>
    </w:p>
    <w:p w14:paraId="6317293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A94FD93"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w:t>
      </w:r>
      <w:r>
        <w:rPr>
          <w:rStyle w:val="normaltextrun"/>
          <w:rFonts w:eastAsiaTheme="majorEastAsia"/>
        </w:rPr>
        <w:t>6</w:t>
      </w:r>
      <w:r w:rsidRPr="343BA6A5">
        <w:rPr>
          <w:rStyle w:val="normaltextrun"/>
          <w:rFonts w:eastAsiaTheme="majorEastAsia"/>
        </w:rPr>
        <w:t xml:space="preserve">) Tuumaohutusloa omaja on kohustatud pädevale asutusele esitama või tegema kättesaadavaks teabe </w:t>
      </w:r>
      <w:r>
        <w:rPr>
          <w:rStyle w:val="normaltextrun"/>
          <w:rFonts w:eastAsiaTheme="majorEastAsia"/>
        </w:rPr>
        <w:t>ning</w:t>
      </w:r>
      <w:r w:rsidRPr="343BA6A5">
        <w:rPr>
          <w:rStyle w:val="normaltextrun"/>
          <w:rFonts w:eastAsiaTheme="majorEastAsia"/>
        </w:rPr>
        <w:t xml:space="preserve"> tagama juurdepääsu tuumakäitisele ja tuumamaterjalile ulatuses, milles see on vajalik vastavalt tuumakäitise järelevalvekavale.</w:t>
      </w:r>
      <w:r w:rsidRPr="343BA6A5">
        <w:rPr>
          <w:rStyle w:val="eop"/>
          <w:rFonts w:eastAsiaTheme="majorEastAsia"/>
        </w:rPr>
        <w:t> </w:t>
      </w:r>
    </w:p>
    <w:p w14:paraId="10D094AC" w14:textId="77777777" w:rsidR="00074CE5" w:rsidRDefault="00074CE5" w:rsidP="00074CE5">
      <w:pPr>
        <w:pStyle w:val="paragraph"/>
        <w:spacing w:before="0" w:beforeAutospacing="0" w:after="0" w:afterAutospacing="0"/>
        <w:contextualSpacing/>
        <w:jc w:val="both"/>
        <w:textAlignment w:val="baseline"/>
      </w:pPr>
    </w:p>
    <w:p w14:paraId="2CE43AAA" w14:textId="77777777" w:rsidR="00074CE5" w:rsidRPr="00825B10" w:rsidRDefault="00074CE5" w:rsidP="00074CE5">
      <w:pPr>
        <w:pStyle w:val="paragraph"/>
        <w:spacing w:before="0" w:beforeAutospacing="0" w:after="0" w:afterAutospacing="0"/>
        <w:contextualSpacing/>
        <w:jc w:val="both"/>
        <w:textAlignment w:val="baseline"/>
        <w:rPr>
          <w:rStyle w:val="eop"/>
          <w:rFonts w:eastAsiaTheme="majorEastAsia"/>
        </w:rPr>
      </w:pPr>
      <w:r w:rsidRPr="3A91F63E">
        <w:rPr>
          <w:rStyle w:val="normaltextrun"/>
          <w:rFonts w:eastAsiaTheme="majorEastAsia"/>
        </w:rPr>
        <w:t>(</w:t>
      </w:r>
      <w:r>
        <w:rPr>
          <w:rStyle w:val="normaltextrun"/>
          <w:rFonts w:eastAsiaTheme="majorEastAsia"/>
        </w:rPr>
        <w:t>7</w:t>
      </w:r>
      <w:r w:rsidRPr="3A91F63E">
        <w:rPr>
          <w:rStyle w:val="normaltextrun"/>
          <w:rFonts w:eastAsiaTheme="majorEastAsia"/>
        </w:rPr>
        <w:t>) Pädeval asutusel on õigus omal algatusel järelevalvekava muuta:</w:t>
      </w:r>
      <w:r w:rsidRPr="3A91F63E">
        <w:rPr>
          <w:rStyle w:val="eop"/>
          <w:rFonts w:eastAsiaTheme="majorEastAsia"/>
        </w:rPr>
        <w:t> </w:t>
      </w:r>
    </w:p>
    <w:p w14:paraId="4AAB5DBB" w14:textId="77777777" w:rsidR="00074CE5" w:rsidRPr="00825B10" w:rsidRDefault="00074CE5" w:rsidP="00074CE5">
      <w:pPr>
        <w:pStyle w:val="paragraph"/>
        <w:spacing w:before="0" w:beforeAutospacing="0" w:after="0" w:afterAutospacing="0"/>
        <w:contextualSpacing/>
        <w:jc w:val="both"/>
        <w:textAlignment w:val="baseline"/>
        <w:rPr>
          <w:rStyle w:val="eop"/>
          <w:rFonts w:eastAsiaTheme="majorEastAsia"/>
        </w:rPr>
      </w:pPr>
      <w:r w:rsidRPr="00825B10">
        <w:rPr>
          <w:rStyle w:val="normaltextrun"/>
          <w:rFonts w:eastAsiaTheme="majorEastAsia"/>
        </w:rPr>
        <w:t>1) tuumaohutusloa muutmisel; </w:t>
      </w:r>
      <w:r w:rsidRPr="00825B10">
        <w:rPr>
          <w:rStyle w:val="eop"/>
          <w:rFonts w:eastAsiaTheme="majorEastAsia"/>
        </w:rPr>
        <w:t> </w:t>
      </w:r>
    </w:p>
    <w:p w14:paraId="2B379DD6" w14:textId="77777777" w:rsidR="00074CE5" w:rsidRPr="00825B10" w:rsidRDefault="00074CE5" w:rsidP="00074CE5">
      <w:pPr>
        <w:pStyle w:val="paragraph"/>
        <w:spacing w:before="0" w:beforeAutospacing="0" w:after="0" w:afterAutospacing="0"/>
        <w:contextualSpacing/>
        <w:jc w:val="both"/>
        <w:textAlignment w:val="baseline"/>
        <w:rPr>
          <w:rFonts w:eastAsiaTheme="majorEastAsia"/>
        </w:rPr>
      </w:pPr>
      <w:r w:rsidRPr="00825B10">
        <w:rPr>
          <w:rStyle w:val="normaltextrun"/>
        </w:rPr>
        <w:t>2) t</w:t>
      </w:r>
      <w:r w:rsidRPr="00825B10">
        <w:t>uumakontrollimeetmete, käitise ja tuumamaterjali füüsilise kaitse meetmete muutmisel.</w:t>
      </w:r>
    </w:p>
    <w:p w14:paraId="0FAED87D" w14:textId="77777777" w:rsidR="00074CE5" w:rsidRPr="00825B10" w:rsidRDefault="00074CE5" w:rsidP="00074CE5">
      <w:pPr>
        <w:pStyle w:val="paragraph"/>
        <w:spacing w:before="0" w:beforeAutospacing="0" w:after="0" w:afterAutospacing="0"/>
        <w:contextualSpacing/>
        <w:jc w:val="both"/>
        <w:textAlignment w:val="baseline"/>
        <w:rPr>
          <w:rStyle w:val="normaltextrun"/>
        </w:rPr>
      </w:pPr>
    </w:p>
    <w:p w14:paraId="41B3DA4C" w14:textId="77777777" w:rsidR="00074CE5" w:rsidRDefault="00074CE5" w:rsidP="00074CE5">
      <w:pPr>
        <w:pStyle w:val="paragraph"/>
        <w:spacing w:before="0" w:beforeAutospacing="0" w:after="0" w:afterAutospacing="0"/>
        <w:contextualSpacing/>
        <w:jc w:val="both"/>
        <w:textAlignment w:val="baseline"/>
        <w:rPr>
          <w:highlight w:val="yellow"/>
        </w:rPr>
      </w:pPr>
    </w:p>
    <w:p w14:paraId="2BCA79DD" w14:textId="77777777" w:rsidR="00074CE5" w:rsidRDefault="00074CE5" w:rsidP="00074CE5">
      <w:pPr>
        <w:contextualSpacing/>
        <w:jc w:val="both"/>
        <w:rPr>
          <w:rFonts w:ascii="Times New Roman" w:eastAsia="Times New Roman" w:hAnsi="Times New Roman" w:cs="Times New Roman"/>
          <w:b/>
          <w:sz w:val="24"/>
          <w:szCs w:val="24"/>
        </w:rPr>
      </w:pPr>
    </w:p>
    <w:p w14:paraId="11B1EE7A" w14:textId="77777777" w:rsidR="00074CE5" w:rsidRDefault="00074CE5" w:rsidP="00074CE5">
      <w:pPr>
        <w:contextualSpacing/>
        <w:jc w:val="both"/>
        <w:rPr>
          <w:rFonts w:ascii="Times New Roman" w:eastAsia="Times New Roman" w:hAnsi="Times New Roman" w:cs="Times New Roman"/>
          <w:sz w:val="24"/>
          <w:szCs w:val="24"/>
        </w:rPr>
      </w:pPr>
    </w:p>
    <w:p w14:paraId="721673F7" w14:textId="77777777" w:rsidR="00074CE5" w:rsidRPr="00150818" w:rsidRDefault="00074CE5" w:rsidP="00074CE5">
      <w:pPr>
        <w:contextualSpacing/>
        <w:jc w:val="center"/>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2. jagu</w:t>
      </w:r>
    </w:p>
    <w:p w14:paraId="626BCD07" w14:textId="77777777" w:rsidR="00074CE5" w:rsidRPr="00150818" w:rsidRDefault="00074CE5" w:rsidP="00074CE5">
      <w:pPr>
        <w:contextualSpacing/>
        <w:jc w:val="center"/>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Tuumakäitise katsetamine ja käitamine</w:t>
      </w:r>
    </w:p>
    <w:p w14:paraId="5CA580F3"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5450CA56"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3A6F19D6"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4D1069FD">
        <w:rPr>
          <w:rFonts w:ascii="Times New Roman" w:eastAsia="Times New Roman" w:hAnsi="Times New Roman" w:cs="Times New Roman"/>
          <w:b/>
          <w:sz w:val="24"/>
          <w:szCs w:val="24"/>
        </w:rPr>
        <w:t xml:space="preserve">§ </w:t>
      </w:r>
      <w:r w:rsidRPr="4D1069FD">
        <w:rPr>
          <w:rFonts w:ascii="Times New Roman" w:eastAsia="Times New Roman" w:hAnsi="Times New Roman" w:cs="Times New Roman"/>
          <w:b/>
          <w:bCs/>
          <w:sz w:val="24"/>
          <w:szCs w:val="24"/>
        </w:rPr>
        <w:t>3</w:t>
      </w:r>
      <w:r>
        <w:rPr>
          <w:rFonts w:ascii="Times New Roman" w:eastAsia="Times New Roman" w:hAnsi="Times New Roman" w:cs="Times New Roman"/>
          <w:b/>
          <w:bCs/>
          <w:sz w:val="24"/>
          <w:szCs w:val="24"/>
        </w:rPr>
        <w:t>1</w:t>
      </w:r>
      <w:r w:rsidRPr="4D1069FD">
        <w:rPr>
          <w:rFonts w:ascii="Times New Roman" w:eastAsia="Times New Roman" w:hAnsi="Times New Roman" w:cs="Times New Roman"/>
          <w:b/>
          <w:bCs/>
          <w:sz w:val="24"/>
          <w:szCs w:val="24"/>
        </w:rPr>
        <w:t>.</w:t>
      </w:r>
      <w:r w:rsidRPr="343BA6A5">
        <w:rPr>
          <w:rFonts w:ascii="Times New Roman" w:eastAsia="Times New Roman" w:hAnsi="Times New Roman" w:cs="Times New Roman"/>
          <w:b/>
          <w:sz w:val="24"/>
          <w:szCs w:val="24"/>
        </w:rPr>
        <w:t xml:space="preserve"> Tuumakäitise katsetamine ja käitamine</w:t>
      </w:r>
    </w:p>
    <w:p w14:paraId="533F035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3708104"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Tuumakäitise katsetamine ja käitamine toimub </w:t>
      </w:r>
      <w:r>
        <w:rPr>
          <w:rFonts w:ascii="Times New Roman" w:eastAsia="Times New Roman" w:hAnsi="Times New Roman" w:cs="Times New Roman"/>
          <w:sz w:val="24"/>
          <w:szCs w:val="24"/>
        </w:rPr>
        <w:t xml:space="preserve">järgmiste </w:t>
      </w:r>
      <w:r w:rsidRPr="343BA6A5">
        <w:rPr>
          <w:rFonts w:ascii="Times New Roman" w:eastAsia="Times New Roman" w:hAnsi="Times New Roman" w:cs="Times New Roman"/>
          <w:sz w:val="24"/>
          <w:szCs w:val="24"/>
        </w:rPr>
        <w:t>üksteisele järgnevate etappide</w:t>
      </w:r>
      <w:r>
        <w:rPr>
          <w:rFonts w:ascii="Times New Roman" w:eastAsia="Times New Roman" w:hAnsi="Times New Roman" w:cs="Times New Roman"/>
          <w:sz w:val="24"/>
          <w:szCs w:val="24"/>
        </w:rPr>
        <w:t>na</w:t>
      </w:r>
      <w:r w:rsidRPr="343BA6A5">
        <w:rPr>
          <w:rFonts w:ascii="Times New Roman" w:eastAsia="Times New Roman" w:hAnsi="Times New Roman" w:cs="Times New Roman"/>
          <w:sz w:val="24"/>
          <w:szCs w:val="24"/>
        </w:rPr>
        <w:t>: </w:t>
      </w:r>
    </w:p>
    <w:p w14:paraId="7E1250D0"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tuumkütuseta katsetusetapp, mille käigus kontrollitakse tuumakäitise süsteemide, konstruktsioonide, komponentide ja protseduuride eesmärgipärast toimimist;</w:t>
      </w:r>
    </w:p>
    <w:p w14:paraId="1FB33E04"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tuumkütusega katsetusetapp, mille käigus kontrollitakse tuumakäitise terviklikku töökindlust ja tööprotsessi, eesmärgiga välja selgitada tuumaenergia ohutu tootmise piirid; </w:t>
      </w:r>
    </w:p>
    <w:p w14:paraId="3A5EDC12"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korralise käitamise etapp, mille käigus tuumakäitis toodab tuumaenergiat eelnevates etappides määratletud käitamispiirangutel ja -tingimustel.</w:t>
      </w:r>
    </w:p>
    <w:p w14:paraId="642D765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F22566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Käesolevas jaos sätestatud lubade menetlusele kohaldatakse käeoleva peatüki 1. jaos sätestatut, arvestades käesolevas jaos sätestatud erisustega.</w:t>
      </w:r>
    </w:p>
    <w:p w14:paraId="235982F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C02E805"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568BE5ED" w14:textId="77777777" w:rsidR="00074CE5" w:rsidRPr="009A2D6D"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xml:space="preserve">§ </w:t>
      </w:r>
      <w:r w:rsidRPr="4D1069FD">
        <w:rPr>
          <w:rFonts w:ascii="Times New Roman" w:eastAsia="Times New Roman" w:hAnsi="Times New Roman" w:cs="Times New Roman"/>
          <w:b/>
          <w:bCs/>
          <w:sz w:val="24"/>
          <w:szCs w:val="24"/>
        </w:rPr>
        <w:t>3</w:t>
      </w:r>
      <w:r>
        <w:rPr>
          <w:rFonts w:ascii="Times New Roman" w:eastAsia="Times New Roman" w:hAnsi="Times New Roman" w:cs="Times New Roman"/>
          <w:b/>
          <w:bCs/>
          <w:sz w:val="24"/>
          <w:szCs w:val="24"/>
        </w:rPr>
        <w:t>2</w:t>
      </w:r>
      <w:r w:rsidRPr="343BA6A5">
        <w:rPr>
          <w:rFonts w:ascii="Times New Roman" w:eastAsia="Times New Roman" w:hAnsi="Times New Roman" w:cs="Times New Roman"/>
          <w:b/>
          <w:sz w:val="24"/>
          <w:szCs w:val="24"/>
        </w:rPr>
        <w:t>. Tuumaohutusluba tuumakäitise katsetamiseks tuumkütuseta</w:t>
      </w:r>
    </w:p>
    <w:p w14:paraId="5000945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147558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Tuumaohutusluba tuumakäitise katsetamiseks tuumkütuseta (edaspidi </w:t>
      </w:r>
      <w:r w:rsidRPr="343BA6A5">
        <w:rPr>
          <w:rFonts w:ascii="Times New Roman" w:eastAsia="Times New Roman" w:hAnsi="Times New Roman" w:cs="Times New Roman"/>
          <w:i/>
          <w:sz w:val="24"/>
          <w:szCs w:val="24"/>
        </w:rPr>
        <w:t>katsetamisluba</w:t>
      </w:r>
      <w:r w:rsidRPr="343BA6A5">
        <w:rPr>
          <w:rFonts w:ascii="Times New Roman" w:eastAsia="Times New Roman" w:hAnsi="Times New Roman" w:cs="Times New Roman"/>
          <w:sz w:val="24"/>
          <w:szCs w:val="24"/>
        </w:rPr>
        <w:t>) annab õiguse alustada tuumakäitise konstruktsioonide, süsteemide ja komponentide katsetamist enne tuumkütuse laadimist reaktorisse.</w:t>
      </w:r>
    </w:p>
    <w:p w14:paraId="68A9BF7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32214E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Katsetamisluba kehtib kuni osalise käitamisloa andmiseni, kuid mitte kauem kui 12 kuud.</w:t>
      </w:r>
    </w:p>
    <w:p w14:paraId="5D88233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ABB5A7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Katsetamisloa pikendamiseks esitab loa omaja pädevale asutusele katsetuste vahearuande ja </w:t>
      </w:r>
      <w:r>
        <w:rPr>
          <w:rFonts w:ascii="Times New Roman" w:eastAsia="Times New Roman" w:hAnsi="Times New Roman" w:cs="Times New Roman"/>
          <w:sz w:val="24"/>
          <w:szCs w:val="24"/>
        </w:rPr>
        <w:t>täiendatud katsetusprogrammi</w:t>
      </w:r>
      <w:r w:rsidRPr="343BA6A5">
        <w:rPr>
          <w:rFonts w:ascii="Times New Roman" w:eastAsia="Times New Roman" w:hAnsi="Times New Roman" w:cs="Times New Roman"/>
          <w:sz w:val="24"/>
          <w:szCs w:val="24"/>
        </w:rPr>
        <w:t>.</w:t>
      </w:r>
    </w:p>
    <w:p w14:paraId="108A08C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1A80998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(4) Katsetamisluba antakse iga tuumakäitise kohta eraldi.</w:t>
      </w:r>
    </w:p>
    <w:p w14:paraId="528FCAC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7164221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A91F63E">
        <w:rPr>
          <w:rFonts w:ascii="Times New Roman" w:eastAsia="Times New Roman" w:hAnsi="Times New Roman" w:cs="Times New Roman"/>
          <w:sz w:val="24"/>
          <w:szCs w:val="24"/>
        </w:rPr>
        <w:t xml:space="preserve">(5) Pädev asutus esitab katsetamisloa eelnõu kooskõlastamiseks Siseministeeriumile, Päästeametile </w:t>
      </w:r>
      <w:r>
        <w:rPr>
          <w:rFonts w:ascii="Times New Roman" w:eastAsia="Times New Roman" w:hAnsi="Times New Roman" w:cs="Times New Roman"/>
          <w:sz w:val="24"/>
          <w:szCs w:val="24"/>
        </w:rPr>
        <w:t>ning</w:t>
      </w:r>
      <w:r w:rsidRPr="3A91F63E">
        <w:rPr>
          <w:rFonts w:ascii="Times New Roman" w:eastAsia="Times New Roman" w:hAnsi="Times New Roman" w:cs="Times New Roman"/>
          <w:sz w:val="24"/>
          <w:szCs w:val="24"/>
        </w:rPr>
        <w:t xml:space="preserve"> Politsei- ja Piirivalveametile</w:t>
      </w:r>
      <w:r>
        <w:rPr>
          <w:rFonts w:ascii="Times New Roman" w:eastAsia="Times New Roman" w:hAnsi="Times New Roman" w:cs="Times New Roman"/>
          <w:sz w:val="24"/>
          <w:szCs w:val="24"/>
        </w:rPr>
        <w:t xml:space="preserve"> j</w:t>
      </w:r>
      <w:r w:rsidRPr="007A6FEA">
        <w:rPr>
          <w:rFonts w:ascii="Times New Roman" w:eastAsia="Times New Roman" w:hAnsi="Times New Roman" w:cs="Times New Roman"/>
          <w:sz w:val="24"/>
          <w:szCs w:val="24"/>
        </w:rPr>
        <w:t>a teadmiseks kohaliku omavalitsuse üksusele</w:t>
      </w:r>
      <w:r w:rsidRPr="3A91F63E">
        <w:rPr>
          <w:rFonts w:ascii="Times New Roman" w:eastAsia="Times New Roman" w:hAnsi="Times New Roman" w:cs="Times New Roman"/>
          <w:sz w:val="24"/>
          <w:szCs w:val="24"/>
        </w:rPr>
        <w:t xml:space="preserve">. </w:t>
      </w:r>
    </w:p>
    <w:p w14:paraId="297CC3B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26D2AF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115CCE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4D1069FD">
        <w:rPr>
          <w:rFonts w:ascii="Times New Roman" w:eastAsia="Times New Roman" w:hAnsi="Times New Roman" w:cs="Times New Roman"/>
          <w:b/>
          <w:bCs/>
          <w:sz w:val="24"/>
          <w:szCs w:val="24"/>
        </w:rPr>
        <w:t>§ 3</w:t>
      </w:r>
      <w:r>
        <w:rPr>
          <w:rFonts w:ascii="Times New Roman" w:eastAsia="Times New Roman" w:hAnsi="Times New Roman" w:cs="Times New Roman"/>
          <w:b/>
          <w:bCs/>
          <w:sz w:val="24"/>
          <w:szCs w:val="24"/>
        </w:rPr>
        <w:t>3</w:t>
      </w:r>
      <w:r w:rsidRPr="4D1069FD">
        <w:rPr>
          <w:rFonts w:ascii="Times New Roman" w:eastAsia="Times New Roman" w:hAnsi="Times New Roman" w:cs="Times New Roman"/>
          <w:b/>
          <w:bCs/>
          <w:sz w:val="24"/>
          <w:szCs w:val="24"/>
        </w:rPr>
        <w:t>.</w:t>
      </w:r>
      <w:r w:rsidRPr="343BA6A5">
        <w:rPr>
          <w:rFonts w:ascii="Times New Roman" w:eastAsia="Times New Roman" w:hAnsi="Times New Roman" w:cs="Times New Roman"/>
          <w:b/>
          <w:sz w:val="24"/>
          <w:szCs w:val="24"/>
        </w:rPr>
        <w:t xml:space="preserve"> Tuumaohutusluba tuumakäitise katsetamiseks tuumkütusega või korraliseks käitamiseks</w:t>
      </w:r>
    </w:p>
    <w:p w14:paraId="5C63645B"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C0DE31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Tuumaohutusluba tuumakäitise katsetamiseks tuumkütusega või korraliseks käitamiseks (edaspidi </w:t>
      </w:r>
      <w:r w:rsidRPr="343BA6A5">
        <w:rPr>
          <w:rFonts w:ascii="Times New Roman" w:eastAsia="Times New Roman" w:hAnsi="Times New Roman" w:cs="Times New Roman"/>
          <w:i/>
          <w:sz w:val="24"/>
          <w:szCs w:val="24"/>
        </w:rPr>
        <w:t>käitamisluba</w:t>
      </w:r>
      <w:r w:rsidRPr="343BA6A5">
        <w:rPr>
          <w:rFonts w:ascii="Times New Roman" w:eastAsia="Times New Roman" w:hAnsi="Times New Roman" w:cs="Times New Roman"/>
          <w:sz w:val="24"/>
          <w:szCs w:val="24"/>
        </w:rPr>
        <w:t xml:space="preserve">) annab loa omajale õiguse katsetada või korraliselt käitada tuumakäitise ehitisi ja seadmeid käitamisloas määratud </w:t>
      </w:r>
      <w:r w:rsidRPr="007A6FEA">
        <w:rPr>
          <w:rFonts w:ascii="Times New Roman" w:eastAsia="Times New Roman" w:hAnsi="Times New Roman" w:cs="Times New Roman"/>
          <w:sz w:val="24"/>
          <w:szCs w:val="24"/>
        </w:rPr>
        <w:t>katsetus</w:t>
      </w:r>
      <w:r>
        <w:rPr>
          <w:rFonts w:ascii="Times New Roman" w:eastAsia="Times New Roman" w:hAnsi="Times New Roman" w:cs="Times New Roman"/>
          <w:sz w:val="24"/>
          <w:szCs w:val="24"/>
        </w:rPr>
        <w:t>-</w:t>
      </w:r>
      <w:r w:rsidRPr="007A6FEA">
        <w:rPr>
          <w:rFonts w:ascii="Times New Roman" w:eastAsia="Times New Roman" w:hAnsi="Times New Roman" w:cs="Times New Roman"/>
          <w:sz w:val="24"/>
          <w:szCs w:val="24"/>
        </w:rPr>
        <w:t xml:space="preserve"> ning käitamispiirides ja -tingimustel</w:t>
      </w:r>
      <w:r w:rsidRPr="343BA6A5">
        <w:rPr>
          <w:rFonts w:ascii="Times New Roman" w:eastAsia="Times New Roman" w:hAnsi="Times New Roman" w:cs="Times New Roman"/>
          <w:sz w:val="24"/>
          <w:szCs w:val="24"/>
        </w:rPr>
        <w:t>.  </w:t>
      </w:r>
    </w:p>
    <w:p w14:paraId="6BCE59C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657E2F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Käitamisluba antakse iga tuumakäitise kohta eraldi.</w:t>
      </w:r>
    </w:p>
    <w:p w14:paraId="54AB014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F5E1CE6" w14:textId="77777777" w:rsidR="00074CE5" w:rsidRPr="0064138D" w:rsidRDefault="00074CE5" w:rsidP="00074CE5">
      <w:pPr>
        <w:spacing w:after="0" w:line="240" w:lineRule="auto"/>
        <w:contextualSpacing/>
        <w:jc w:val="both"/>
        <w:rPr>
          <w:rFonts w:ascii="Times New Roman" w:eastAsia="Times New Roman" w:hAnsi="Times New Roman" w:cs="Times New Roman"/>
          <w:b/>
          <w:sz w:val="24"/>
          <w:szCs w:val="24"/>
        </w:rPr>
      </w:pPr>
      <w:r w:rsidRPr="7D8B87C9">
        <w:rPr>
          <w:rFonts w:ascii="Times New Roman" w:eastAsia="Times New Roman" w:hAnsi="Times New Roman" w:cs="Times New Roman"/>
          <w:b/>
          <w:bCs/>
          <w:sz w:val="24"/>
          <w:szCs w:val="24"/>
        </w:rPr>
        <w:t xml:space="preserve">§ </w:t>
      </w:r>
      <w:r w:rsidRPr="4D1069FD">
        <w:rPr>
          <w:rFonts w:ascii="Times New Roman" w:eastAsia="Times New Roman" w:hAnsi="Times New Roman" w:cs="Times New Roman"/>
          <w:b/>
          <w:bCs/>
          <w:sz w:val="24"/>
          <w:szCs w:val="24"/>
        </w:rPr>
        <w:t>3</w:t>
      </w:r>
      <w:r>
        <w:rPr>
          <w:rFonts w:ascii="Times New Roman" w:eastAsia="Times New Roman" w:hAnsi="Times New Roman" w:cs="Times New Roman"/>
          <w:b/>
          <w:bCs/>
          <w:sz w:val="24"/>
          <w:szCs w:val="24"/>
        </w:rPr>
        <w:t>4</w:t>
      </w:r>
      <w:r w:rsidRPr="7D8B87C9">
        <w:rPr>
          <w:rFonts w:ascii="Times New Roman" w:eastAsia="Times New Roman" w:hAnsi="Times New Roman" w:cs="Times New Roman"/>
          <w:b/>
          <w:bCs/>
          <w:sz w:val="24"/>
          <w:szCs w:val="24"/>
        </w:rPr>
        <w:t>.</w:t>
      </w:r>
      <w:r w:rsidRPr="343BA6A5">
        <w:rPr>
          <w:rFonts w:ascii="Times New Roman" w:eastAsia="Times New Roman" w:hAnsi="Times New Roman" w:cs="Times New Roman"/>
          <w:b/>
          <w:sz w:val="24"/>
          <w:szCs w:val="24"/>
        </w:rPr>
        <w:t xml:space="preserve"> Osaline käitamisluba tuumakäitise katsetamiseks tuumkütusega</w:t>
      </w:r>
    </w:p>
    <w:p w14:paraId="18877E4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104DBD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Pädev asutus annab osalise käitamisloa tuumakäitise katsetamiseks tuumkütusega, kui katsetusloaga lubatud katsetuste tulemuse </w:t>
      </w:r>
      <w:r>
        <w:rPr>
          <w:rFonts w:ascii="Times New Roman" w:eastAsia="Times New Roman" w:hAnsi="Times New Roman" w:cs="Times New Roman"/>
          <w:sz w:val="24"/>
          <w:szCs w:val="24"/>
        </w:rPr>
        <w:t xml:space="preserve">aruanne </w:t>
      </w:r>
      <w:r w:rsidRPr="343BA6A5">
        <w:rPr>
          <w:rFonts w:ascii="Times New Roman" w:eastAsia="Times New Roman" w:hAnsi="Times New Roman" w:cs="Times New Roman"/>
          <w:sz w:val="24"/>
          <w:szCs w:val="24"/>
        </w:rPr>
        <w:t>kinnitab, et käitis, selle konstruktsioonid, süsteemid ja komponendid on valmis tuumkütusega katsetusteks.</w:t>
      </w:r>
    </w:p>
    <w:p w14:paraId="527188D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89C590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Osaline käitamisluba kehtib kuni korralise käitamisloa andmiseni, kuid mitte </w:t>
      </w:r>
      <w:r>
        <w:rPr>
          <w:rFonts w:ascii="Times New Roman" w:eastAsia="Times New Roman" w:hAnsi="Times New Roman" w:cs="Times New Roman"/>
          <w:sz w:val="24"/>
          <w:szCs w:val="24"/>
        </w:rPr>
        <w:t>kauem</w:t>
      </w:r>
      <w:r w:rsidRPr="343BA6A5">
        <w:rPr>
          <w:rFonts w:ascii="Times New Roman" w:eastAsia="Times New Roman" w:hAnsi="Times New Roman" w:cs="Times New Roman"/>
          <w:sz w:val="24"/>
          <w:szCs w:val="24"/>
        </w:rPr>
        <w:t xml:space="preserve"> kui 18 kuud loa andmise päevast arvates. Pädev asutus võib osalise käitamisloa kehtivust pikendada kuni korralise käitamisloa andmiseni, kui katsetuste jätkamine on ohutusnõuete kohaselt lubatav ja vajalik.</w:t>
      </w:r>
    </w:p>
    <w:p w14:paraId="510F6995" w14:textId="77777777" w:rsidR="00074CE5" w:rsidRPr="00765BF4" w:rsidRDefault="00074CE5" w:rsidP="00074CE5">
      <w:pPr>
        <w:spacing w:after="0" w:line="240" w:lineRule="auto"/>
        <w:contextualSpacing/>
        <w:jc w:val="both"/>
        <w:rPr>
          <w:rFonts w:ascii="Times New Roman" w:eastAsia="Times New Roman" w:hAnsi="Times New Roman" w:cs="Times New Roman"/>
          <w:sz w:val="24"/>
          <w:szCs w:val="24"/>
        </w:rPr>
      </w:pPr>
    </w:p>
    <w:p w14:paraId="57525A6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Osalise käitamisloa pikendamiseks esitab loa omaja pädevale asutusele katsetuste vahearuande ja ajakohastatud ajakava.</w:t>
      </w:r>
    </w:p>
    <w:p w14:paraId="0D6258F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10FBBCC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(4) </w:t>
      </w:r>
      <w:r w:rsidRPr="3A91F63E">
        <w:rPr>
          <w:rFonts w:ascii="Times New Roman" w:eastAsia="Times New Roman" w:hAnsi="Times New Roman" w:cs="Times New Roman"/>
          <w:sz w:val="24"/>
          <w:szCs w:val="24"/>
        </w:rPr>
        <w:t>Pädev asutus esitab osalise käitamisloa eelnõu kooskõlastamiseks vähemalt Siseministeeriumile, Päästeametile ning Politsei- ja Piirivalveametile</w:t>
      </w:r>
      <w:r>
        <w:rPr>
          <w:rFonts w:ascii="Times New Roman" w:eastAsia="Times New Roman" w:hAnsi="Times New Roman" w:cs="Times New Roman"/>
          <w:sz w:val="24"/>
          <w:szCs w:val="24"/>
        </w:rPr>
        <w:t xml:space="preserve"> </w:t>
      </w:r>
      <w:r w:rsidRPr="007A6FEA">
        <w:rPr>
          <w:rFonts w:ascii="Times New Roman" w:eastAsia="Times New Roman" w:hAnsi="Times New Roman" w:cs="Times New Roman"/>
          <w:sz w:val="24"/>
          <w:szCs w:val="24"/>
        </w:rPr>
        <w:t>ja teadmiseks kohaliku omavalitsuse üksusele</w:t>
      </w:r>
      <w:r w:rsidRPr="3A91F63E">
        <w:rPr>
          <w:rFonts w:ascii="Times New Roman" w:eastAsia="Times New Roman" w:hAnsi="Times New Roman" w:cs="Times New Roman"/>
          <w:sz w:val="24"/>
          <w:szCs w:val="24"/>
        </w:rPr>
        <w:t>.</w:t>
      </w:r>
    </w:p>
    <w:p w14:paraId="24859E8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51F1CB3"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r w:rsidRPr="7D8B87C9">
        <w:rPr>
          <w:rFonts w:ascii="Times New Roman" w:eastAsia="Times New Roman" w:hAnsi="Times New Roman" w:cs="Times New Roman"/>
          <w:b/>
          <w:bCs/>
          <w:sz w:val="24"/>
          <w:szCs w:val="24"/>
        </w:rPr>
        <w:t xml:space="preserve">§ </w:t>
      </w:r>
      <w:r w:rsidRPr="4D1069FD">
        <w:rPr>
          <w:rFonts w:ascii="Times New Roman" w:eastAsia="Times New Roman" w:hAnsi="Times New Roman" w:cs="Times New Roman"/>
          <w:b/>
          <w:bCs/>
          <w:sz w:val="24"/>
          <w:szCs w:val="24"/>
        </w:rPr>
        <w:t>3</w:t>
      </w:r>
      <w:r>
        <w:rPr>
          <w:rFonts w:ascii="Times New Roman" w:eastAsia="Times New Roman" w:hAnsi="Times New Roman" w:cs="Times New Roman"/>
          <w:b/>
          <w:bCs/>
          <w:sz w:val="24"/>
          <w:szCs w:val="24"/>
        </w:rPr>
        <w:t>5</w:t>
      </w:r>
      <w:r w:rsidRPr="7D8B87C9">
        <w:rPr>
          <w:rFonts w:ascii="Times New Roman" w:eastAsia="Times New Roman" w:hAnsi="Times New Roman" w:cs="Times New Roman"/>
          <w:b/>
          <w:bCs/>
          <w:sz w:val="24"/>
          <w:szCs w:val="24"/>
        </w:rPr>
        <w:t>.</w:t>
      </w:r>
      <w:r w:rsidRPr="343BA6A5">
        <w:rPr>
          <w:rFonts w:ascii="Times New Roman" w:eastAsia="Times New Roman" w:hAnsi="Times New Roman" w:cs="Times New Roman"/>
          <w:b/>
          <w:sz w:val="24"/>
          <w:szCs w:val="24"/>
        </w:rPr>
        <w:t xml:space="preserve"> Käitamisluba </w:t>
      </w:r>
      <w:r>
        <w:rPr>
          <w:rFonts w:ascii="Times New Roman" w:eastAsia="Times New Roman" w:hAnsi="Times New Roman" w:cs="Times New Roman"/>
          <w:b/>
          <w:sz w:val="24"/>
          <w:szCs w:val="24"/>
        </w:rPr>
        <w:t xml:space="preserve">tuumakäitise </w:t>
      </w:r>
      <w:r w:rsidRPr="343BA6A5">
        <w:rPr>
          <w:rFonts w:ascii="Times New Roman" w:eastAsia="Times New Roman" w:hAnsi="Times New Roman" w:cs="Times New Roman"/>
          <w:b/>
          <w:sz w:val="24"/>
          <w:szCs w:val="24"/>
        </w:rPr>
        <w:t>korraliseks käitamiseks</w:t>
      </w:r>
    </w:p>
    <w:p w14:paraId="059CC457" w14:textId="77777777" w:rsidR="00074CE5" w:rsidRPr="00765BF4" w:rsidRDefault="00074CE5" w:rsidP="00074CE5">
      <w:pPr>
        <w:spacing w:after="0" w:line="240" w:lineRule="auto"/>
        <w:contextualSpacing/>
        <w:jc w:val="both"/>
        <w:rPr>
          <w:rFonts w:ascii="Times New Roman" w:eastAsia="Times New Roman" w:hAnsi="Times New Roman" w:cs="Times New Roman"/>
          <w:b/>
          <w:sz w:val="24"/>
          <w:szCs w:val="24"/>
        </w:rPr>
      </w:pPr>
    </w:p>
    <w:p w14:paraId="6A24F1C1" w14:textId="77777777" w:rsidR="00074CE5" w:rsidRPr="00765BF4"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Pädev asutus annab käitamisloa tuumakäitise korraliseks käitamiseks, kui on täidetud kõik järgmised eeldused:</w:t>
      </w:r>
    </w:p>
    <w:p w14:paraId="265B6324" w14:textId="77777777" w:rsidR="00074CE5" w:rsidRPr="00200A39" w:rsidRDefault="00074CE5" w:rsidP="00EE421B">
      <w:pPr>
        <w:numPr>
          <w:ilvl w:val="0"/>
          <w:numId w:val="11"/>
        </w:numPr>
        <w:tabs>
          <w:tab w:val="num" w:pos="720"/>
        </w:tabs>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tuumakäitise </w:t>
      </w:r>
      <w:r>
        <w:rPr>
          <w:rFonts w:ascii="Times New Roman" w:eastAsia="Times New Roman" w:hAnsi="Times New Roman" w:cs="Times New Roman"/>
          <w:sz w:val="24"/>
          <w:szCs w:val="24"/>
        </w:rPr>
        <w:t>ohutusaruanne</w:t>
      </w:r>
      <w:r w:rsidRPr="343BA6A5">
        <w:rPr>
          <w:rFonts w:ascii="Times New Roman" w:eastAsia="Times New Roman" w:hAnsi="Times New Roman" w:cs="Times New Roman"/>
          <w:sz w:val="24"/>
          <w:szCs w:val="24"/>
        </w:rPr>
        <w:t xml:space="preserve"> on katsetuste tulemuste põhjal ajakohastatud;</w:t>
      </w:r>
    </w:p>
    <w:p w14:paraId="1AF71061" w14:textId="77777777" w:rsidR="00074CE5" w:rsidRPr="00765BF4" w:rsidRDefault="00074CE5" w:rsidP="00EE421B">
      <w:pPr>
        <w:numPr>
          <w:ilvl w:val="0"/>
          <w:numId w:val="11"/>
        </w:numPr>
        <w:tabs>
          <w:tab w:val="num" w:pos="720"/>
        </w:tabs>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osalise käitamisloa alusel </w:t>
      </w:r>
      <w:r>
        <w:rPr>
          <w:rFonts w:ascii="Times New Roman" w:eastAsia="Times New Roman" w:hAnsi="Times New Roman" w:cs="Times New Roman"/>
          <w:sz w:val="24"/>
          <w:szCs w:val="24"/>
        </w:rPr>
        <w:t>tehtud</w:t>
      </w:r>
      <w:r w:rsidRPr="343BA6A5">
        <w:rPr>
          <w:rFonts w:ascii="Times New Roman" w:eastAsia="Times New Roman" w:hAnsi="Times New Roman" w:cs="Times New Roman"/>
          <w:sz w:val="24"/>
          <w:szCs w:val="24"/>
        </w:rPr>
        <w:t xml:space="preserve"> katsetused tuumkütusega on lõpetatud ning nende tulemused tõendavad käitise vastavust tuumakäitise ohutus</w:t>
      </w:r>
      <w:r>
        <w:rPr>
          <w:rFonts w:ascii="Times New Roman" w:eastAsia="Times New Roman" w:hAnsi="Times New Roman" w:cs="Times New Roman"/>
          <w:sz w:val="24"/>
          <w:szCs w:val="24"/>
        </w:rPr>
        <w:t>aruandele</w:t>
      </w:r>
      <w:r w:rsidRPr="343BA6A5">
        <w:rPr>
          <w:rFonts w:ascii="Times New Roman" w:eastAsia="Times New Roman" w:hAnsi="Times New Roman" w:cs="Times New Roman"/>
          <w:sz w:val="24"/>
          <w:szCs w:val="24"/>
        </w:rPr>
        <w:t>;</w:t>
      </w:r>
    </w:p>
    <w:p w14:paraId="133C2AD7" w14:textId="77777777" w:rsidR="00074CE5" w:rsidRPr="00765BF4" w:rsidRDefault="00074CE5" w:rsidP="00EE421B">
      <w:pPr>
        <w:numPr>
          <w:ilvl w:val="0"/>
          <w:numId w:val="11"/>
        </w:numPr>
        <w:tabs>
          <w:tab w:val="num" w:pos="720"/>
        </w:tabs>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katsetusaruanne tõendab, et kõik ohutusfunktsioonid ja </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süsteemid toimivad kavandatud viisil;</w:t>
      </w:r>
    </w:p>
    <w:p w14:paraId="0644262B" w14:textId="77777777" w:rsidR="00074CE5" w:rsidRDefault="00074CE5" w:rsidP="00EE421B">
      <w:pPr>
        <w:numPr>
          <w:ilvl w:val="0"/>
          <w:numId w:val="11"/>
        </w:numPr>
        <w:tabs>
          <w:tab w:val="num" w:pos="720"/>
        </w:tabs>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katsetuste tulemuste põhjal tõendatud käitamispiirangud ja -tingimused vastavad tuumaohutuse nõuetele.</w:t>
      </w:r>
    </w:p>
    <w:p w14:paraId="7F78EB9A" w14:textId="77777777" w:rsidR="00074CE5" w:rsidRDefault="00074CE5" w:rsidP="00074CE5">
      <w:pPr>
        <w:tabs>
          <w:tab w:val="num" w:pos="720"/>
        </w:tabs>
        <w:spacing w:after="0" w:line="240" w:lineRule="auto"/>
        <w:contextualSpacing/>
        <w:jc w:val="both"/>
        <w:rPr>
          <w:rFonts w:ascii="Times New Roman" w:eastAsia="Times New Roman" w:hAnsi="Times New Roman" w:cs="Times New Roman"/>
          <w:sz w:val="24"/>
          <w:szCs w:val="24"/>
        </w:rPr>
      </w:pPr>
    </w:p>
    <w:p w14:paraId="5CF364A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Käitamisluba korraliseks käitamiseks kehtib kuni käitise </w:t>
      </w:r>
      <w:proofErr w:type="spellStart"/>
      <w:r w:rsidRPr="343BA6A5">
        <w:rPr>
          <w:rFonts w:ascii="Times New Roman" w:eastAsia="Times New Roman" w:hAnsi="Times New Roman" w:cs="Times New Roman"/>
          <w:sz w:val="24"/>
          <w:szCs w:val="24"/>
        </w:rPr>
        <w:t>dekomissioneerimisloa</w:t>
      </w:r>
      <w:proofErr w:type="spellEnd"/>
      <w:r w:rsidRPr="343BA6A5">
        <w:rPr>
          <w:rFonts w:ascii="Times New Roman" w:eastAsia="Times New Roman" w:hAnsi="Times New Roman" w:cs="Times New Roman"/>
          <w:sz w:val="24"/>
          <w:szCs w:val="24"/>
        </w:rPr>
        <w:t xml:space="preserve"> andmiseni, kuid mitte kauem tuumakäitise kavandatava</w:t>
      </w:r>
      <w:r>
        <w:rPr>
          <w:rFonts w:ascii="Times New Roman" w:eastAsia="Times New Roman" w:hAnsi="Times New Roman" w:cs="Times New Roman"/>
          <w:sz w:val="24"/>
          <w:szCs w:val="24"/>
        </w:rPr>
        <w:t>st</w:t>
      </w:r>
      <w:r w:rsidRPr="343BA6A5">
        <w:rPr>
          <w:rFonts w:ascii="Times New Roman" w:eastAsia="Times New Roman" w:hAnsi="Times New Roman" w:cs="Times New Roman"/>
          <w:sz w:val="24"/>
          <w:szCs w:val="24"/>
        </w:rPr>
        <w:t xml:space="preserve"> </w:t>
      </w:r>
      <w:r w:rsidRPr="4D1069FD">
        <w:rPr>
          <w:rFonts w:ascii="Times New Roman" w:eastAsia="Times New Roman" w:hAnsi="Times New Roman" w:cs="Times New Roman"/>
          <w:sz w:val="24"/>
          <w:szCs w:val="24"/>
        </w:rPr>
        <w:t>elu</w:t>
      </w:r>
      <w:r>
        <w:rPr>
          <w:rFonts w:ascii="Times New Roman" w:eastAsia="Times New Roman" w:hAnsi="Times New Roman" w:cs="Times New Roman"/>
          <w:sz w:val="24"/>
          <w:szCs w:val="24"/>
        </w:rPr>
        <w:t>kaarest</w:t>
      </w:r>
      <w:r w:rsidRPr="343BA6A5">
        <w:rPr>
          <w:rFonts w:ascii="Times New Roman" w:eastAsia="Times New Roman" w:hAnsi="Times New Roman" w:cs="Times New Roman"/>
          <w:sz w:val="24"/>
          <w:szCs w:val="24"/>
        </w:rPr>
        <w:t>.</w:t>
      </w:r>
    </w:p>
    <w:p w14:paraId="006A839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1146EE8E" w14:textId="77777777" w:rsidR="00074CE5" w:rsidRDefault="00074CE5" w:rsidP="00074CE5">
      <w:pPr>
        <w:pStyle w:val="Phitekst"/>
        <w:rPr>
          <w:highlight w:val="yellow"/>
        </w:rPr>
      </w:pPr>
      <w:r w:rsidRPr="343BA6A5">
        <w:t xml:space="preserve">(3) </w:t>
      </w:r>
      <w:r>
        <w:t>Pädev asutus esitab käitamisloa eelnõu kooskõlastamiseks</w:t>
      </w:r>
      <w:r w:rsidDel="00482D9C">
        <w:t xml:space="preserve"> </w:t>
      </w:r>
      <w:r>
        <w:t>vähemalt Siseministeeriumile, Päästeametile ning  Politsei- ja Piirivalveametile</w:t>
      </w:r>
      <w:r w:rsidRPr="000D09F3">
        <w:t xml:space="preserve"> ja teadmiseks kohaliku omavalitsuse üksusele</w:t>
      </w:r>
      <w:r>
        <w:t xml:space="preserve">. </w:t>
      </w:r>
    </w:p>
    <w:p w14:paraId="693A87F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57FE86A" w14:textId="77777777" w:rsidR="00074CE5" w:rsidRPr="000E58A4" w:rsidRDefault="00074CE5" w:rsidP="00074CE5">
      <w:pPr>
        <w:spacing w:after="0" w:line="240" w:lineRule="auto"/>
        <w:contextualSpacing/>
        <w:jc w:val="both"/>
        <w:rPr>
          <w:rFonts w:ascii="Times New Roman" w:eastAsia="Times New Roman" w:hAnsi="Times New Roman" w:cs="Times New Roman"/>
          <w:b/>
          <w:sz w:val="24"/>
          <w:szCs w:val="24"/>
        </w:rPr>
      </w:pPr>
      <w:r w:rsidRPr="7D8B87C9">
        <w:rPr>
          <w:rFonts w:ascii="Times New Roman" w:eastAsia="Times New Roman" w:hAnsi="Times New Roman" w:cs="Times New Roman"/>
          <w:b/>
          <w:bCs/>
          <w:sz w:val="24"/>
          <w:szCs w:val="24"/>
        </w:rPr>
        <w:t xml:space="preserve">§ </w:t>
      </w:r>
      <w:r w:rsidRPr="3A91F63E">
        <w:rPr>
          <w:rFonts w:ascii="Times New Roman" w:eastAsia="Times New Roman" w:hAnsi="Times New Roman" w:cs="Times New Roman"/>
          <w:b/>
          <w:bCs/>
          <w:sz w:val="24"/>
          <w:szCs w:val="24"/>
        </w:rPr>
        <w:t>3</w:t>
      </w:r>
      <w:r>
        <w:rPr>
          <w:rFonts w:ascii="Times New Roman" w:eastAsia="Times New Roman" w:hAnsi="Times New Roman" w:cs="Times New Roman"/>
          <w:b/>
          <w:bCs/>
          <w:sz w:val="24"/>
          <w:szCs w:val="24"/>
        </w:rPr>
        <w:t>6</w:t>
      </w:r>
      <w:r w:rsidRPr="7D8B87C9">
        <w:rPr>
          <w:rFonts w:ascii="Times New Roman" w:eastAsia="Times New Roman" w:hAnsi="Times New Roman" w:cs="Times New Roman"/>
          <w:b/>
          <w:bCs/>
          <w:sz w:val="24"/>
          <w:szCs w:val="24"/>
        </w:rPr>
        <w:t>.</w:t>
      </w:r>
      <w:r w:rsidRPr="343BA6A5">
        <w:rPr>
          <w:rFonts w:ascii="Times New Roman" w:eastAsia="Times New Roman" w:hAnsi="Times New Roman" w:cs="Times New Roman"/>
          <w:b/>
          <w:sz w:val="24"/>
          <w:szCs w:val="24"/>
        </w:rPr>
        <w:t xml:space="preserve"> Katsetamisloa ja käitamisloa taotluse andmekoosseis</w:t>
      </w:r>
    </w:p>
    <w:p w14:paraId="1703F11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D44DD3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Katsetamisloa taotlus peab sisaldama järgmisi andmeid ja dokumente:</w:t>
      </w:r>
    </w:p>
    <w:p w14:paraId="25E85DDB" w14:textId="77777777" w:rsidR="00074CE5" w:rsidRDefault="00074CE5" w:rsidP="00EE421B">
      <w:pPr>
        <w:pStyle w:val="Loendilik"/>
        <w:numPr>
          <w:ilvl w:val="0"/>
          <w:numId w:val="7"/>
        </w:numPr>
        <w:spacing w:after="0" w:line="240" w:lineRule="auto"/>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katsetusprogramm, mis hõlmab nii tuumkütuseta kui ka tuumkütusega etappi ja mõlema etapi ajakava; </w:t>
      </w:r>
    </w:p>
    <w:p w14:paraId="5E65553A" w14:textId="77777777" w:rsidR="00074CE5" w:rsidRPr="003F061A" w:rsidRDefault="00074CE5" w:rsidP="00EE421B">
      <w:pPr>
        <w:pStyle w:val="Loendilik"/>
        <w:numPr>
          <w:ilvl w:val="0"/>
          <w:numId w:val="7"/>
        </w:numPr>
        <w:spacing w:after="0" w:line="240" w:lineRule="auto"/>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tuumakäitise ohutusaruanne, mis põhineb ehitusloa taotlemiseks esitatud tuumakäitise esialgsel ohutushinnangul ning sisaldab teavet ehitamise käigus tehtud muudatustest ning teavet tuumakäitise kavandatud katsetamise kohta vastavalt katsetusprogrammile; </w:t>
      </w:r>
    </w:p>
    <w:p w14:paraId="70837486" w14:textId="77777777" w:rsidR="00074CE5" w:rsidRDefault="00074CE5" w:rsidP="00EE421B">
      <w:pPr>
        <w:numPr>
          <w:ilvl w:val="0"/>
          <w:numId w:val="7"/>
        </w:numPr>
        <w:tabs>
          <w:tab w:val="num" w:pos="720"/>
        </w:tabs>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käitises katsetatavate konstruktsioonide, süsteemide ja komponentide loetelu koos katsete eesmärgi ja peamiste parameetritega;</w:t>
      </w:r>
    </w:p>
    <w:p w14:paraId="7E1A2C71" w14:textId="77777777" w:rsidR="00074CE5" w:rsidRPr="006A0927" w:rsidRDefault="00074CE5" w:rsidP="00EE421B">
      <w:pPr>
        <w:numPr>
          <w:ilvl w:val="0"/>
          <w:numId w:val="7"/>
        </w:numPr>
        <w:tabs>
          <w:tab w:val="num" w:pos="720"/>
        </w:tabs>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juhtimis- ja ohutussüsteemide kirjeldus</w:t>
      </w:r>
      <w:r>
        <w:rPr>
          <w:rFonts w:ascii="Times New Roman" w:eastAsia="Times New Roman" w:hAnsi="Times New Roman" w:cs="Times New Roman"/>
          <w:sz w:val="24"/>
          <w:szCs w:val="24"/>
        </w:rPr>
        <w:t>ed</w:t>
      </w:r>
      <w:r w:rsidRPr="343BA6A5">
        <w:rPr>
          <w:rFonts w:ascii="Times New Roman" w:eastAsia="Times New Roman" w:hAnsi="Times New Roman" w:cs="Times New Roman"/>
          <w:sz w:val="24"/>
          <w:szCs w:val="24"/>
        </w:rPr>
        <w:t xml:space="preserve"> ning nende kasutusjuhendid;</w:t>
      </w:r>
    </w:p>
    <w:p w14:paraId="4D27DD51" w14:textId="77777777" w:rsidR="00074CE5" w:rsidRDefault="00074CE5" w:rsidP="00EE421B">
      <w:pPr>
        <w:numPr>
          <w:ilvl w:val="0"/>
          <w:numId w:val="7"/>
        </w:numPr>
        <w:tabs>
          <w:tab w:val="num" w:pos="720"/>
        </w:tabs>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töökeskkonna ja kiirguskaitsemeetmete kirjeldus;</w:t>
      </w:r>
    </w:p>
    <w:p w14:paraId="0D62466B" w14:textId="77777777" w:rsidR="00074CE5" w:rsidRPr="002B76BF" w:rsidRDefault="00074CE5" w:rsidP="00EE421B">
      <w:pPr>
        <w:pStyle w:val="Loendilik"/>
        <w:numPr>
          <w:ilvl w:val="0"/>
          <w:numId w:val="7"/>
        </w:numPr>
        <w:spacing w:after="0" w:line="240" w:lineRule="auto"/>
        <w:jc w:val="both"/>
        <w:rPr>
          <w:rFonts w:ascii="Times New Roman" w:eastAsia="Times New Roman" w:hAnsi="Times New Roman" w:cs="Times New Roman"/>
          <w:sz w:val="24"/>
          <w:szCs w:val="24"/>
        </w:rPr>
      </w:pPr>
      <w:r w:rsidRPr="48585E8C">
        <w:rPr>
          <w:rFonts w:ascii="Times New Roman" w:eastAsia="Times New Roman" w:hAnsi="Times New Roman" w:cs="Times New Roman"/>
          <w:sz w:val="24"/>
          <w:szCs w:val="24"/>
        </w:rPr>
        <w:t>lepingud tuumakäitise käitamiseks nõutava pädevusega juhtkonna ja töötajatega ning kehtiv juhtimis- ja töökorralduse ning tööprotseduuride eeskiri; </w:t>
      </w:r>
    </w:p>
    <w:p w14:paraId="0E34301F" w14:textId="77777777" w:rsidR="00074CE5" w:rsidRDefault="00074CE5" w:rsidP="00EE421B">
      <w:pPr>
        <w:pStyle w:val="Loendilik"/>
        <w:numPr>
          <w:ilvl w:val="0"/>
          <w:numId w:val="7"/>
        </w:numPr>
        <w:spacing w:after="0" w:line="240" w:lineRule="auto"/>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töötajate tausta- ja </w:t>
      </w:r>
      <w:commentRangeStart w:id="87"/>
      <w:r w:rsidRPr="343BA6A5">
        <w:rPr>
          <w:rFonts w:ascii="Times New Roman" w:eastAsia="Times New Roman" w:hAnsi="Times New Roman" w:cs="Times New Roman"/>
          <w:sz w:val="24"/>
          <w:szCs w:val="24"/>
        </w:rPr>
        <w:t xml:space="preserve">julgeolekukontrolli </w:t>
      </w:r>
      <w:commentRangeEnd w:id="87"/>
      <w:r w:rsidR="003353F9">
        <w:rPr>
          <w:rStyle w:val="Kommentaariviide"/>
        </w:rPr>
        <w:commentReference w:id="87"/>
      </w:r>
      <w:r w:rsidRPr="343BA6A5">
        <w:rPr>
          <w:rFonts w:ascii="Times New Roman" w:eastAsia="Times New Roman" w:hAnsi="Times New Roman" w:cs="Times New Roman"/>
          <w:sz w:val="24"/>
          <w:szCs w:val="24"/>
        </w:rPr>
        <w:t>meetmed;</w:t>
      </w:r>
    </w:p>
    <w:p w14:paraId="0326C00D" w14:textId="2ED938CE" w:rsidR="00074CE5" w:rsidRDefault="00074CE5" w:rsidP="00EE421B">
      <w:pPr>
        <w:pStyle w:val="Loendilik"/>
        <w:numPr>
          <w:ilvl w:val="0"/>
          <w:numId w:val="7"/>
        </w:numPr>
        <w:spacing w:after="0" w:line="240" w:lineRule="auto"/>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hädaolukorra </w:t>
      </w:r>
      <w:ins w:id="88" w:author="Inge Mehide - JUSTDIGI" w:date="2026-01-05T11:02:00Z" w16du:dateUtc="2026-01-05T09:02:00Z">
        <w:r w:rsidR="00A03C6A">
          <w:rPr>
            <w:rFonts w:ascii="Times New Roman" w:eastAsia="Times New Roman" w:hAnsi="Times New Roman" w:cs="Times New Roman"/>
            <w:sz w:val="24"/>
            <w:szCs w:val="24"/>
          </w:rPr>
          <w:t xml:space="preserve">lahendamise </w:t>
        </w:r>
      </w:ins>
      <w:r w:rsidRPr="343BA6A5">
        <w:rPr>
          <w:rFonts w:ascii="Times New Roman" w:eastAsia="Times New Roman" w:hAnsi="Times New Roman" w:cs="Times New Roman"/>
          <w:sz w:val="24"/>
          <w:szCs w:val="24"/>
        </w:rPr>
        <w:t>plaan ja turvaplaan;</w:t>
      </w:r>
    </w:p>
    <w:p w14:paraId="00A25B57" w14:textId="77777777" w:rsidR="00074CE5" w:rsidRPr="00761802" w:rsidRDefault="00074CE5" w:rsidP="00EE421B">
      <w:pPr>
        <w:pStyle w:val="Loendilik"/>
        <w:numPr>
          <w:ilvl w:val="0"/>
          <w:numId w:val="7"/>
        </w:numPr>
        <w:spacing w:after="0" w:line="240" w:lineRule="auto"/>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käitise töö ja ohutusalase teabe registreerimise ning aruandluse kord; </w:t>
      </w:r>
    </w:p>
    <w:p w14:paraId="6F96B6F4" w14:textId="77777777" w:rsidR="00074CE5" w:rsidRPr="00761802" w:rsidRDefault="00074CE5" w:rsidP="00EE421B">
      <w:pPr>
        <w:pStyle w:val="Loendilik"/>
        <w:numPr>
          <w:ilvl w:val="0"/>
          <w:numId w:val="7"/>
        </w:numPr>
        <w:spacing w:after="0" w:line="240" w:lineRule="auto"/>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täiendatud </w:t>
      </w:r>
      <w:proofErr w:type="spellStart"/>
      <w:r w:rsidRPr="343BA6A5">
        <w:rPr>
          <w:rFonts w:ascii="Times New Roman" w:eastAsia="Times New Roman" w:hAnsi="Times New Roman" w:cs="Times New Roman"/>
          <w:sz w:val="24"/>
          <w:szCs w:val="24"/>
        </w:rPr>
        <w:t>dekomissioneerimiskava</w:t>
      </w:r>
      <w:proofErr w:type="spellEnd"/>
      <w:r w:rsidRPr="343BA6A5">
        <w:rPr>
          <w:rFonts w:ascii="Times New Roman" w:eastAsia="Times New Roman" w:hAnsi="Times New Roman" w:cs="Times New Roman"/>
          <w:sz w:val="24"/>
          <w:szCs w:val="24"/>
        </w:rPr>
        <w:t>.</w:t>
      </w:r>
    </w:p>
    <w:p w14:paraId="03F58EC6" w14:textId="77777777" w:rsidR="00074CE5" w:rsidRPr="00761802" w:rsidRDefault="00074CE5" w:rsidP="00074CE5">
      <w:pPr>
        <w:pStyle w:val="Loendilik"/>
        <w:spacing w:after="0" w:line="240" w:lineRule="auto"/>
        <w:ind w:left="360"/>
        <w:jc w:val="both"/>
        <w:rPr>
          <w:rFonts w:ascii="Times New Roman" w:eastAsia="Times New Roman" w:hAnsi="Times New Roman" w:cs="Times New Roman"/>
          <w:sz w:val="24"/>
          <w:szCs w:val="24"/>
        </w:rPr>
      </w:pPr>
    </w:p>
    <w:p w14:paraId="7E72E40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Käitamisloa taotlus peab sisaldama lisaks lõikes 1 nimetatule järgmisi andmeid ja dokumente: </w:t>
      </w:r>
    </w:p>
    <w:p w14:paraId="18A2867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katsetusaruanne tuumkütuseta või tuumkütusega katsetamise kohta vastavalt sellele</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kas taotletakse osalist või korralist käitamisluba;</w:t>
      </w:r>
    </w:p>
    <w:p w14:paraId="2E0D0D0C"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A91F63E">
        <w:rPr>
          <w:rFonts w:ascii="Times New Roman" w:eastAsia="Times New Roman" w:hAnsi="Times New Roman" w:cs="Times New Roman"/>
          <w:sz w:val="24"/>
          <w:szCs w:val="24"/>
        </w:rPr>
        <w:t>2)</w:t>
      </w:r>
      <w:r w:rsidRPr="343BA6A5" w:rsidDel="00C56D2B">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täiendatud tuumakäitise ohutusaruanne;</w:t>
      </w:r>
    </w:p>
    <w:p w14:paraId="45BA575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tuumkütuse käitlemise ja ladustamise korraldus;</w:t>
      </w:r>
    </w:p>
    <w:p w14:paraId="18B526C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4) tuumajäätmete käitl</w:t>
      </w:r>
      <w:r>
        <w:rPr>
          <w:rFonts w:ascii="Times New Roman" w:eastAsia="Times New Roman" w:hAnsi="Times New Roman" w:cs="Times New Roman"/>
          <w:sz w:val="24"/>
          <w:szCs w:val="24"/>
        </w:rPr>
        <w:t>uskava</w:t>
      </w:r>
      <w:r w:rsidRPr="343BA6A5">
        <w:rPr>
          <w:rFonts w:ascii="Times New Roman" w:eastAsia="Times New Roman" w:hAnsi="Times New Roman" w:cs="Times New Roman"/>
          <w:sz w:val="24"/>
          <w:szCs w:val="24"/>
        </w:rPr>
        <w:t>; </w:t>
      </w:r>
    </w:p>
    <w:p w14:paraId="789D8465" w14:textId="77777777" w:rsidR="00074CE5" w:rsidRPr="0003023F" w:rsidRDefault="00074CE5" w:rsidP="00EE421B">
      <w:pPr>
        <w:pStyle w:val="Loendilik"/>
        <w:numPr>
          <w:ilvl w:val="0"/>
          <w:numId w:val="11"/>
        </w:numPr>
        <w:spacing w:after="0" w:line="240" w:lineRule="auto"/>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tuumamaterjali arvestuse ja kontrolli süsteemi kirjeldus;</w:t>
      </w:r>
    </w:p>
    <w:p w14:paraId="4DED0A4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56EEEBC9">
        <w:rPr>
          <w:rFonts w:ascii="Times New Roman" w:eastAsia="Times New Roman" w:hAnsi="Times New Roman" w:cs="Times New Roman"/>
          <w:sz w:val="24"/>
          <w:szCs w:val="24"/>
        </w:rPr>
        <w:t xml:space="preserve">6) riiklikusse </w:t>
      </w:r>
      <w:proofErr w:type="spellStart"/>
      <w:r w:rsidRPr="56EEEBC9">
        <w:rPr>
          <w:rFonts w:ascii="Times New Roman" w:eastAsia="Times New Roman" w:hAnsi="Times New Roman" w:cs="Times New Roman"/>
          <w:sz w:val="24"/>
          <w:szCs w:val="24"/>
        </w:rPr>
        <w:t>dekomissioneerimisfondi</w:t>
      </w:r>
      <w:proofErr w:type="spellEnd"/>
      <w:r w:rsidRPr="56EEEBC9">
        <w:rPr>
          <w:rFonts w:ascii="Times New Roman" w:eastAsia="Times New Roman" w:hAnsi="Times New Roman" w:cs="Times New Roman"/>
          <w:sz w:val="24"/>
          <w:szCs w:val="24"/>
        </w:rPr>
        <w:t xml:space="preserve"> tehtavate sissemaksete ja finantstagatise olemasolu dokumentatsioon.</w:t>
      </w:r>
    </w:p>
    <w:p w14:paraId="19B136AB" w14:textId="77777777" w:rsidR="00074CE5" w:rsidRDefault="00074CE5" w:rsidP="00074CE5">
      <w:pPr>
        <w:tabs>
          <w:tab w:val="num" w:pos="720"/>
        </w:tabs>
        <w:spacing w:after="0" w:line="240" w:lineRule="auto"/>
        <w:contextualSpacing/>
        <w:jc w:val="both"/>
        <w:rPr>
          <w:rFonts w:ascii="Times New Roman" w:eastAsia="Times New Roman" w:hAnsi="Times New Roman" w:cs="Times New Roman"/>
          <w:sz w:val="24"/>
          <w:szCs w:val="24"/>
        </w:rPr>
      </w:pPr>
    </w:p>
    <w:p w14:paraId="3E8AF9EA" w14:textId="77777777" w:rsidR="00074CE5" w:rsidRPr="005C1CF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Valdkonna eest vastutav minister kehtestab määrusega </w:t>
      </w:r>
      <w:r w:rsidRPr="00143F82">
        <w:rPr>
          <w:rFonts w:ascii="Times New Roman" w:eastAsia="Times New Roman" w:hAnsi="Times New Roman" w:cs="Times New Roman"/>
          <w:sz w:val="24"/>
          <w:szCs w:val="24"/>
        </w:rPr>
        <w:t>katsetamisloa, osalise käitamisloa ja korralise käitamisloa taotluste täpsustatud andmekoosseisud.</w:t>
      </w:r>
      <w:r w:rsidRPr="343BA6A5">
        <w:rPr>
          <w:rFonts w:ascii="Times New Roman" w:eastAsia="Times New Roman" w:hAnsi="Times New Roman" w:cs="Times New Roman"/>
          <w:sz w:val="24"/>
          <w:szCs w:val="24"/>
        </w:rPr>
        <w:t> </w:t>
      </w:r>
    </w:p>
    <w:p w14:paraId="74A25DE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13F91CDF" w14:textId="77777777" w:rsidR="00074CE5" w:rsidRPr="000E58A4" w:rsidRDefault="00074CE5" w:rsidP="00074CE5">
      <w:pPr>
        <w:spacing w:after="0" w:line="240" w:lineRule="auto"/>
        <w:contextualSpacing/>
        <w:jc w:val="both"/>
        <w:rPr>
          <w:rFonts w:ascii="Times New Roman" w:eastAsia="Times New Roman" w:hAnsi="Times New Roman" w:cs="Times New Roman"/>
          <w:b/>
          <w:sz w:val="24"/>
          <w:szCs w:val="24"/>
        </w:rPr>
      </w:pPr>
      <w:r w:rsidRPr="7D8B87C9">
        <w:rPr>
          <w:rFonts w:ascii="Times New Roman" w:eastAsia="Times New Roman" w:hAnsi="Times New Roman" w:cs="Times New Roman"/>
          <w:b/>
          <w:bCs/>
          <w:sz w:val="24"/>
          <w:szCs w:val="24"/>
        </w:rPr>
        <w:t xml:space="preserve">§ </w:t>
      </w:r>
      <w:r w:rsidRPr="3A91F63E">
        <w:rPr>
          <w:rFonts w:ascii="Times New Roman" w:eastAsia="Times New Roman" w:hAnsi="Times New Roman" w:cs="Times New Roman"/>
          <w:b/>
          <w:bCs/>
          <w:sz w:val="24"/>
          <w:szCs w:val="24"/>
        </w:rPr>
        <w:t>3</w:t>
      </w:r>
      <w:r>
        <w:rPr>
          <w:rFonts w:ascii="Times New Roman" w:eastAsia="Times New Roman" w:hAnsi="Times New Roman" w:cs="Times New Roman"/>
          <w:b/>
          <w:bCs/>
          <w:sz w:val="24"/>
          <w:szCs w:val="24"/>
        </w:rPr>
        <w:t>7</w:t>
      </w:r>
      <w:r w:rsidRPr="7D8B87C9">
        <w:rPr>
          <w:rFonts w:ascii="Times New Roman" w:eastAsia="Times New Roman" w:hAnsi="Times New Roman" w:cs="Times New Roman"/>
          <w:b/>
          <w:bCs/>
          <w:sz w:val="24"/>
          <w:szCs w:val="24"/>
        </w:rPr>
        <w:t>.</w:t>
      </w:r>
      <w:r w:rsidRPr="343BA6A5">
        <w:rPr>
          <w:rFonts w:ascii="Times New Roman" w:eastAsia="Times New Roman" w:hAnsi="Times New Roman" w:cs="Times New Roman"/>
          <w:b/>
          <w:sz w:val="24"/>
          <w:szCs w:val="24"/>
        </w:rPr>
        <w:t xml:space="preserve"> Katsetamisloa ja käitamisloa andmekoosseis</w:t>
      </w:r>
    </w:p>
    <w:p w14:paraId="56D5421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E557D91" w14:textId="77777777" w:rsidR="00074CE5" w:rsidRPr="009A2D6D"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Katsetamisloas märgitakse või sellele lisatakse järgmised andmed, nõuded ja dokumendid:</w:t>
      </w:r>
    </w:p>
    <w:p w14:paraId="40BEFE44" w14:textId="77777777" w:rsidR="00074CE5" w:rsidRDefault="00074CE5" w:rsidP="00EE421B">
      <w:pPr>
        <w:numPr>
          <w:ilvl w:val="0"/>
          <w:numId w:val="8"/>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lubatud katsetuste ulatus, liigid, läbiviimise tingimused ja ohutusmeetmed;</w:t>
      </w:r>
    </w:p>
    <w:p w14:paraId="7A2D4154" w14:textId="77777777" w:rsidR="00074CE5" w:rsidRDefault="00074CE5" w:rsidP="00EE421B">
      <w:pPr>
        <w:numPr>
          <w:ilvl w:val="0"/>
          <w:numId w:val="8"/>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käitamise ohutusnõuded töötajatele ja juhtkonnale;</w:t>
      </w:r>
    </w:p>
    <w:p w14:paraId="3530306C" w14:textId="77777777" w:rsidR="00074CE5" w:rsidRPr="009A2D6D" w:rsidRDefault="00074CE5" w:rsidP="00EE421B">
      <w:pPr>
        <w:numPr>
          <w:ilvl w:val="0"/>
          <w:numId w:val="8"/>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nõuded katsetuste dokumenteerimisele ja aruandlusele;</w:t>
      </w:r>
    </w:p>
    <w:p w14:paraId="14BE7149" w14:textId="77777777" w:rsidR="00074CE5" w:rsidRPr="00AD2F61" w:rsidRDefault="00074CE5" w:rsidP="00EE421B">
      <w:pPr>
        <w:numPr>
          <w:ilvl w:val="0"/>
          <w:numId w:val="8"/>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vajaduse</w:t>
      </w:r>
      <w:r>
        <w:rPr>
          <w:rFonts w:ascii="Times New Roman" w:eastAsia="Times New Roman" w:hAnsi="Times New Roman" w:cs="Times New Roman"/>
          <w:sz w:val="24"/>
          <w:szCs w:val="24"/>
        </w:rPr>
        <w:t xml:space="preserve"> korra</w:t>
      </w:r>
      <w:r w:rsidRPr="343BA6A5">
        <w:rPr>
          <w:rFonts w:ascii="Times New Roman" w:eastAsia="Times New Roman" w:hAnsi="Times New Roman" w:cs="Times New Roman"/>
          <w:sz w:val="24"/>
          <w:szCs w:val="24"/>
        </w:rPr>
        <w:t>l tuumkütuse käitise territooriumile esmase transpordi ja laadimise nõuded;</w:t>
      </w:r>
    </w:p>
    <w:p w14:paraId="690CAD06" w14:textId="77777777" w:rsidR="00074CE5" w:rsidRDefault="00074CE5" w:rsidP="00EE421B">
      <w:pPr>
        <w:numPr>
          <w:ilvl w:val="0"/>
          <w:numId w:val="8"/>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katsetusprogramm; </w:t>
      </w:r>
    </w:p>
    <w:p w14:paraId="26569F2A" w14:textId="77777777" w:rsidR="00074CE5" w:rsidRPr="009A2D6D" w:rsidRDefault="00074CE5" w:rsidP="00EE421B">
      <w:pPr>
        <w:numPr>
          <w:ilvl w:val="0"/>
          <w:numId w:val="8"/>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pädeva asutuse ohutusjärelevalve kava;</w:t>
      </w:r>
    </w:p>
    <w:p w14:paraId="6424DBE2" w14:textId="77777777" w:rsidR="00074CE5" w:rsidRDefault="00074CE5" w:rsidP="00EE421B">
      <w:pPr>
        <w:numPr>
          <w:ilvl w:val="0"/>
          <w:numId w:val="8"/>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muud tingimused, mis on vajalikud ohutuse või julgeoleku tagamiseks.</w:t>
      </w:r>
    </w:p>
    <w:p w14:paraId="75144DD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6FAD15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Käitamisloas märgitakse või sellele lisatakse järgmised andmed, nõuded ja dokumendid lisaks lõike 1 sätestatule:</w:t>
      </w:r>
    </w:p>
    <w:p w14:paraId="7F3D3B2F" w14:textId="77777777" w:rsidR="00074CE5" w:rsidRDefault="00074CE5" w:rsidP="00EE421B">
      <w:pPr>
        <w:numPr>
          <w:ilvl w:val="0"/>
          <w:numId w:val="10"/>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tuumkütusega katsetamise tegevuste ulatus ja järjestus, kui taotletakse osalist käitamisluba;</w:t>
      </w:r>
    </w:p>
    <w:p w14:paraId="6B1478B3" w14:textId="77777777" w:rsidR="00074CE5" w:rsidRPr="00765BF4" w:rsidRDefault="00074CE5" w:rsidP="00EE421B">
      <w:pPr>
        <w:numPr>
          <w:ilvl w:val="0"/>
          <w:numId w:val="10"/>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tuumakäitise käitamistingimused ja -piirangud;</w:t>
      </w:r>
    </w:p>
    <w:p w14:paraId="0B676A56" w14:textId="77777777" w:rsidR="00074CE5" w:rsidRPr="00765BF4" w:rsidRDefault="00074CE5" w:rsidP="00EE421B">
      <w:pPr>
        <w:numPr>
          <w:ilvl w:val="0"/>
          <w:numId w:val="10"/>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tuumkütuse käitlemise ja ladustamise nõuded;</w:t>
      </w:r>
    </w:p>
    <w:p w14:paraId="196709BC" w14:textId="77777777" w:rsidR="00074CE5" w:rsidRDefault="00074CE5" w:rsidP="00EE421B">
      <w:pPr>
        <w:numPr>
          <w:ilvl w:val="0"/>
          <w:numId w:val="10"/>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tuumajäätmete käitlemise nõuded ja </w:t>
      </w:r>
      <w:r>
        <w:rPr>
          <w:rFonts w:ascii="Times New Roman" w:eastAsia="Times New Roman" w:hAnsi="Times New Roman" w:cs="Times New Roman"/>
          <w:sz w:val="24"/>
          <w:szCs w:val="24"/>
        </w:rPr>
        <w:t>käitluskava</w:t>
      </w:r>
      <w:r w:rsidRPr="343BA6A5">
        <w:rPr>
          <w:rFonts w:ascii="Times New Roman" w:eastAsia="Times New Roman" w:hAnsi="Times New Roman" w:cs="Times New Roman"/>
          <w:sz w:val="24"/>
          <w:szCs w:val="24"/>
        </w:rPr>
        <w:t>;</w:t>
      </w:r>
    </w:p>
    <w:p w14:paraId="20ED3662" w14:textId="77777777" w:rsidR="00074CE5" w:rsidRDefault="00074CE5" w:rsidP="00EE421B">
      <w:pPr>
        <w:numPr>
          <w:ilvl w:val="0"/>
          <w:numId w:val="10"/>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julgeoleku tagamise meetmed;</w:t>
      </w:r>
    </w:p>
    <w:p w14:paraId="474C1336" w14:textId="77777777" w:rsidR="00074CE5" w:rsidRDefault="00074CE5" w:rsidP="00EE421B">
      <w:pPr>
        <w:numPr>
          <w:ilvl w:val="0"/>
          <w:numId w:val="10"/>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tuumakäitise </w:t>
      </w:r>
      <w:proofErr w:type="spellStart"/>
      <w:r w:rsidRPr="343BA6A5">
        <w:rPr>
          <w:rFonts w:ascii="Times New Roman" w:eastAsia="Times New Roman" w:hAnsi="Times New Roman" w:cs="Times New Roman"/>
          <w:sz w:val="24"/>
          <w:szCs w:val="24"/>
        </w:rPr>
        <w:t>dekomissioneerimiskava</w:t>
      </w:r>
      <w:proofErr w:type="spellEnd"/>
      <w:r w:rsidRPr="343BA6A5">
        <w:rPr>
          <w:rFonts w:ascii="Times New Roman" w:eastAsia="Times New Roman" w:hAnsi="Times New Roman" w:cs="Times New Roman"/>
          <w:sz w:val="24"/>
          <w:szCs w:val="24"/>
        </w:rPr>
        <w:t>;</w:t>
      </w:r>
    </w:p>
    <w:p w14:paraId="4C89CEA4" w14:textId="77777777" w:rsidR="00074CE5" w:rsidRPr="00C6205F" w:rsidRDefault="00074CE5" w:rsidP="00EE421B">
      <w:pPr>
        <w:numPr>
          <w:ilvl w:val="0"/>
          <w:numId w:val="10"/>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pädeva asutuse ohutusjärelevalve kava;</w:t>
      </w:r>
    </w:p>
    <w:p w14:paraId="5DC9431E" w14:textId="77777777" w:rsidR="00074CE5" w:rsidRDefault="00074CE5" w:rsidP="00EE421B">
      <w:pPr>
        <w:numPr>
          <w:ilvl w:val="0"/>
          <w:numId w:val="10"/>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tegevuste ja dokumentide kooskõlastamise, aruandluse ja dokumenteerimise kord;</w:t>
      </w:r>
    </w:p>
    <w:p w14:paraId="0D20B210" w14:textId="77777777" w:rsidR="00074CE5" w:rsidRDefault="00074CE5" w:rsidP="00EE421B">
      <w:pPr>
        <w:numPr>
          <w:ilvl w:val="0"/>
          <w:numId w:val="10"/>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tuumamaterjali arvestuse ja kontrolli nõudeid;</w:t>
      </w:r>
    </w:p>
    <w:p w14:paraId="3A5BD353" w14:textId="77777777" w:rsidR="00074CE5" w:rsidRPr="000C3EC2" w:rsidRDefault="00074CE5" w:rsidP="00EE421B">
      <w:pPr>
        <w:numPr>
          <w:ilvl w:val="0"/>
          <w:numId w:val="10"/>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katsetusprogramm või katsetusaruanne vastavalt sellele</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kas taotletakse osalist või korralist käitamisluba;</w:t>
      </w:r>
    </w:p>
    <w:p w14:paraId="6FC6E3E0" w14:textId="77777777" w:rsidR="00074CE5" w:rsidRPr="00F742DE" w:rsidRDefault="00074CE5" w:rsidP="00EE421B">
      <w:pPr>
        <w:numPr>
          <w:ilvl w:val="0"/>
          <w:numId w:val="10"/>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mu</w:t>
      </w:r>
      <w:r>
        <w:rPr>
          <w:rFonts w:ascii="Times New Roman" w:eastAsia="Times New Roman" w:hAnsi="Times New Roman" w:cs="Times New Roman"/>
          <w:sz w:val="24"/>
          <w:szCs w:val="24"/>
        </w:rPr>
        <w:t>u</w:t>
      </w:r>
      <w:r w:rsidRPr="343BA6A5">
        <w:rPr>
          <w:rFonts w:ascii="Times New Roman" w:eastAsia="Times New Roman" w:hAnsi="Times New Roman" w:cs="Times New Roman"/>
          <w:sz w:val="24"/>
          <w:szCs w:val="24"/>
        </w:rPr>
        <w:t>d tingimus</w:t>
      </w:r>
      <w:r>
        <w:rPr>
          <w:rFonts w:ascii="Times New Roman" w:eastAsia="Times New Roman" w:hAnsi="Times New Roman" w:cs="Times New Roman"/>
          <w:sz w:val="24"/>
          <w:szCs w:val="24"/>
        </w:rPr>
        <w:t>ed</w:t>
      </w:r>
      <w:r w:rsidRPr="343BA6A5">
        <w:rPr>
          <w:rFonts w:ascii="Times New Roman" w:eastAsia="Times New Roman" w:hAnsi="Times New Roman" w:cs="Times New Roman"/>
          <w:sz w:val="24"/>
          <w:szCs w:val="24"/>
        </w:rPr>
        <w:t>, mis on vajalikud tuumaohutuse ja -julgeoleku tagamiseks tuumakäitise tuumkütusega katsetamisel või korralisel käitamisel.</w:t>
      </w:r>
    </w:p>
    <w:p w14:paraId="3C210894" w14:textId="77777777" w:rsidR="00074CE5" w:rsidRDefault="00074CE5" w:rsidP="00074CE5">
      <w:pPr>
        <w:tabs>
          <w:tab w:val="num" w:pos="720"/>
        </w:tabs>
        <w:spacing w:after="0" w:line="240" w:lineRule="auto"/>
        <w:contextualSpacing/>
        <w:jc w:val="both"/>
        <w:rPr>
          <w:rFonts w:ascii="Times New Roman" w:eastAsia="Times New Roman" w:hAnsi="Times New Roman" w:cs="Times New Roman"/>
          <w:sz w:val="24"/>
          <w:szCs w:val="24"/>
        </w:rPr>
      </w:pPr>
    </w:p>
    <w:p w14:paraId="5A52E783" w14:textId="77777777" w:rsidR="00074CE5" w:rsidRPr="00723DA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Valdkonna eest vastutav minister kehtestab määrusega: </w:t>
      </w:r>
    </w:p>
    <w:p w14:paraId="39886CF3" w14:textId="77777777" w:rsidR="00074CE5" w:rsidRPr="001D4EBE" w:rsidRDefault="00074CE5" w:rsidP="00074CE5">
      <w:pPr>
        <w:spacing w:after="0" w:line="240" w:lineRule="auto"/>
        <w:contextualSpacing/>
        <w:jc w:val="both"/>
        <w:rPr>
          <w:rFonts w:ascii="Times New Roman" w:eastAsia="Times New Roman" w:hAnsi="Times New Roman" w:cs="Times New Roman"/>
          <w:sz w:val="24"/>
          <w:szCs w:val="24"/>
        </w:rPr>
      </w:pPr>
      <w:r w:rsidRPr="3A91F63E">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tuumakäitise </w:t>
      </w:r>
      <w:r>
        <w:rPr>
          <w:rFonts w:ascii="Times New Roman" w:eastAsia="Times New Roman" w:hAnsi="Times New Roman" w:cs="Times New Roman"/>
          <w:sz w:val="24"/>
          <w:szCs w:val="24"/>
        </w:rPr>
        <w:t xml:space="preserve">katsetamise ja </w:t>
      </w:r>
      <w:r w:rsidRPr="343BA6A5">
        <w:rPr>
          <w:rFonts w:ascii="Times New Roman" w:eastAsia="Times New Roman" w:hAnsi="Times New Roman" w:cs="Times New Roman"/>
          <w:sz w:val="24"/>
          <w:szCs w:val="24"/>
        </w:rPr>
        <w:t>käitamise dokumenteerimise</w:t>
      </w:r>
      <w:r>
        <w:rPr>
          <w:rFonts w:ascii="Times New Roman" w:eastAsia="Times New Roman" w:hAnsi="Times New Roman" w:cs="Times New Roman"/>
          <w:sz w:val="24"/>
          <w:szCs w:val="24"/>
        </w:rPr>
        <w:t xml:space="preserve"> ning</w:t>
      </w:r>
      <w:r w:rsidRPr="343BA6A5">
        <w:rPr>
          <w:rFonts w:ascii="Times New Roman" w:eastAsia="Times New Roman" w:hAnsi="Times New Roman" w:cs="Times New Roman"/>
          <w:sz w:val="24"/>
          <w:szCs w:val="24"/>
        </w:rPr>
        <w:t xml:space="preserve"> andmete pädevale asutusele esitamise ja aruandluse nõuded ja korra;</w:t>
      </w:r>
    </w:p>
    <w:p w14:paraId="41C87062" w14:textId="77777777" w:rsidR="00074CE5" w:rsidRPr="005C1CF0"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A85686">
        <w:rPr>
          <w:rFonts w:ascii="Times New Roman" w:eastAsia="Times New Roman" w:hAnsi="Times New Roman" w:cs="Times New Roman"/>
          <w:sz w:val="24"/>
          <w:szCs w:val="24"/>
        </w:rPr>
        <w:t>) katsetamisloa, osalise käitamisloa ja korralise käitamisloa täpsustatud andmekoosseisud.</w:t>
      </w:r>
      <w:r w:rsidRPr="343BA6A5">
        <w:rPr>
          <w:rFonts w:ascii="Times New Roman" w:eastAsia="Times New Roman" w:hAnsi="Times New Roman" w:cs="Times New Roman"/>
          <w:sz w:val="24"/>
          <w:szCs w:val="24"/>
        </w:rPr>
        <w:t> </w:t>
      </w:r>
    </w:p>
    <w:p w14:paraId="418C2BBB"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39766D64"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xml:space="preserve">§ </w:t>
      </w:r>
      <w:r w:rsidRPr="3A91F63E">
        <w:rPr>
          <w:rFonts w:ascii="Times New Roman" w:eastAsia="Times New Roman" w:hAnsi="Times New Roman" w:cs="Times New Roman"/>
          <w:b/>
          <w:bCs/>
          <w:sz w:val="24"/>
          <w:szCs w:val="24"/>
        </w:rPr>
        <w:t>3</w:t>
      </w:r>
      <w:r>
        <w:rPr>
          <w:rFonts w:ascii="Times New Roman" w:eastAsia="Times New Roman" w:hAnsi="Times New Roman" w:cs="Times New Roman"/>
          <w:b/>
          <w:bCs/>
          <w:sz w:val="24"/>
          <w:szCs w:val="24"/>
        </w:rPr>
        <w:t>8</w:t>
      </w:r>
      <w:r w:rsidRPr="343BA6A5">
        <w:rPr>
          <w:rFonts w:ascii="Times New Roman" w:eastAsia="Times New Roman" w:hAnsi="Times New Roman" w:cs="Times New Roman"/>
          <w:b/>
          <w:sz w:val="24"/>
          <w:szCs w:val="24"/>
        </w:rPr>
        <w:t>. Käitamisloa kehtivuse peatamine ja kehtetuks tunnistamine </w:t>
      </w:r>
    </w:p>
    <w:p w14:paraId="0F4F619C"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p>
    <w:p w14:paraId="73604DB3" w14:textId="77777777" w:rsidR="00074CE5" w:rsidRPr="00934C2E" w:rsidRDefault="00074CE5" w:rsidP="00074CE5">
      <w:pPr>
        <w:spacing w:after="0" w:line="240" w:lineRule="auto"/>
        <w:contextualSpacing/>
        <w:jc w:val="both"/>
        <w:rPr>
          <w:rFonts w:ascii="Times New Roman" w:eastAsia="Times New Roman" w:hAnsi="Times New Roman" w:cs="Times New Roman"/>
          <w:sz w:val="24"/>
          <w:szCs w:val="24"/>
        </w:rPr>
      </w:pPr>
      <w:r w:rsidRPr="00934C2E">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Pr="00934C2E">
        <w:rPr>
          <w:rFonts w:ascii="Times New Roman" w:eastAsia="Times New Roman" w:hAnsi="Times New Roman" w:cs="Times New Roman"/>
          <w:sz w:val="24"/>
          <w:szCs w:val="24"/>
        </w:rPr>
        <w:t>) Pädev asutus peatab käitamisloa kehtivuse täielikult või osaliselt, kui:</w:t>
      </w:r>
    </w:p>
    <w:p w14:paraId="5091B66D" w14:textId="77777777" w:rsidR="00074CE5" w:rsidRPr="00934C2E" w:rsidRDefault="00074CE5" w:rsidP="00EE421B">
      <w:pPr>
        <w:numPr>
          <w:ilvl w:val="0"/>
          <w:numId w:val="14"/>
        </w:numPr>
        <w:spacing w:after="0" w:line="240" w:lineRule="auto"/>
        <w:contextualSpacing/>
        <w:jc w:val="both"/>
        <w:rPr>
          <w:rFonts w:ascii="Times New Roman" w:eastAsia="Times New Roman" w:hAnsi="Times New Roman" w:cs="Times New Roman"/>
          <w:sz w:val="24"/>
          <w:szCs w:val="24"/>
        </w:rPr>
      </w:pPr>
      <w:r w:rsidRPr="166EBBF9">
        <w:rPr>
          <w:rFonts w:ascii="Times New Roman" w:eastAsia="Times New Roman" w:hAnsi="Times New Roman" w:cs="Times New Roman"/>
          <w:sz w:val="24"/>
          <w:szCs w:val="24"/>
        </w:rPr>
        <w:t>tuumakäitise konstruktsioonides, süsteemides või komponentides ilmneb</w:t>
      </w:r>
      <w:r>
        <w:rPr>
          <w:rFonts w:ascii="Times New Roman" w:eastAsia="Times New Roman" w:hAnsi="Times New Roman" w:cs="Times New Roman"/>
          <w:sz w:val="24"/>
          <w:szCs w:val="24"/>
        </w:rPr>
        <w:t xml:space="preserve"> ohutuse seisukohast oluline</w:t>
      </w:r>
      <w:r w:rsidRPr="166EBBF9">
        <w:rPr>
          <w:rFonts w:ascii="Times New Roman" w:eastAsia="Times New Roman" w:hAnsi="Times New Roman" w:cs="Times New Roman"/>
          <w:sz w:val="24"/>
          <w:szCs w:val="24"/>
        </w:rPr>
        <w:t xml:space="preserve"> kõrvalekalle või rike;</w:t>
      </w:r>
    </w:p>
    <w:p w14:paraId="01104ABE" w14:textId="77777777" w:rsidR="00074CE5" w:rsidRPr="00934C2E" w:rsidRDefault="00074CE5" w:rsidP="00EE421B">
      <w:pPr>
        <w:numPr>
          <w:ilvl w:val="0"/>
          <w:numId w:val="14"/>
        </w:numPr>
        <w:spacing w:after="0" w:line="240" w:lineRule="auto"/>
        <w:contextualSpacing/>
        <w:jc w:val="both"/>
        <w:rPr>
          <w:rFonts w:ascii="Times New Roman" w:eastAsia="Times New Roman" w:hAnsi="Times New Roman" w:cs="Times New Roman"/>
          <w:sz w:val="24"/>
          <w:szCs w:val="24"/>
        </w:rPr>
      </w:pPr>
      <w:r w:rsidRPr="166EBBF9">
        <w:rPr>
          <w:rFonts w:ascii="Times New Roman" w:eastAsia="Times New Roman" w:hAnsi="Times New Roman" w:cs="Times New Roman"/>
          <w:sz w:val="24"/>
          <w:szCs w:val="24"/>
        </w:rPr>
        <w:t xml:space="preserve">katsetuste või käitamise käigus ilmneb </w:t>
      </w:r>
      <w:r>
        <w:rPr>
          <w:rFonts w:ascii="Times New Roman" w:eastAsia="Times New Roman" w:hAnsi="Times New Roman" w:cs="Times New Roman"/>
          <w:sz w:val="24"/>
          <w:szCs w:val="24"/>
        </w:rPr>
        <w:t xml:space="preserve">ohutuse seisukohast oluline </w:t>
      </w:r>
      <w:r w:rsidRPr="166EBBF9">
        <w:rPr>
          <w:rFonts w:ascii="Times New Roman" w:eastAsia="Times New Roman" w:hAnsi="Times New Roman" w:cs="Times New Roman"/>
          <w:sz w:val="24"/>
          <w:szCs w:val="24"/>
        </w:rPr>
        <w:t xml:space="preserve">kõrvalekalle projekteeritud lahendusest või tuumakäitise </w:t>
      </w:r>
      <w:r>
        <w:rPr>
          <w:rFonts w:ascii="Times New Roman" w:eastAsia="Times New Roman" w:hAnsi="Times New Roman" w:cs="Times New Roman"/>
          <w:sz w:val="24"/>
          <w:szCs w:val="24"/>
        </w:rPr>
        <w:t>ohutusaruande</w:t>
      </w:r>
      <w:r w:rsidRPr="166EBBF9">
        <w:rPr>
          <w:rFonts w:ascii="Times New Roman" w:eastAsia="Times New Roman" w:hAnsi="Times New Roman" w:cs="Times New Roman"/>
          <w:sz w:val="24"/>
          <w:szCs w:val="24"/>
        </w:rPr>
        <w:t xml:space="preserve"> eeldustest;</w:t>
      </w:r>
    </w:p>
    <w:p w14:paraId="69101803" w14:textId="77777777" w:rsidR="00074CE5" w:rsidRPr="00934C2E" w:rsidRDefault="00074CE5" w:rsidP="00EE421B">
      <w:pPr>
        <w:numPr>
          <w:ilvl w:val="0"/>
          <w:numId w:val="14"/>
        </w:numPr>
        <w:spacing w:after="0" w:line="240" w:lineRule="auto"/>
        <w:contextualSpacing/>
        <w:jc w:val="both"/>
        <w:rPr>
          <w:rFonts w:ascii="Times New Roman" w:eastAsia="Times New Roman" w:hAnsi="Times New Roman" w:cs="Times New Roman"/>
          <w:sz w:val="24"/>
          <w:szCs w:val="24"/>
        </w:rPr>
      </w:pPr>
      <w:r w:rsidRPr="3E3ADD0C">
        <w:rPr>
          <w:rFonts w:ascii="Times New Roman" w:eastAsia="Times New Roman" w:hAnsi="Times New Roman" w:cs="Times New Roman"/>
          <w:sz w:val="24"/>
          <w:szCs w:val="24"/>
        </w:rPr>
        <w:t>loa omaja ei rakenda nõutud hädaolukorra lahendamise, julgeoleku, kiirguskaitse või tuumamaterjali füüsilise kaitse meetmeid;</w:t>
      </w:r>
    </w:p>
    <w:p w14:paraId="297625C0" w14:textId="77777777" w:rsidR="00074CE5" w:rsidRPr="00934C2E" w:rsidRDefault="00074CE5" w:rsidP="00EE421B">
      <w:pPr>
        <w:numPr>
          <w:ilvl w:val="0"/>
          <w:numId w:val="14"/>
        </w:numPr>
        <w:spacing w:after="0" w:line="240" w:lineRule="auto"/>
        <w:contextualSpacing/>
        <w:jc w:val="both"/>
        <w:rPr>
          <w:rFonts w:ascii="Times New Roman" w:eastAsia="Times New Roman" w:hAnsi="Times New Roman" w:cs="Times New Roman"/>
          <w:sz w:val="24"/>
          <w:szCs w:val="24"/>
        </w:rPr>
      </w:pPr>
      <w:r w:rsidRPr="00934C2E">
        <w:rPr>
          <w:rFonts w:ascii="Times New Roman" w:eastAsia="Times New Roman" w:hAnsi="Times New Roman" w:cs="Times New Roman"/>
          <w:sz w:val="24"/>
          <w:szCs w:val="24"/>
        </w:rPr>
        <w:t>loa omaja juhtimi</w:t>
      </w:r>
      <w:r>
        <w:rPr>
          <w:rFonts w:ascii="Times New Roman" w:eastAsia="Times New Roman" w:hAnsi="Times New Roman" w:cs="Times New Roman"/>
          <w:sz w:val="24"/>
          <w:szCs w:val="24"/>
        </w:rPr>
        <w:t>ssüsteem või juhtimise</w:t>
      </w:r>
      <w:r w:rsidRPr="00934C2E">
        <w:rPr>
          <w:rFonts w:ascii="Times New Roman" w:eastAsia="Times New Roman" w:hAnsi="Times New Roman" w:cs="Times New Roman"/>
          <w:sz w:val="24"/>
          <w:szCs w:val="24"/>
        </w:rPr>
        <w:t xml:space="preserve"> korraldus ei vasta nõuetele viisil, mis ei võimalda tagada ohutut käitamist.</w:t>
      </w:r>
    </w:p>
    <w:p w14:paraId="349302F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6E51A12"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343BA6A5">
        <w:rPr>
          <w:rFonts w:ascii="Times New Roman" w:eastAsia="Times New Roman" w:hAnsi="Times New Roman" w:cs="Times New Roman"/>
          <w:sz w:val="24"/>
          <w:szCs w:val="24"/>
        </w:rPr>
        <w:t>) Käitamisloa kehtivuse peatamise ajal on käitamisloa omaja kohustatud viivitamata rakendama vajalikke meetmeid tuumakäitise ohutuse ja julgeoleku tagamiseks ning puuduste kõrvaldamiseks ning taastama tuumakäitise ohutus- ja füüsilise kaitse nõuetele vastava seisundi.  </w:t>
      </w:r>
    </w:p>
    <w:p w14:paraId="1E25C65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A3681A6"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Pr>
          <w:rFonts w:ascii="Times New Roman" w:eastAsia="Times New Roman" w:hAnsi="Times New Roman" w:cs="Times New Roman"/>
          <w:sz w:val="24"/>
          <w:szCs w:val="24"/>
        </w:rPr>
        <w:t>3</w:t>
      </w:r>
      <w:r w:rsidRPr="343BA6A5">
        <w:rPr>
          <w:rFonts w:ascii="Times New Roman" w:eastAsia="Times New Roman" w:hAnsi="Times New Roman" w:cs="Times New Roman"/>
          <w:sz w:val="24"/>
          <w:szCs w:val="24"/>
        </w:rPr>
        <w:t>) Kui peatamise aluseks olnud asjaolu ei ole kõrvaldatud või ära langenud pädeva asutuse määratud tähtaja jooksul, tunnistab pädev asutus käitamisloa kehtetuks. </w:t>
      </w:r>
    </w:p>
    <w:p w14:paraId="08187DD2"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2E9FA3D4" w14:textId="77777777" w:rsidR="00074CE5" w:rsidRPr="00F5234B" w:rsidRDefault="00074CE5" w:rsidP="00074CE5">
      <w:pPr>
        <w:spacing w:after="0" w:line="240" w:lineRule="auto"/>
        <w:contextualSpacing/>
        <w:jc w:val="both"/>
        <w:rPr>
          <w:rFonts w:ascii="Times New Roman" w:eastAsia="Times New Roman" w:hAnsi="Times New Roman" w:cs="Times New Roman"/>
          <w:b/>
          <w:bCs/>
          <w:sz w:val="24"/>
          <w:szCs w:val="24"/>
        </w:rPr>
      </w:pPr>
      <w:r w:rsidRPr="00F5234B">
        <w:rPr>
          <w:rFonts w:ascii="Times New Roman" w:eastAsia="Times New Roman" w:hAnsi="Times New Roman" w:cs="Times New Roman"/>
          <w:b/>
          <w:bCs/>
          <w:sz w:val="24"/>
          <w:szCs w:val="24"/>
        </w:rPr>
        <w:t>§ 3</w:t>
      </w:r>
      <w:r>
        <w:rPr>
          <w:rFonts w:ascii="Times New Roman" w:eastAsia="Times New Roman" w:hAnsi="Times New Roman" w:cs="Times New Roman"/>
          <w:b/>
          <w:bCs/>
          <w:sz w:val="24"/>
          <w:szCs w:val="24"/>
        </w:rPr>
        <w:t>9</w:t>
      </w:r>
      <w:r w:rsidRPr="00F5234B">
        <w:rPr>
          <w:rFonts w:ascii="Times New Roman" w:eastAsia="Times New Roman" w:hAnsi="Times New Roman" w:cs="Times New Roman"/>
          <w:b/>
          <w:bCs/>
          <w:sz w:val="24"/>
          <w:szCs w:val="24"/>
        </w:rPr>
        <w:t>. Tuumkütuse esmane transport tuumakäitise territooriumile</w:t>
      </w:r>
    </w:p>
    <w:p w14:paraId="3D5CBAE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97A32C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Katsetamis- või käitamisloa omaja kooskõlastab pädeva asutusega tuumkütuse esmase transpordi tuumakäitise territooriumile</w:t>
      </w:r>
      <w:r>
        <w:rPr>
          <w:rFonts w:ascii="Times New Roman" w:eastAsia="Times New Roman" w:hAnsi="Times New Roman" w:cs="Times New Roman"/>
          <w:sz w:val="24"/>
          <w:szCs w:val="24"/>
        </w:rPr>
        <w:t xml:space="preserve"> vastavalt käesoleva seaduse § 29 lõigetes 1, 4 ja 5 ning lõike 8 alusel kehtestatud korrale.</w:t>
      </w:r>
    </w:p>
    <w:p w14:paraId="4FFB3C2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7440B7E1" w14:textId="77777777" w:rsidR="00074CE5" w:rsidRPr="00C86F03"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40. </w:t>
      </w:r>
      <w:r w:rsidRPr="00C86F03">
        <w:rPr>
          <w:rFonts w:ascii="Times New Roman" w:eastAsia="Times New Roman" w:hAnsi="Times New Roman" w:cs="Times New Roman"/>
          <w:b/>
          <w:bCs/>
          <w:sz w:val="24"/>
          <w:szCs w:val="24"/>
        </w:rPr>
        <w:t>Tuumakäitise ohutusaruanne</w:t>
      </w:r>
    </w:p>
    <w:p w14:paraId="71DB26A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7F66AE81" w14:textId="77777777" w:rsidR="00074CE5" w:rsidRPr="00C86F03" w:rsidRDefault="00074CE5" w:rsidP="00074CE5">
      <w:pPr>
        <w:spacing w:after="0" w:line="240" w:lineRule="auto"/>
        <w:contextualSpacing/>
        <w:jc w:val="both"/>
        <w:rPr>
          <w:rFonts w:ascii="Times New Roman" w:eastAsia="Times New Roman" w:hAnsi="Times New Roman" w:cs="Times New Roman"/>
          <w:sz w:val="24"/>
          <w:szCs w:val="24"/>
        </w:rPr>
      </w:pPr>
      <w:r w:rsidRPr="00C86F03">
        <w:rPr>
          <w:rFonts w:ascii="Times New Roman" w:eastAsia="Times New Roman" w:hAnsi="Times New Roman" w:cs="Times New Roman"/>
          <w:sz w:val="24"/>
          <w:szCs w:val="24"/>
        </w:rPr>
        <w:t>(1) Tuumakäitise ohutusaruanne on tulevase käitaja ja tuumaohutusloa omaja koostatud dokument, mis tõendab tuumakäitise ohutust</w:t>
      </w:r>
      <w:r>
        <w:rPr>
          <w:rFonts w:ascii="Times New Roman" w:eastAsia="Times New Roman" w:hAnsi="Times New Roman" w:cs="Times New Roman"/>
          <w:sz w:val="24"/>
          <w:szCs w:val="24"/>
        </w:rPr>
        <w:t>.</w:t>
      </w:r>
    </w:p>
    <w:p w14:paraId="214182FA" w14:textId="77777777" w:rsidR="00074CE5" w:rsidRPr="00CB0049" w:rsidRDefault="00074CE5" w:rsidP="00074CE5">
      <w:pPr>
        <w:spacing w:after="0" w:line="240" w:lineRule="auto"/>
        <w:contextualSpacing/>
        <w:jc w:val="both"/>
        <w:rPr>
          <w:rFonts w:ascii="Times New Roman" w:eastAsia="Times New Roman" w:hAnsi="Times New Roman" w:cs="Times New Roman"/>
          <w:sz w:val="24"/>
          <w:szCs w:val="24"/>
        </w:rPr>
      </w:pPr>
    </w:p>
    <w:p w14:paraId="694A6AE3" w14:textId="77777777" w:rsidR="00074CE5" w:rsidRPr="00C86F03" w:rsidRDefault="00074CE5" w:rsidP="00074CE5">
      <w:pPr>
        <w:spacing w:after="0" w:line="240" w:lineRule="auto"/>
        <w:contextualSpacing/>
        <w:jc w:val="both"/>
        <w:rPr>
          <w:rFonts w:ascii="Times New Roman" w:eastAsia="Times New Roman" w:hAnsi="Times New Roman" w:cs="Times New Roman"/>
          <w:sz w:val="24"/>
          <w:szCs w:val="24"/>
        </w:rPr>
      </w:pPr>
      <w:r w:rsidRPr="00C86F03">
        <w:rPr>
          <w:rFonts w:ascii="Times New Roman" w:eastAsia="Times New Roman" w:hAnsi="Times New Roman" w:cs="Times New Roman"/>
          <w:sz w:val="24"/>
          <w:szCs w:val="24"/>
        </w:rPr>
        <w:t>(2) Tulevane käitaja ja tuumaohutusloa omaja peab esitama pädevale asutusele tuumakäitise ohutusaruande vastavalt loamenetluse etapile:</w:t>
      </w:r>
    </w:p>
    <w:p w14:paraId="66F37DE6" w14:textId="77777777" w:rsidR="00074CE5" w:rsidRPr="00C86F03" w:rsidRDefault="00074CE5" w:rsidP="00EE421B">
      <w:pPr>
        <w:numPr>
          <w:ilvl w:val="0"/>
          <w:numId w:val="16"/>
        </w:numPr>
        <w:spacing w:after="0" w:line="240" w:lineRule="auto"/>
        <w:contextualSpacing/>
        <w:jc w:val="both"/>
        <w:rPr>
          <w:rFonts w:ascii="Times New Roman" w:eastAsia="Times New Roman" w:hAnsi="Times New Roman" w:cs="Times New Roman"/>
          <w:sz w:val="24"/>
          <w:szCs w:val="24"/>
        </w:rPr>
      </w:pPr>
      <w:r w:rsidRPr="00C86F03">
        <w:rPr>
          <w:rFonts w:ascii="Times New Roman" w:eastAsia="Times New Roman" w:hAnsi="Times New Roman" w:cs="Times New Roman"/>
          <w:sz w:val="24"/>
          <w:szCs w:val="24"/>
        </w:rPr>
        <w:t>tuumakäitise esialgse ohutusaruande ehitusloa taotlemisel;</w:t>
      </w:r>
    </w:p>
    <w:p w14:paraId="2631CEED" w14:textId="77777777" w:rsidR="00074CE5" w:rsidRDefault="00074CE5" w:rsidP="00EE421B">
      <w:pPr>
        <w:numPr>
          <w:ilvl w:val="0"/>
          <w:numId w:val="16"/>
        </w:numPr>
        <w:spacing w:after="0" w:line="240" w:lineRule="auto"/>
        <w:contextualSpacing/>
        <w:jc w:val="both"/>
        <w:rPr>
          <w:rFonts w:ascii="Times New Roman" w:eastAsia="Times New Roman" w:hAnsi="Times New Roman" w:cs="Times New Roman"/>
          <w:sz w:val="24"/>
          <w:szCs w:val="24"/>
        </w:rPr>
      </w:pPr>
      <w:r w:rsidRPr="00C86F03">
        <w:rPr>
          <w:rFonts w:ascii="Times New Roman" w:eastAsia="Times New Roman" w:hAnsi="Times New Roman" w:cs="Times New Roman"/>
          <w:sz w:val="24"/>
          <w:szCs w:val="24"/>
        </w:rPr>
        <w:t>muudetud tuumakäitise ohutusaruande katsetamis- ja käitamisloa taotlemisel</w:t>
      </w:r>
      <w:r>
        <w:rPr>
          <w:rFonts w:ascii="Times New Roman" w:eastAsia="Times New Roman" w:hAnsi="Times New Roman" w:cs="Times New Roman"/>
          <w:sz w:val="24"/>
          <w:szCs w:val="24"/>
        </w:rPr>
        <w:t>;</w:t>
      </w:r>
    </w:p>
    <w:p w14:paraId="5FDC22ED" w14:textId="77777777" w:rsidR="00074CE5" w:rsidRPr="00CB0049" w:rsidRDefault="00074CE5" w:rsidP="00074CE5">
      <w:pPr>
        <w:spacing w:after="0" w:line="240" w:lineRule="auto"/>
        <w:contextualSpacing/>
        <w:jc w:val="both"/>
        <w:rPr>
          <w:rFonts w:ascii="Times New Roman" w:eastAsia="Times New Roman" w:hAnsi="Times New Roman" w:cs="Times New Roman"/>
          <w:sz w:val="24"/>
          <w:szCs w:val="24"/>
        </w:rPr>
      </w:pPr>
    </w:p>
    <w:p w14:paraId="1B34CD3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00C86F03">
        <w:rPr>
          <w:rFonts w:ascii="Times New Roman" w:eastAsia="Times New Roman" w:hAnsi="Times New Roman" w:cs="Times New Roman"/>
          <w:sz w:val="24"/>
          <w:szCs w:val="24"/>
        </w:rPr>
        <w:t>(3) Pädev asutus vaatab ohutusaruande läbi ja annab sellele hinnangu ehitusloa ja tuumaohutusloa menetluses. Positiivne hinnang on asjakohase loa andmise eeltingimuseks.</w:t>
      </w:r>
    </w:p>
    <w:p w14:paraId="53B19F2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032A142"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r w:rsidRPr="343BA6A5">
        <w:rPr>
          <w:rFonts w:ascii="Times New Roman" w:eastAsia="Times New Roman" w:hAnsi="Times New Roman" w:cs="Times New Roman"/>
          <w:sz w:val="24"/>
          <w:szCs w:val="24"/>
        </w:rPr>
        <w:t xml:space="preserve">) Pädeval asutusel on õigus nõuda tuumakäitise </w:t>
      </w:r>
      <w:r>
        <w:rPr>
          <w:rFonts w:ascii="Times New Roman" w:eastAsia="Times New Roman" w:hAnsi="Times New Roman" w:cs="Times New Roman"/>
          <w:sz w:val="24"/>
          <w:szCs w:val="24"/>
        </w:rPr>
        <w:t>ohutusaruande</w:t>
      </w:r>
      <w:r w:rsidRPr="343BA6A5">
        <w:rPr>
          <w:rFonts w:ascii="Times New Roman" w:eastAsia="Times New Roman" w:hAnsi="Times New Roman" w:cs="Times New Roman"/>
          <w:sz w:val="24"/>
          <w:szCs w:val="24"/>
        </w:rPr>
        <w:t xml:space="preserve"> täiendamist või muutmist, kui see on vajalik tuumaohutuse tagamiseks, rahvusvahelistest lepingutest tulenevate kohustuste täitmiseks või valdkondlike teadusuuringute tulemustega arvestamiseks. </w:t>
      </w:r>
    </w:p>
    <w:p w14:paraId="11614CE0" w14:textId="77777777" w:rsidR="00074CE5" w:rsidRPr="00C86F03" w:rsidRDefault="00074CE5" w:rsidP="00074CE5">
      <w:pPr>
        <w:spacing w:after="0" w:line="240" w:lineRule="auto"/>
        <w:contextualSpacing/>
        <w:jc w:val="both"/>
        <w:rPr>
          <w:rFonts w:ascii="Times New Roman" w:eastAsia="Times New Roman" w:hAnsi="Times New Roman" w:cs="Times New Roman"/>
          <w:sz w:val="24"/>
          <w:szCs w:val="24"/>
        </w:rPr>
      </w:pPr>
    </w:p>
    <w:p w14:paraId="5CCEF66E" w14:textId="77777777" w:rsidR="00074CE5" w:rsidRPr="00C86F03" w:rsidRDefault="00074CE5" w:rsidP="00074CE5">
      <w:pPr>
        <w:spacing w:after="0" w:line="240" w:lineRule="auto"/>
        <w:contextualSpacing/>
        <w:jc w:val="both"/>
        <w:rPr>
          <w:rFonts w:ascii="Times New Roman" w:eastAsia="Times New Roman" w:hAnsi="Times New Roman" w:cs="Times New Roman"/>
          <w:sz w:val="24"/>
          <w:szCs w:val="24"/>
        </w:rPr>
      </w:pPr>
      <w:r w:rsidRPr="00C86F03">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r w:rsidRPr="00C86F0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w:t>
      </w:r>
      <w:r w:rsidRPr="00C86F03">
        <w:rPr>
          <w:rFonts w:ascii="Times New Roman" w:eastAsia="Times New Roman" w:hAnsi="Times New Roman" w:cs="Times New Roman"/>
          <w:sz w:val="24"/>
          <w:szCs w:val="24"/>
        </w:rPr>
        <w:t>uumakäitise ohutusaruande täpsustatud sisu ja muutmise nõuded</w:t>
      </w:r>
      <w:r>
        <w:rPr>
          <w:rFonts w:ascii="Times New Roman" w:eastAsia="Times New Roman" w:hAnsi="Times New Roman" w:cs="Times New Roman"/>
          <w:sz w:val="24"/>
          <w:szCs w:val="24"/>
        </w:rPr>
        <w:t xml:space="preserve"> </w:t>
      </w:r>
      <w:r w:rsidRPr="00C86F03">
        <w:rPr>
          <w:rFonts w:ascii="Times New Roman" w:eastAsia="Times New Roman" w:hAnsi="Times New Roman" w:cs="Times New Roman"/>
          <w:sz w:val="24"/>
          <w:szCs w:val="24"/>
        </w:rPr>
        <w:t xml:space="preserve">kehtestab </w:t>
      </w:r>
      <w:r>
        <w:rPr>
          <w:rFonts w:ascii="Times New Roman" w:eastAsia="Times New Roman" w:hAnsi="Times New Roman" w:cs="Times New Roman"/>
          <w:sz w:val="24"/>
          <w:szCs w:val="24"/>
        </w:rPr>
        <w:t>v</w:t>
      </w:r>
      <w:r w:rsidRPr="00C86F03">
        <w:rPr>
          <w:rFonts w:ascii="Times New Roman" w:eastAsia="Times New Roman" w:hAnsi="Times New Roman" w:cs="Times New Roman"/>
          <w:sz w:val="24"/>
          <w:szCs w:val="24"/>
        </w:rPr>
        <w:t>aldkonna eest vastutav minister määrusega.</w:t>
      </w:r>
    </w:p>
    <w:p w14:paraId="0AD0B7A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4212A8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76A2A42"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xml:space="preserve">§ </w:t>
      </w:r>
      <w:r>
        <w:rPr>
          <w:rFonts w:ascii="Times New Roman" w:eastAsia="Times New Roman" w:hAnsi="Times New Roman" w:cs="Times New Roman"/>
          <w:b/>
          <w:bCs/>
          <w:sz w:val="24"/>
          <w:szCs w:val="24"/>
        </w:rPr>
        <w:t>41</w:t>
      </w:r>
      <w:r w:rsidRPr="343BA6A5">
        <w:rPr>
          <w:rFonts w:ascii="Times New Roman" w:eastAsia="Times New Roman" w:hAnsi="Times New Roman" w:cs="Times New Roman"/>
          <w:b/>
          <w:sz w:val="24"/>
          <w:szCs w:val="24"/>
        </w:rPr>
        <w:t>. Katsetusprogramm</w:t>
      </w:r>
    </w:p>
    <w:p w14:paraId="0EE3E0F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7397BE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Tuumakäitise või selle üksikute seadmete ja protsesside katsetamine ning testimine viiakse läbi asjakohases tuumaohutusloas sisalduva tuumakäitise katsetusprogrammi alusel.</w:t>
      </w:r>
    </w:p>
    <w:p w14:paraId="53524A04"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p>
    <w:p w14:paraId="16EE6F25"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Katsetusprogramm hõlmab käitise konstruktsioonide, süsteemide ja komponentide töökindluse ja ohutuse kontrolli loogilises ja progresseeruvas järjekorras kuni käitise tervikliku toimimiseni</w:t>
      </w:r>
      <w:r>
        <w:rPr>
          <w:rFonts w:ascii="Times New Roman" w:eastAsia="Times New Roman" w:hAnsi="Times New Roman" w:cs="Times New Roman"/>
          <w:sz w:val="24"/>
          <w:szCs w:val="24"/>
        </w:rPr>
        <w:t>, eesmärgiga</w:t>
      </w:r>
      <w:r w:rsidRPr="00D27077">
        <w:rPr>
          <w:rFonts w:ascii="Times New Roman" w:eastAsia="Times New Roman" w:hAnsi="Times New Roman" w:cs="Times New Roman"/>
          <w:sz w:val="24"/>
          <w:szCs w:val="24"/>
        </w:rPr>
        <w:t xml:space="preserve"> tõendada, et ehitatud </w:t>
      </w:r>
      <w:r>
        <w:rPr>
          <w:rFonts w:ascii="Times New Roman" w:eastAsia="Times New Roman" w:hAnsi="Times New Roman" w:cs="Times New Roman"/>
          <w:sz w:val="24"/>
          <w:szCs w:val="24"/>
        </w:rPr>
        <w:t>tuumakäitis</w:t>
      </w:r>
      <w:r w:rsidRPr="00D27077">
        <w:rPr>
          <w:rFonts w:ascii="Times New Roman" w:eastAsia="Times New Roman" w:hAnsi="Times New Roman" w:cs="Times New Roman"/>
          <w:sz w:val="24"/>
          <w:szCs w:val="24"/>
        </w:rPr>
        <w:t xml:space="preserve"> vastab </w:t>
      </w:r>
      <w:r>
        <w:rPr>
          <w:rFonts w:ascii="Times New Roman" w:eastAsia="Times New Roman" w:hAnsi="Times New Roman" w:cs="Times New Roman"/>
          <w:sz w:val="24"/>
          <w:szCs w:val="24"/>
        </w:rPr>
        <w:t xml:space="preserve">tuumakäitise </w:t>
      </w:r>
      <w:r w:rsidRPr="00D27077">
        <w:rPr>
          <w:rFonts w:ascii="Times New Roman" w:eastAsia="Times New Roman" w:hAnsi="Times New Roman" w:cs="Times New Roman"/>
          <w:sz w:val="24"/>
          <w:szCs w:val="24"/>
        </w:rPr>
        <w:t xml:space="preserve">ohutusaruandes </w:t>
      </w:r>
      <w:r>
        <w:rPr>
          <w:rFonts w:ascii="Times New Roman" w:eastAsia="Times New Roman" w:hAnsi="Times New Roman" w:cs="Times New Roman"/>
          <w:sz w:val="24"/>
          <w:szCs w:val="24"/>
        </w:rPr>
        <w:t>kavandatud</w:t>
      </w:r>
      <w:r w:rsidRPr="00D27077">
        <w:rPr>
          <w:rFonts w:ascii="Times New Roman" w:eastAsia="Times New Roman" w:hAnsi="Times New Roman" w:cs="Times New Roman"/>
          <w:sz w:val="24"/>
          <w:szCs w:val="24"/>
        </w:rPr>
        <w:t xml:space="preserve"> lahendusele</w:t>
      </w:r>
      <w:r w:rsidRPr="343BA6A5">
        <w:rPr>
          <w:rFonts w:ascii="Times New Roman" w:eastAsia="Times New Roman" w:hAnsi="Times New Roman" w:cs="Times New Roman"/>
          <w:sz w:val="24"/>
          <w:szCs w:val="24"/>
        </w:rPr>
        <w:t>. </w:t>
      </w:r>
    </w:p>
    <w:p w14:paraId="542AA34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2C7980B"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Pädeval asutusel on õigus nõuda tuumakäitise katsetusprogrammi täiendamist või muutmist, kui see on vajalik tuumaohutuse tagamiseks, rahvusvahelistest lepingutest tulenevate kohustuste täitmiseks või valdkondlike teadusuuringute tulemustega arvestamiseks. </w:t>
      </w:r>
    </w:p>
    <w:p w14:paraId="3E20940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2DB5C3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r w:rsidRPr="343BA6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w:t>
      </w:r>
      <w:r w:rsidRPr="00656872">
        <w:rPr>
          <w:rFonts w:ascii="Times New Roman" w:eastAsia="Times New Roman" w:hAnsi="Times New Roman" w:cs="Times New Roman"/>
          <w:sz w:val="24"/>
          <w:szCs w:val="24"/>
        </w:rPr>
        <w:t xml:space="preserve">õuded tuumakäitise katsetusprogrammile ja </w:t>
      </w:r>
      <w:r w:rsidRPr="00336811">
        <w:rPr>
          <w:rFonts w:ascii="Times New Roman" w:eastAsia="Times New Roman" w:hAnsi="Times New Roman" w:cs="Times New Roman"/>
          <w:sz w:val="24"/>
          <w:szCs w:val="24"/>
        </w:rPr>
        <w:t>katsetuste läbiviimisele</w:t>
      </w:r>
      <w:r>
        <w:rPr>
          <w:rFonts w:ascii="Times New Roman" w:eastAsia="Times New Roman" w:hAnsi="Times New Roman" w:cs="Times New Roman"/>
          <w:sz w:val="24"/>
          <w:szCs w:val="24"/>
        </w:rPr>
        <w:t xml:space="preserve"> </w:t>
      </w:r>
      <w:r w:rsidRPr="00656872">
        <w:rPr>
          <w:rFonts w:ascii="Times New Roman" w:eastAsia="Times New Roman" w:hAnsi="Times New Roman" w:cs="Times New Roman"/>
          <w:sz w:val="24"/>
          <w:szCs w:val="24"/>
        </w:rPr>
        <w:t xml:space="preserve">kehtestab </w:t>
      </w:r>
      <w:r>
        <w:rPr>
          <w:rFonts w:ascii="Times New Roman" w:eastAsia="Times New Roman" w:hAnsi="Times New Roman" w:cs="Times New Roman"/>
          <w:sz w:val="24"/>
          <w:szCs w:val="24"/>
        </w:rPr>
        <w:t>v</w:t>
      </w:r>
      <w:r w:rsidRPr="00656872">
        <w:rPr>
          <w:rFonts w:ascii="Times New Roman" w:eastAsia="Times New Roman" w:hAnsi="Times New Roman" w:cs="Times New Roman"/>
          <w:sz w:val="24"/>
          <w:szCs w:val="24"/>
        </w:rPr>
        <w:t>aldkonna eest vastutav minister</w:t>
      </w:r>
      <w:r w:rsidRPr="00336811">
        <w:rPr>
          <w:rFonts w:ascii="Times New Roman" w:eastAsia="Times New Roman" w:hAnsi="Times New Roman" w:cs="Times New Roman"/>
          <w:sz w:val="24"/>
          <w:szCs w:val="24"/>
        </w:rPr>
        <w:t>.</w:t>
      </w:r>
    </w:p>
    <w:p w14:paraId="346E412A" w14:textId="77777777" w:rsidR="00074CE5" w:rsidRPr="00765BF4" w:rsidRDefault="00074CE5" w:rsidP="00074CE5">
      <w:pPr>
        <w:spacing w:after="0" w:line="240" w:lineRule="auto"/>
        <w:contextualSpacing/>
        <w:jc w:val="both"/>
        <w:rPr>
          <w:rFonts w:ascii="Times New Roman" w:eastAsia="Times New Roman" w:hAnsi="Times New Roman" w:cs="Times New Roman"/>
          <w:sz w:val="24"/>
          <w:szCs w:val="24"/>
        </w:rPr>
      </w:pPr>
    </w:p>
    <w:p w14:paraId="04C6BA29" w14:textId="77777777" w:rsidR="00074CE5" w:rsidRPr="003F7071" w:rsidRDefault="00074CE5" w:rsidP="00074CE5">
      <w:pPr>
        <w:spacing w:after="0" w:line="240" w:lineRule="auto"/>
        <w:contextualSpacing/>
        <w:jc w:val="both"/>
        <w:rPr>
          <w:rFonts w:ascii="Times New Roman" w:eastAsia="Times New Roman" w:hAnsi="Times New Roman" w:cs="Times New Roman"/>
          <w:b/>
          <w:sz w:val="24"/>
          <w:szCs w:val="24"/>
        </w:rPr>
      </w:pPr>
      <w:r w:rsidRPr="326CF540">
        <w:rPr>
          <w:rFonts w:ascii="Times New Roman" w:eastAsia="Times New Roman" w:hAnsi="Times New Roman" w:cs="Times New Roman"/>
          <w:b/>
          <w:sz w:val="24"/>
          <w:szCs w:val="24"/>
        </w:rPr>
        <w:t xml:space="preserve">§ </w:t>
      </w:r>
      <w:r w:rsidRPr="3A91F63E">
        <w:rPr>
          <w:rFonts w:ascii="Times New Roman" w:eastAsia="Times New Roman" w:hAnsi="Times New Roman" w:cs="Times New Roman"/>
          <w:b/>
          <w:bCs/>
          <w:sz w:val="24"/>
          <w:szCs w:val="24"/>
        </w:rPr>
        <w:t>4</w:t>
      </w:r>
      <w:r>
        <w:rPr>
          <w:rFonts w:ascii="Times New Roman" w:eastAsia="Times New Roman" w:hAnsi="Times New Roman" w:cs="Times New Roman"/>
          <w:b/>
          <w:bCs/>
          <w:sz w:val="24"/>
          <w:szCs w:val="24"/>
        </w:rPr>
        <w:t>2</w:t>
      </w:r>
      <w:r w:rsidRPr="326CF540">
        <w:rPr>
          <w:rFonts w:ascii="Times New Roman" w:eastAsia="Times New Roman" w:hAnsi="Times New Roman" w:cs="Times New Roman"/>
          <w:b/>
          <w:sz w:val="24"/>
          <w:szCs w:val="24"/>
        </w:rPr>
        <w:t>. Jäätmekäitluskohustus</w:t>
      </w:r>
    </w:p>
    <w:p w14:paraId="56E06F77"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7B210763"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(1) Tuumaohutusloa omaja, kelle tegevuse tulemusena tekivad tuumajäätmed, on vastutav kõigi tuumajäätmete käitlemiseks vajalike tegevuste ettevalmistamise ja õigeaegse täitmise eest</w:t>
      </w:r>
      <w:r w:rsidRPr="3A91F63E">
        <w:rPr>
          <w:rFonts w:ascii="Times New Roman" w:eastAsia="Times New Roman" w:hAnsi="Times New Roman" w:cs="Times New Roman"/>
          <w:sz w:val="24"/>
          <w:szCs w:val="24"/>
        </w:rPr>
        <w:t>,</w:t>
      </w:r>
      <w:r w:rsidRPr="326CF540">
        <w:rPr>
          <w:rFonts w:ascii="Times New Roman" w:eastAsia="Times New Roman" w:hAnsi="Times New Roman" w:cs="Times New Roman"/>
          <w:sz w:val="24"/>
          <w:szCs w:val="24"/>
        </w:rPr>
        <w:t xml:space="preserve"> sealhulgas seonduvate kulude katmise eest.</w:t>
      </w:r>
    </w:p>
    <w:p w14:paraId="3D255507"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5C3BD551"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326CF540">
        <w:rPr>
          <w:rFonts w:ascii="Times New Roman" w:eastAsia="Times New Roman" w:hAnsi="Times New Roman" w:cs="Times New Roman"/>
          <w:sz w:val="24"/>
          <w:szCs w:val="24"/>
        </w:rPr>
        <w:t>) Tuumajäätmete käit</w:t>
      </w:r>
      <w:r>
        <w:rPr>
          <w:rFonts w:ascii="Times New Roman" w:eastAsia="Times New Roman" w:hAnsi="Times New Roman" w:cs="Times New Roman"/>
          <w:sz w:val="24"/>
          <w:szCs w:val="24"/>
        </w:rPr>
        <w:t>luskava</w:t>
      </w:r>
      <w:r w:rsidRPr="326CF540">
        <w:rPr>
          <w:rFonts w:ascii="Times New Roman" w:eastAsia="Times New Roman" w:hAnsi="Times New Roman" w:cs="Times New Roman"/>
          <w:sz w:val="24"/>
          <w:szCs w:val="24"/>
        </w:rPr>
        <w:t xml:space="preserve"> kehtib kogu asja</w:t>
      </w:r>
      <w:r>
        <w:rPr>
          <w:rFonts w:ascii="Times New Roman" w:eastAsia="Times New Roman" w:hAnsi="Times New Roman" w:cs="Times New Roman"/>
          <w:sz w:val="24"/>
          <w:szCs w:val="24"/>
        </w:rPr>
        <w:t>omase</w:t>
      </w:r>
      <w:r w:rsidRPr="326CF540">
        <w:rPr>
          <w:rFonts w:ascii="Times New Roman" w:eastAsia="Times New Roman" w:hAnsi="Times New Roman" w:cs="Times New Roman"/>
          <w:sz w:val="24"/>
          <w:szCs w:val="24"/>
        </w:rPr>
        <w:t xml:space="preserve"> tuumaohutusloa kehtivu</w:t>
      </w:r>
      <w:r>
        <w:rPr>
          <w:rFonts w:ascii="Times New Roman" w:eastAsia="Times New Roman" w:hAnsi="Times New Roman" w:cs="Times New Roman"/>
          <w:sz w:val="24"/>
          <w:szCs w:val="24"/>
        </w:rPr>
        <w:t xml:space="preserve">saja </w:t>
      </w:r>
      <w:r w:rsidRPr="326CF540">
        <w:rPr>
          <w:rFonts w:ascii="Times New Roman" w:eastAsia="Times New Roman" w:hAnsi="Times New Roman" w:cs="Times New Roman"/>
          <w:sz w:val="24"/>
          <w:szCs w:val="24"/>
        </w:rPr>
        <w:t>jooksul ning se</w:t>
      </w:r>
      <w:r>
        <w:rPr>
          <w:rFonts w:ascii="Times New Roman" w:eastAsia="Times New Roman" w:hAnsi="Times New Roman" w:cs="Times New Roman"/>
          <w:sz w:val="24"/>
          <w:szCs w:val="24"/>
        </w:rPr>
        <w:t>ll</w:t>
      </w:r>
      <w:r w:rsidRPr="326CF540">
        <w:rPr>
          <w:rFonts w:ascii="Times New Roman" w:eastAsia="Times New Roman" w:hAnsi="Times New Roman" w:cs="Times New Roman"/>
          <w:sz w:val="24"/>
          <w:szCs w:val="24"/>
        </w:rPr>
        <w:t xml:space="preserve">e </w:t>
      </w:r>
      <w:r>
        <w:rPr>
          <w:rFonts w:ascii="Times New Roman" w:eastAsia="Times New Roman" w:hAnsi="Times New Roman" w:cs="Times New Roman"/>
          <w:sz w:val="24"/>
          <w:szCs w:val="24"/>
        </w:rPr>
        <w:t xml:space="preserve">kava </w:t>
      </w:r>
      <w:r w:rsidRPr="326CF540">
        <w:rPr>
          <w:rFonts w:ascii="Times New Roman" w:eastAsia="Times New Roman" w:hAnsi="Times New Roman" w:cs="Times New Roman"/>
          <w:sz w:val="24"/>
          <w:szCs w:val="24"/>
        </w:rPr>
        <w:t>esita</w:t>
      </w:r>
      <w:r>
        <w:rPr>
          <w:rFonts w:ascii="Times New Roman" w:eastAsia="Times New Roman" w:hAnsi="Times New Roman" w:cs="Times New Roman"/>
          <w:sz w:val="24"/>
          <w:szCs w:val="24"/>
        </w:rPr>
        <w:t>b</w:t>
      </w:r>
      <w:r w:rsidRPr="326CF540">
        <w:rPr>
          <w:rFonts w:ascii="Times New Roman" w:eastAsia="Times New Roman" w:hAnsi="Times New Roman" w:cs="Times New Roman"/>
          <w:sz w:val="24"/>
          <w:szCs w:val="24"/>
        </w:rPr>
        <w:t xml:space="preserve"> loa omaja iga kolme aasta järel järgnevaks kolme</w:t>
      </w:r>
      <w:r>
        <w:rPr>
          <w:rFonts w:ascii="Times New Roman" w:eastAsia="Times New Roman" w:hAnsi="Times New Roman" w:cs="Times New Roman"/>
          <w:sz w:val="24"/>
          <w:szCs w:val="24"/>
        </w:rPr>
        <w:t xml:space="preserve">ks aastaks. Tuumajäätmete käitluskava </w:t>
      </w:r>
      <w:r w:rsidRPr="326CF540">
        <w:rPr>
          <w:rFonts w:ascii="Times New Roman" w:eastAsia="Times New Roman" w:hAnsi="Times New Roman" w:cs="Times New Roman"/>
          <w:sz w:val="24"/>
          <w:szCs w:val="24"/>
        </w:rPr>
        <w:t>peab sisaldama ka üldist plaani järgmiseks kuueks aastaks</w:t>
      </w:r>
      <w:r>
        <w:rPr>
          <w:rFonts w:ascii="Times New Roman" w:eastAsia="Times New Roman" w:hAnsi="Times New Roman" w:cs="Times New Roman"/>
          <w:sz w:val="24"/>
          <w:szCs w:val="24"/>
        </w:rPr>
        <w:t>,</w:t>
      </w:r>
      <w:r w:rsidRPr="326CF540">
        <w:rPr>
          <w:rFonts w:ascii="Times New Roman" w:eastAsia="Times New Roman" w:hAnsi="Times New Roman" w:cs="Times New Roman"/>
          <w:sz w:val="24"/>
          <w:szCs w:val="24"/>
        </w:rPr>
        <w:t xml:space="preserve"> kui loa</w:t>
      </w:r>
      <w:r>
        <w:rPr>
          <w:rFonts w:ascii="Times New Roman" w:eastAsia="Times New Roman" w:hAnsi="Times New Roman" w:cs="Times New Roman"/>
          <w:sz w:val="24"/>
          <w:szCs w:val="24"/>
        </w:rPr>
        <w:t>ga</w:t>
      </w:r>
      <w:r w:rsidRPr="326CF540">
        <w:rPr>
          <w:rFonts w:ascii="Times New Roman" w:eastAsia="Times New Roman" w:hAnsi="Times New Roman" w:cs="Times New Roman"/>
          <w:sz w:val="24"/>
          <w:szCs w:val="24"/>
        </w:rPr>
        <w:t xml:space="preserve"> ei ole määratud teisiti.</w:t>
      </w:r>
    </w:p>
    <w:p w14:paraId="7E737437"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2E3E627C"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w:t>
      </w:r>
      <w:r>
        <w:rPr>
          <w:rFonts w:ascii="Times New Roman" w:eastAsia="Times New Roman" w:hAnsi="Times New Roman" w:cs="Times New Roman"/>
          <w:sz w:val="24"/>
          <w:szCs w:val="24"/>
        </w:rPr>
        <w:t>3</w:t>
      </w:r>
      <w:r w:rsidRPr="326CF540">
        <w:rPr>
          <w:rFonts w:ascii="Times New Roman" w:eastAsia="Times New Roman" w:hAnsi="Times New Roman" w:cs="Times New Roman"/>
          <w:sz w:val="24"/>
          <w:szCs w:val="24"/>
        </w:rPr>
        <w:t>) Tuumajäätmete käitl</w:t>
      </w:r>
      <w:r>
        <w:rPr>
          <w:rFonts w:ascii="Times New Roman" w:eastAsia="Times New Roman" w:hAnsi="Times New Roman" w:cs="Times New Roman"/>
          <w:sz w:val="24"/>
          <w:szCs w:val="24"/>
        </w:rPr>
        <w:t>uskava</w:t>
      </w:r>
      <w:r w:rsidRPr="326CF540">
        <w:rPr>
          <w:rFonts w:ascii="Times New Roman" w:eastAsia="Times New Roman" w:hAnsi="Times New Roman" w:cs="Times New Roman"/>
          <w:sz w:val="24"/>
          <w:szCs w:val="24"/>
        </w:rPr>
        <w:t xml:space="preserve"> täpsemad nõuded ja koosseisu kinnitab valdkonna eest vastutav minister määrusega.</w:t>
      </w:r>
    </w:p>
    <w:p w14:paraId="2A54F64E" w14:textId="77777777" w:rsidR="00074CE5" w:rsidRPr="00765BF4" w:rsidRDefault="00074CE5" w:rsidP="00074CE5">
      <w:pPr>
        <w:spacing w:after="0" w:line="240" w:lineRule="auto"/>
        <w:contextualSpacing/>
        <w:jc w:val="both"/>
        <w:rPr>
          <w:rFonts w:ascii="Times New Roman" w:eastAsia="Times New Roman" w:hAnsi="Times New Roman" w:cs="Times New Roman"/>
          <w:sz w:val="24"/>
          <w:szCs w:val="24"/>
        </w:rPr>
      </w:pPr>
    </w:p>
    <w:p w14:paraId="1879DE36"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xml:space="preserve">§ </w:t>
      </w:r>
      <w:r w:rsidRPr="3A91F63E">
        <w:rPr>
          <w:rFonts w:ascii="Times New Roman" w:eastAsia="Times New Roman" w:hAnsi="Times New Roman" w:cs="Times New Roman"/>
          <w:b/>
          <w:bCs/>
          <w:sz w:val="24"/>
          <w:szCs w:val="24"/>
        </w:rPr>
        <w:t>4</w:t>
      </w:r>
      <w:r>
        <w:rPr>
          <w:rFonts w:ascii="Times New Roman" w:eastAsia="Times New Roman" w:hAnsi="Times New Roman" w:cs="Times New Roman"/>
          <w:b/>
          <w:bCs/>
          <w:sz w:val="24"/>
          <w:szCs w:val="24"/>
        </w:rPr>
        <w:t>3</w:t>
      </w:r>
      <w:r w:rsidRPr="343BA6A5">
        <w:rPr>
          <w:rFonts w:ascii="Times New Roman" w:eastAsia="Times New Roman" w:hAnsi="Times New Roman" w:cs="Times New Roman"/>
          <w:b/>
          <w:sz w:val="24"/>
          <w:szCs w:val="24"/>
        </w:rPr>
        <w:t xml:space="preserve">. Korduv </w:t>
      </w:r>
      <w:r w:rsidRPr="3A91F63E">
        <w:rPr>
          <w:rFonts w:ascii="Times New Roman" w:eastAsia="Times New Roman" w:hAnsi="Times New Roman" w:cs="Times New Roman"/>
          <w:b/>
          <w:bCs/>
          <w:sz w:val="24"/>
          <w:szCs w:val="24"/>
        </w:rPr>
        <w:t xml:space="preserve">ohutushindamine </w:t>
      </w:r>
    </w:p>
    <w:p w14:paraId="164E893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DF30DBF"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Käitamisloa omaja peab korralise käitamise etapis </w:t>
      </w:r>
      <w:r>
        <w:rPr>
          <w:rFonts w:ascii="Times New Roman" w:eastAsia="Times New Roman" w:hAnsi="Times New Roman" w:cs="Times New Roman"/>
          <w:sz w:val="24"/>
          <w:szCs w:val="24"/>
        </w:rPr>
        <w:t>tegema</w:t>
      </w:r>
      <w:r w:rsidRPr="343BA6A5">
        <w:rPr>
          <w:rFonts w:ascii="Times New Roman" w:eastAsia="Times New Roman" w:hAnsi="Times New Roman" w:cs="Times New Roman"/>
          <w:sz w:val="24"/>
          <w:szCs w:val="24"/>
        </w:rPr>
        <w:t xml:space="preserve"> </w:t>
      </w:r>
      <w:r w:rsidRPr="0005353A">
        <w:rPr>
          <w:rFonts w:ascii="Times New Roman" w:eastAsia="Times New Roman" w:hAnsi="Times New Roman" w:cs="Times New Roman"/>
          <w:sz w:val="24"/>
          <w:szCs w:val="24"/>
        </w:rPr>
        <w:t>korduva ohutushindamise</w:t>
      </w:r>
      <w:r w:rsidRPr="343BA6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ja esitama selle kohta aruande</w:t>
      </w:r>
      <w:r w:rsidRPr="343BA6A5">
        <w:rPr>
          <w:rFonts w:ascii="Times New Roman" w:eastAsia="Times New Roman" w:hAnsi="Times New Roman" w:cs="Times New Roman"/>
          <w:sz w:val="24"/>
          <w:szCs w:val="24"/>
        </w:rPr>
        <w:t xml:space="preserve"> vähemalt üks kord kümne aasta jooksul, kui käitamisloaga ei ole sätestatud teisiti. </w:t>
      </w:r>
    </w:p>
    <w:p w14:paraId="5063418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AD5125D"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Pädeval asutusel on õigus sätestada käitamisloa tingimustes korduva </w:t>
      </w:r>
      <w:r w:rsidRPr="3A91F63E">
        <w:rPr>
          <w:rFonts w:ascii="Times New Roman" w:eastAsia="Times New Roman" w:hAnsi="Times New Roman" w:cs="Times New Roman"/>
          <w:sz w:val="24"/>
          <w:szCs w:val="24"/>
        </w:rPr>
        <w:t>ohutushindamise</w:t>
      </w:r>
      <w:r w:rsidRPr="343BA6A5">
        <w:rPr>
          <w:rFonts w:ascii="Times New Roman" w:eastAsia="Times New Roman" w:hAnsi="Times New Roman" w:cs="Times New Roman"/>
          <w:sz w:val="24"/>
          <w:szCs w:val="24"/>
        </w:rPr>
        <w:t xml:space="preserve"> sagedus ja nõuded</w:t>
      </w:r>
      <w:r>
        <w:rPr>
          <w:rFonts w:ascii="Times New Roman" w:eastAsia="Times New Roman" w:hAnsi="Times New Roman" w:cs="Times New Roman"/>
          <w:sz w:val="24"/>
          <w:szCs w:val="24"/>
        </w:rPr>
        <w:t>, arvestades käitise tüüpi, vanust ja muid riske</w:t>
      </w:r>
      <w:r w:rsidRPr="343BA6A5">
        <w:rPr>
          <w:rFonts w:ascii="Times New Roman" w:eastAsia="Times New Roman" w:hAnsi="Times New Roman" w:cs="Times New Roman"/>
          <w:sz w:val="24"/>
          <w:szCs w:val="24"/>
        </w:rPr>
        <w:t>. </w:t>
      </w:r>
    </w:p>
    <w:p w14:paraId="2B2E301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5F87019" w14:textId="77777777" w:rsidR="00074CE5" w:rsidRPr="006907A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Korduva</w:t>
      </w:r>
      <w:r>
        <w:rPr>
          <w:rFonts w:ascii="Times New Roman" w:eastAsia="Times New Roman" w:hAnsi="Times New Roman" w:cs="Times New Roman"/>
          <w:sz w:val="24"/>
          <w:szCs w:val="24"/>
        </w:rPr>
        <w:t>l</w:t>
      </w:r>
      <w:r w:rsidRPr="343BA6A5">
        <w:rPr>
          <w:rFonts w:ascii="Times New Roman" w:eastAsia="Times New Roman" w:hAnsi="Times New Roman" w:cs="Times New Roman"/>
          <w:sz w:val="24"/>
          <w:szCs w:val="24"/>
        </w:rPr>
        <w:t xml:space="preserve"> </w:t>
      </w:r>
      <w:r w:rsidRPr="3A91F63E">
        <w:rPr>
          <w:rFonts w:ascii="Times New Roman" w:eastAsia="Times New Roman" w:hAnsi="Times New Roman" w:cs="Times New Roman"/>
          <w:sz w:val="24"/>
          <w:szCs w:val="24"/>
        </w:rPr>
        <w:t>ohutushindamisel</w:t>
      </w:r>
      <w:r w:rsidRPr="343BA6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ja aruande koostamisel </w:t>
      </w:r>
      <w:r w:rsidRPr="343BA6A5">
        <w:rPr>
          <w:rFonts w:ascii="Times New Roman" w:eastAsia="Times New Roman" w:hAnsi="Times New Roman" w:cs="Times New Roman"/>
          <w:sz w:val="24"/>
          <w:szCs w:val="24"/>
        </w:rPr>
        <w:t>tuleb võtta arvesse: </w:t>
      </w:r>
    </w:p>
    <w:p w14:paraId="46F14553"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käitise vananemisest tingitud mõjusid; </w:t>
      </w:r>
    </w:p>
    <w:p w14:paraId="30FD5D9D"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käitamise käigus saadud kogemusi; </w:t>
      </w:r>
    </w:p>
    <w:p w14:paraId="02FD2F6C"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001D6A1B">
        <w:rPr>
          <w:rFonts w:ascii="Times New Roman" w:eastAsia="Times New Roman" w:hAnsi="Times New Roman" w:cs="Times New Roman"/>
          <w:sz w:val="24"/>
          <w:szCs w:val="24"/>
        </w:rPr>
        <w:t xml:space="preserve">3) </w:t>
      </w:r>
      <w:r w:rsidRPr="00033383">
        <w:rPr>
          <w:rFonts w:ascii="Times New Roman" w:eastAsia="Times New Roman" w:hAnsi="Times New Roman" w:cs="Times New Roman"/>
          <w:sz w:val="24"/>
          <w:szCs w:val="24"/>
        </w:rPr>
        <w:t>aja- ja asjakohaseid</w:t>
      </w:r>
      <w:r w:rsidRPr="00033383" w:rsidDel="001D6A1B">
        <w:rPr>
          <w:rFonts w:ascii="Times New Roman" w:eastAsia="Times New Roman" w:hAnsi="Times New Roman" w:cs="Times New Roman"/>
          <w:sz w:val="24"/>
          <w:szCs w:val="24"/>
        </w:rPr>
        <w:t xml:space="preserve"> </w:t>
      </w:r>
      <w:r w:rsidRPr="001D6A1B">
        <w:rPr>
          <w:rFonts w:ascii="Times New Roman" w:eastAsia="Times New Roman" w:hAnsi="Times New Roman" w:cs="Times New Roman"/>
          <w:sz w:val="24"/>
          <w:szCs w:val="24"/>
        </w:rPr>
        <w:t>teadusuuringute tulemusi;</w:t>
      </w:r>
      <w:r w:rsidRPr="343BA6A5">
        <w:rPr>
          <w:rFonts w:ascii="Times New Roman" w:eastAsia="Times New Roman" w:hAnsi="Times New Roman" w:cs="Times New Roman"/>
          <w:sz w:val="24"/>
          <w:szCs w:val="24"/>
        </w:rPr>
        <w:t> </w:t>
      </w:r>
    </w:p>
    <w:p w14:paraId="4610FE7A"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4) muudatusi kohalduvates õigusaktides; </w:t>
      </w:r>
    </w:p>
    <w:p w14:paraId="14FF69AA"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5) rahvusvaheliste ohutusstandardite arengut; </w:t>
      </w:r>
    </w:p>
    <w:p w14:paraId="258552F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6) muutusi riigi julgeolekukeskkonnas ja ohuhinnangutes.</w:t>
      </w:r>
    </w:p>
    <w:p w14:paraId="06CD582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EBC8CE5"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(4) Käitamisloa omaja peab kõrvaldama korduva </w:t>
      </w:r>
      <w:r w:rsidRPr="3A91F63E">
        <w:rPr>
          <w:rFonts w:ascii="Times New Roman" w:eastAsia="Times New Roman" w:hAnsi="Times New Roman" w:cs="Times New Roman"/>
          <w:sz w:val="24"/>
          <w:szCs w:val="24"/>
        </w:rPr>
        <w:t>ohutushindamise</w:t>
      </w:r>
      <w:r w:rsidRPr="343BA6A5">
        <w:rPr>
          <w:rFonts w:ascii="Times New Roman" w:eastAsia="Times New Roman" w:hAnsi="Times New Roman" w:cs="Times New Roman"/>
          <w:sz w:val="24"/>
          <w:szCs w:val="24"/>
        </w:rPr>
        <w:t xml:space="preserve"> käigus tuvastatud puudused käitamisloa nõuete täitmisel. Selle kohustuse täitmata jätmise</w:t>
      </w:r>
      <w:r>
        <w:rPr>
          <w:rFonts w:ascii="Times New Roman" w:eastAsia="Times New Roman" w:hAnsi="Times New Roman" w:cs="Times New Roman"/>
          <w:sz w:val="24"/>
          <w:szCs w:val="24"/>
        </w:rPr>
        <w:t xml:space="preserve"> korra</w:t>
      </w:r>
      <w:r w:rsidRPr="343BA6A5">
        <w:rPr>
          <w:rFonts w:ascii="Times New Roman" w:eastAsia="Times New Roman" w:hAnsi="Times New Roman" w:cs="Times New Roman"/>
          <w:sz w:val="24"/>
          <w:szCs w:val="24"/>
        </w:rPr>
        <w:t xml:space="preserve">l võib pädev asutus loa kehtivuse peatada või </w:t>
      </w:r>
      <w:r>
        <w:rPr>
          <w:rFonts w:ascii="Times New Roman" w:eastAsia="Times New Roman" w:hAnsi="Times New Roman" w:cs="Times New Roman"/>
          <w:sz w:val="24"/>
          <w:szCs w:val="24"/>
        </w:rPr>
        <w:t>loa</w:t>
      </w:r>
      <w:r w:rsidRPr="343BA6A5">
        <w:rPr>
          <w:rFonts w:ascii="Times New Roman" w:eastAsia="Times New Roman" w:hAnsi="Times New Roman" w:cs="Times New Roman"/>
          <w:sz w:val="24"/>
          <w:szCs w:val="24"/>
        </w:rPr>
        <w:t xml:space="preserve"> kehtetuks tunnistada. </w:t>
      </w:r>
    </w:p>
    <w:p w14:paraId="7275D8C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E0AFF6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r w:rsidRPr="343BA6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w:t>
      </w:r>
      <w:r w:rsidRPr="343BA6A5">
        <w:rPr>
          <w:rFonts w:ascii="Times New Roman" w:eastAsia="Times New Roman" w:hAnsi="Times New Roman" w:cs="Times New Roman"/>
          <w:sz w:val="24"/>
          <w:szCs w:val="24"/>
        </w:rPr>
        <w:t xml:space="preserve">äitamise ajal </w:t>
      </w:r>
      <w:r>
        <w:rPr>
          <w:rFonts w:ascii="Times New Roman" w:eastAsia="Times New Roman" w:hAnsi="Times New Roman" w:cs="Times New Roman"/>
          <w:sz w:val="24"/>
          <w:szCs w:val="24"/>
        </w:rPr>
        <w:t>tehtava</w:t>
      </w:r>
      <w:r w:rsidRPr="343BA6A5">
        <w:rPr>
          <w:rFonts w:ascii="Times New Roman" w:eastAsia="Times New Roman" w:hAnsi="Times New Roman" w:cs="Times New Roman"/>
          <w:sz w:val="24"/>
          <w:szCs w:val="24"/>
        </w:rPr>
        <w:t xml:space="preserve"> korduva </w:t>
      </w:r>
      <w:r w:rsidRPr="3A91F63E">
        <w:rPr>
          <w:rFonts w:ascii="Times New Roman" w:eastAsia="Times New Roman" w:hAnsi="Times New Roman" w:cs="Times New Roman"/>
          <w:sz w:val="24"/>
          <w:szCs w:val="24"/>
        </w:rPr>
        <w:t>ohutushindamise</w:t>
      </w:r>
      <w:r w:rsidRPr="343BA6A5">
        <w:rPr>
          <w:rFonts w:ascii="Times New Roman" w:eastAsia="Times New Roman" w:hAnsi="Times New Roman" w:cs="Times New Roman"/>
          <w:sz w:val="24"/>
          <w:szCs w:val="24"/>
        </w:rPr>
        <w:t xml:space="preserve"> nõuded ja metoodika</w:t>
      </w:r>
      <w:r>
        <w:rPr>
          <w:rFonts w:ascii="Times New Roman" w:eastAsia="Times New Roman" w:hAnsi="Times New Roman" w:cs="Times New Roman"/>
          <w:sz w:val="24"/>
          <w:szCs w:val="24"/>
        </w:rPr>
        <w:t xml:space="preserve"> ning aruande andmekoosseisu </w:t>
      </w:r>
      <w:r w:rsidRPr="343BA6A5">
        <w:rPr>
          <w:rFonts w:ascii="Times New Roman" w:eastAsia="Times New Roman" w:hAnsi="Times New Roman" w:cs="Times New Roman"/>
          <w:sz w:val="24"/>
          <w:szCs w:val="24"/>
        </w:rPr>
        <w:t xml:space="preserve">kehtestab </w:t>
      </w:r>
      <w:r>
        <w:rPr>
          <w:rFonts w:ascii="Times New Roman" w:eastAsia="Times New Roman" w:hAnsi="Times New Roman" w:cs="Times New Roman"/>
          <w:sz w:val="24"/>
          <w:szCs w:val="24"/>
        </w:rPr>
        <w:t>v</w:t>
      </w:r>
      <w:r w:rsidRPr="343BA6A5">
        <w:rPr>
          <w:rFonts w:ascii="Times New Roman" w:eastAsia="Times New Roman" w:hAnsi="Times New Roman" w:cs="Times New Roman"/>
          <w:sz w:val="24"/>
          <w:szCs w:val="24"/>
        </w:rPr>
        <w:t>aldkonna eest vastutav minister määrusega.</w:t>
      </w:r>
    </w:p>
    <w:p w14:paraId="76F3C3B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0A73186"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r w:rsidRPr="7D8B87C9">
        <w:rPr>
          <w:rFonts w:ascii="Times New Roman" w:eastAsia="Times New Roman" w:hAnsi="Times New Roman" w:cs="Times New Roman"/>
          <w:b/>
          <w:sz w:val="24"/>
          <w:szCs w:val="24"/>
        </w:rPr>
        <w:t xml:space="preserve">§ </w:t>
      </w:r>
      <w:r w:rsidRPr="3A91F63E">
        <w:rPr>
          <w:rFonts w:ascii="Times New Roman" w:eastAsia="Times New Roman" w:hAnsi="Times New Roman" w:cs="Times New Roman"/>
          <w:b/>
          <w:bCs/>
          <w:sz w:val="24"/>
          <w:szCs w:val="24"/>
        </w:rPr>
        <w:t>4</w:t>
      </w:r>
      <w:r>
        <w:rPr>
          <w:rFonts w:ascii="Times New Roman" w:eastAsia="Times New Roman" w:hAnsi="Times New Roman" w:cs="Times New Roman"/>
          <w:b/>
          <w:bCs/>
          <w:sz w:val="24"/>
          <w:szCs w:val="24"/>
        </w:rPr>
        <w:t>4</w:t>
      </w:r>
      <w:r w:rsidRPr="7D8B87C9">
        <w:rPr>
          <w:rFonts w:ascii="Times New Roman" w:eastAsia="Times New Roman" w:hAnsi="Times New Roman" w:cs="Times New Roman"/>
          <w:b/>
          <w:bCs/>
          <w:sz w:val="24"/>
          <w:szCs w:val="24"/>
        </w:rPr>
        <w:t>.</w:t>
      </w:r>
      <w:r w:rsidRPr="7D8B87C9">
        <w:rPr>
          <w:rFonts w:ascii="Times New Roman" w:eastAsia="Times New Roman" w:hAnsi="Times New Roman" w:cs="Times New Roman"/>
          <w:b/>
          <w:sz w:val="24"/>
          <w:szCs w:val="24"/>
        </w:rPr>
        <w:t xml:space="preserve"> Töötajate pädevus ja kvalifikatsiooninõuded</w:t>
      </w:r>
    </w:p>
    <w:p w14:paraId="29239B73" w14:textId="77777777" w:rsidR="00074CE5" w:rsidRPr="006C44BC" w:rsidRDefault="00074CE5" w:rsidP="00074CE5">
      <w:pPr>
        <w:spacing w:after="0" w:line="240" w:lineRule="auto"/>
        <w:contextualSpacing/>
        <w:jc w:val="both"/>
        <w:rPr>
          <w:rFonts w:ascii="Times New Roman" w:eastAsia="Times New Roman" w:hAnsi="Times New Roman" w:cs="Times New Roman"/>
          <w:b/>
          <w:sz w:val="24"/>
          <w:szCs w:val="24"/>
        </w:rPr>
      </w:pPr>
    </w:p>
    <w:p w14:paraId="560F6657" w14:textId="77777777" w:rsidR="00074CE5" w:rsidRPr="009974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Tuumakäitise käitajal</w:t>
      </w:r>
      <w:r w:rsidRPr="7D8B87C9">
        <w:rPr>
          <w:rFonts w:ascii="Times New Roman" w:eastAsia="Times New Roman" w:hAnsi="Times New Roman" w:cs="Times New Roman"/>
          <w:sz w:val="24"/>
          <w:szCs w:val="24"/>
        </w:rPr>
        <w:t xml:space="preserve"> peab olema </w:t>
      </w:r>
      <w:r w:rsidRPr="343BA6A5">
        <w:rPr>
          <w:rFonts w:ascii="Times New Roman" w:eastAsia="Times New Roman" w:hAnsi="Times New Roman" w:cs="Times New Roman"/>
          <w:sz w:val="24"/>
          <w:szCs w:val="24"/>
        </w:rPr>
        <w:t xml:space="preserve">tuumakäitise elukaare kõigis etappides </w:t>
      </w:r>
      <w:r w:rsidRPr="7D8B87C9">
        <w:rPr>
          <w:rFonts w:ascii="Times New Roman" w:eastAsia="Times New Roman" w:hAnsi="Times New Roman" w:cs="Times New Roman"/>
          <w:sz w:val="24"/>
          <w:szCs w:val="24"/>
        </w:rPr>
        <w:t>piisav arv pädevaid ja sobiva kvalifikatsiooniga töötajaid</w:t>
      </w:r>
      <w:r w:rsidRPr="343BA6A5">
        <w:rPr>
          <w:rFonts w:ascii="Times New Roman" w:eastAsia="Times New Roman" w:hAnsi="Times New Roman" w:cs="Times New Roman"/>
          <w:sz w:val="24"/>
          <w:szCs w:val="24"/>
        </w:rPr>
        <w:t>, kes tagavad tuumaohutuse ja -julgeoleku nõuete järjepideva täitmise.</w:t>
      </w:r>
    </w:p>
    <w:p w14:paraId="27D5FB99" w14:textId="77777777" w:rsidR="00074CE5" w:rsidRPr="006C44BC" w:rsidRDefault="00074CE5" w:rsidP="00074CE5">
      <w:pPr>
        <w:spacing w:after="0" w:line="240" w:lineRule="auto"/>
        <w:contextualSpacing/>
        <w:jc w:val="both"/>
        <w:rPr>
          <w:rFonts w:ascii="Times New Roman" w:eastAsia="Times New Roman" w:hAnsi="Times New Roman" w:cs="Times New Roman"/>
          <w:sz w:val="24"/>
          <w:szCs w:val="24"/>
        </w:rPr>
      </w:pPr>
    </w:p>
    <w:p w14:paraId="5721F29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Tuumakäitise käitaja analüüsib süsteemselt ja dokumenteeritult tuumakäitise ohutuks käitamiseks vajalikku töötajate arvu, pädevust ja nende jaotust ning hindab perioodiliselt, kas töötajate arv, pädevus ja sobivus ohutuse seisukohast oluliste ülesannete täitmiseks on piisavad.</w:t>
      </w:r>
    </w:p>
    <w:p w14:paraId="4C64C58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0F9AB3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D8B87C9">
        <w:rPr>
          <w:rFonts w:ascii="Times New Roman" w:eastAsia="Times New Roman" w:hAnsi="Times New Roman" w:cs="Times New Roman"/>
          <w:sz w:val="24"/>
          <w:szCs w:val="24"/>
        </w:rPr>
        <w:t>(</w:t>
      </w:r>
      <w:r>
        <w:rPr>
          <w:rFonts w:ascii="Times New Roman" w:eastAsia="Times New Roman" w:hAnsi="Times New Roman" w:cs="Times New Roman"/>
          <w:sz w:val="24"/>
          <w:szCs w:val="24"/>
        </w:rPr>
        <w:t>3</w:t>
      </w:r>
      <w:r w:rsidRPr="343BA6A5">
        <w:rPr>
          <w:rFonts w:ascii="Times New Roman" w:eastAsia="Times New Roman" w:hAnsi="Times New Roman" w:cs="Times New Roman"/>
          <w:sz w:val="24"/>
          <w:szCs w:val="24"/>
        </w:rPr>
        <w:t xml:space="preserve">) Tuumakäitise käitaja määrab tuumakäitise juhtimissüsteemis ohutuse tagamise </w:t>
      </w:r>
      <w:r w:rsidRPr="7D8B87C9">
        <w:rPr>
          <w:rFonts w:ascii="Times New Roman" w:eastAsia="Times New Roman" w:hAnsi="Times New Roman" w:cs="Times New Roman"/>
          <w:sz w:val="24"/>
          <w:szCs w:val="24"/>
        </w:rPr>
        <w:t>eest</w:t>
      </w:r>
      <w:r w:rsidRPr="343BA6A5">
        <w:rPr>
          <w:rFonts w:ascii="Times New Roman" w:eastAsia="Times New Roman" w:hAnsi="Times New Roman" w:cs="Times New Roman"/>
          <w:sz w:val="24"/>
          <w:szCs w:val="24"/>
        </w:rPr>
        <w:t xml:space="preserve"> vastutavad isikud, sealhulgas isikud, kes vastutavad käitise ohutuse, julgeoleku, juhtimise, protseduuride rakendamise, tuumaohutuse ja -julgeoleku kultuuri edendamise ning käitise ohutuse hindamise ja kontrolli korraldamise eest, ning kehtestab nende ülesanded, vastutusvaldkonnad ja asendamis</w:t>
      </w:r>
      <w:r>
        <w:rPr>
          <w:rFonts w:ascii="Times New Roman" w:eastAsia="Times New Roman" w:hAnsi="Times New Roman" w:cs="Times New Roman"/>
          <w:sz w:val="24"/>
          <w:szCs w:val="24"/>
        </w:rPr>
        <w:t xml:space="preserve">e </w:t>
      </w:r>
      <w:r w:rsidRPr="343BA6A5">
        <w:rPr>
          <w:rFonts w:ascii="Times New Roman" w:eastAsia="Times New Roman" w:hAnsi="Times New Roman" w:cs="Times New Roman"/>
          <w:sz w:val="24"/>
          <w:szCs w:val="24"/>
        </w:rPr>
        <w:t xml:space="preserve">reeglid. </w:t>
      </w:r>
      <w:r w:rsidRPr="00C15F50">
        <w:rPr>
          <w:rFonts w:ascii="Times New Roman" w:eastAsia="Times New Roman" w:hAnsi="Times New Roman" w:cs="Times New Roman"/>
          <w:sz w:val="24"/>
          <w:szCs w:val="24"/>
        </w:rPr>
        <w:t>Vastutaval ametikohal võib töötada üksnes isik, kelle tööleasumine on kooskõlastatud pädeva asutusega vastavalt käesoleva seaduse alusel kehtestatud nõuetele.</w:t>
      </w:r>
    </w:p>
    <w:p w14:paraId="152B715F" w14:textId="77777777" w:rsidR="00074CE5" w:rsidRPr="006C44BC" w:rsidRDefault="00074CE5" w:rsidP="00074CE5">
      <w:pPr>
        <w:spacing w:after="0" w:line="240" w:lineRule="auto"/>
        <w:contextualSpacing/>
        <w:jc w:val="both"/>
        <w:rPr>
          <w:rFonts w:ascii="Times New Roman" w:eastAsia="Times New Roman" w:hAnsi="Times New Roman" w:cs="Times New Roman"/>
          <w:sz w:val="24"/>
          <w:szCs w:val="24"/>
        </w:rPr>
      </w:pPr>
    </w:p>
    <w:p w14:paraId="3EA9090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r w:rsidRPr="343BA6A5">
        <w:rPr>
          <w:rFonts w:ascii="Times New Roman" w:eastAsia="Times New Roman" w:hAnsi="Times New Roman" w:cs="Times New Roman"/>
          <w:sz w:val="24"/>
          <w:szCs w:val="24"/>
        </w:rPr>
        <w:t xml:space="preserve">) Tuumakäitise käitaja tagab, et ohutuse seisukohalt olulisi ülesandeid võib täita üksnes isik, kelle pädevus ja kvalifikatsioon vastab tuumakäitise käitaja kehtestatud nõuetele ning on </w:t>
      </w:r>
      <w:commentRangeStart w:id="89"/>
      <w:r w:rsidRPr="343BA6A5">
        <w:rPr>
          <w:rFonts w:ascii="Times New Roman" w:eastAsia="Times New Roman" w:hAnsi="Times New Roman" w:cs="Times New Roman"/>
          <w:sz w:val="24"/>
          <w:szCs w:val="24"/>
        </w:rPr>
        <w:t>tõendatud, milline põhimõte laieneb ka töövõtjatele.</w:t>
      </w:r>
      <w:commentRangeEnd w:id="89"/>
      <w:r w:rsidR="00FF059A">
        <w:rPr>
          <w:rStyle w:val="Kommentaariviide"/>
        </w:rPr>
        <w:commentReference w:id="89"/>
      </w:r>
      <w:r w:rsidRPr="343BA6A5">
        <w:rPr>
          <w:rFonts w:ascii="Times New Roman" w:eastAsia="Times New Roman" w:hAnsi="Times New Roman" w:cs="Times New Roman"/>
          <w:sz w:val="24"/>
          <w:szCs w:val="24"/>
        </w:rPr>
        <w:t xml:space="preserve"> </w:t>
      </w:r>
    </w:p>
    <w:p w14:paraId="75CD12C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75590E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D8B87C9">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r w:rsidRPr="343BA6A5">
        <w:rPr>
          <w:rFonts w:ascii="Times New Roman" w:eastAsia="Times New Roman" w:hAnsi="Times New Roman" w:cs="Times New Roman"/>
          <w:sz w:val="24"/>
          <w:szCs w:val="24"/>
        </w:rPr>
        <w:t xml:space="preserve">) Tuumakäitise käitaja kehtestab töötajate juhendamise ja väljaõppekorralduse, mis põhineb oskus- ja tööjõuvajaduse analüüsil ja pikaajalisel prognoosil ning pädevuse arendamise ja hindamise korral. </w:t>
      </w:r>
    </w:p>
    <w:p w14:paraId="08A5455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761D66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Pr="343BA6A5">
        <w:rPr>
          <w:rFonts w:ascii="Times New Roman" w:eastAsia="Times New Roman" w:hAnsi="Times New Roman" w:cs="Times New Roman"/>
          <w:sz w:val="24"/>
          <w:szCs w:val="24"/>
        </w:rPr>
        <w:t xml:space="preserve">) Tuumakäitise käitaja peab </w:t>
      </w:r>
      <w:r>
        <w:rPr>
          <w:rFonts w:ascii="Times New Roman" w:eastAsia="Times New Roman" w:hAnsi="Times New Roman" w:cs="Times New Roman"/>
          <w:sz w:val="24"/>
          <w:szCs w:val="24"/>
        </w:rPr>
        <w:t>enne</w:t>
      </w:r>
      <w:r w:rsidRPr="343BA6A5">
        <w:rPr>
          <w:rFonts w:ascii="Times New Roman" w:eastAsia="Times New Roman" w:hAnsi="Times New Roman" w:cs="Times New Roman"/>
          <w:sz w:val="24"/>
          <w:szCs w:val="24"/>
        </w:rPr>
        <w:t xml:space="preserve"> personali arvu või struktuuri muut</w:t>
      </w:r>
      <w:r>
        <w:rPr>
          <w:rFonts w:ascii="Times New Roman" w:eastAsia="Times New Roman" w:hAnsi="Times New Roman" w:cs="Times New Roman"/>
          <w:sz w:val="24"/>
          <w:szCs w:val="24"/>
        </w:rPr>
        <w:t>mi</w:t>
      </w:r>
      <w:r w:rsidRPr="343BA6A5">
        <w:rPr>
          <w:rFonts w:ascii="Times New Roman" w:eastAsia="Times New Roman" w:hAnsi="Times New Roman" w:cs="Times New Roman"/>
          <w:sz w:val="24"/>
          <w:szCs w:val="24"/>
        </w:rPr>
        <w:t>s</w:t>
      </w:r>
      <w:r>
        <w:rPr>
          <w:rFonts w:ascii="Times New Roman" w:eastAsia="Times New Roman" w:hAnsi="Times New Roman" w:cs="Times New Roman"/>
          <w:sz w:val="24"/>
          <w:szCs w:val="24"/>
        </w:rPr>
        <w:t>t, kui see</w:t>
      </w:r>
      <w:r w:rsidRPr="343BA6A5">
        <w:rPr>
          <w:rFonts w:ascii="Times New Roman" w:eastAsia="Times New Roman" w:hAnsi="Times New Roman" w:cs="Times New Roman"/>
          <w:sz w:val="24"/>
          <w:szCs w:val="24"/>
        </w:rPr>
        <w:t xml:space="preserve"> või</w:t>
      </w:r>
      <w:r>
        <w:rPr>
          <w:rFonts w:ascii="Times New Roman" w:eastAsia="Times New Roman" w:hAnsi="Times New Roman" w:cs="Times New Roman"/>
          <w:sz w:val="24"/>
          <w:szCs w:val="24"/>
        </w:rPr>
        <w:t>b</w:t>
      </w:r>
      <w:r w:rsidRPr="343BA6A5">
        <w:rPr>
          <w:rFonts w:ascii="Times New Roman" w:eastAsia="Times New Roman" w:hAnsi="Times New Roman" w:cs="Times New Roman"/>
          <w:sz w:val="24"/>
          <w:szCs w:val="24"/>
        </w:rPr>
        <w:t xml:space="preserve"> oluliselt mõjutada tuumakäitise ohutust, põhjendama </w:t>
      </w:r>
      <w:r>
        <w:rPr>
          <w:rFonts w:ascii="Times New Roman" w:eastAsia="Times New Roman" w:hAnsi="Times New Roman" w:cs="Times New Roman"/>
          <w:sz w:val="24"/>
          <w:szCs w:val="24"/>
        </w:rPr>
        <w:t xml:space="preserve">muudatuse </w:t>
      </w:r>
      <w:r w:rsidRPr="343BA6A5">
        <w:rPr>
          <w:rFonts w:ascii="Times New Roman" w:eastAsia="Times New Roman" w:hAnsi="Times New Roman" w:cs="Times New Roman"/>
          <w:sz w:val="24"/>
          <w:szCs w:val="24"/>
        </w:rPr>
        <w:t xml:space="preserve">vajadust, ning pärast muudatuse rakendamist hindama ja dokumenteerima </w:t>
      </w:r>
      <w:r>
        <w:rPr>
          <w:rFonts w:ascii="Times New Roman" w:eastAsia="Times New Roman" w:hAnsi="Times New Roman" w:cs="Times New Roman"/>
          <w:sz w:val="24"/>
          <w:szCs w:val="24"/>
        </w:rPr>
        <w:t>selle</w:t>
      </w:r>
      <w:r w:rsidRPr="343BA6A5">
        <w:rPr>
          <w:rFonts w:ascii="Times New Roman" w:eastAsia="Times New Roman" w:hAnsi="Times New Roman" w:cs="Times New Roman"/>
          <w:sz w:val="24"/>
          <w:szCs w:val="24"/>
        </w:rPr>
        <w:t xml:space="preserve"> mõju ohutusele.</w:t>
      </w:r>
    </w:p>
    <w:p w14:paraId="0F6ADEF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11F7C63B" w14:textId="33FA6062" w:rsidR="00074CE5" w:rsidRPr="00FB4B3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Pr>
          <w:rFonts w:ascii="Times New Roman" w:eastAsia="Times New Roman" w:hAnsi="Times New Roman" w:cs="Times New Roman"/>
          <w:sz w:val="24"/>
          <w:szCs w:val="24"/>
        </w:rPr>
        <w:t>7</w:t>
      </w:r>
      <w:r w:rsidRPr="343BA6A5">
        <w:rPr>
          <w:rFonts w:ascii="Times New Roman" w:eastAsia="Times New Roman" w:hAnsi="Times New Roman" w:cs="Times New Roman"/>
          <w:sz w:val="24"/>
          <w:szCs w:val="24"/>
        </w:rPr>
        <w:t>) Tuumakäitise käitaja peab tagama, et tuumakäitise töötajatel on juurdepääs vajalikele väljaõppe-, täiend</w:t>
      </w:r>
      <w:r>
        <w:rPr>
          <w:rFonts w:ascii="Times New Roman" w:eastAsia="Times New Roman" w:hAnsi="Times New Roman" w:cs="Times New Roman"/>
          <w:sz w:val="24"/>
          <w:szCs w:val="24"/>
        </w:rPr>
        <w:t>us</w:t>
      </w:r>
      <w:r w:rsidRPr="343BA6A5">
        <w:rPr>
          <w:rFonts w:ascii="Times New Roman" w:eastAsia="Times New Roman" w:hAnsi="Times New Roman" w:cs="Times New Roman"/>
          <w:sz w:val="24"/>
          <w:szCs w:val="24"/>
        </w:rPr>
        <w:t xml:space="preserve">õppe- ja pädevuse säilitamise koolitustele ning </w:t>
      </w:r>
      <w:r>
        <w:rPr>
          <w:rFonts w:ascii="Times New Roman" w:eastAsia="Times New Roman" w:hAnsi="Times New Roman" w:cs="Times New Roman"/>
          <w:sz w:val="24"/>
          <w:szCs w:val="24"/>
        </w:rPr>
        <w:t>et</w:t>
      </w:r>
      <w:r w:rsidRPr="343BA6A5">
        <w:rPr>
          <w:rFonts w:ascii="Times New Roman" w:eastAsia="Times New Roman" w:hAnsi="Times New Roman" w:cs="Times New Roman"/>
          <w:sz w:val="24"/>
          <w:szCs w:val="24"/>
        </w:rPr>
        <w:t xml:space="preserve"> pädevust ja kvalifikatsiooni hinnatakse regulaarselt vastavalt kehtestatud nõuetele.</w:t>
      </w:r>
    </w:p>
    <w:p w14:paraId="697C7084" w14:textId="77777777" w:rsidR="00074CE5" w:rsidRPr="00FB4B30" w:rsidRDefault="00074CE5" w:rsidP="00074CE5">
      <w:pPr>
        <w:spacing w:after="0" w:line="240" w:lineRule="auto"/>
        <w:contextualSpacing/>
        <w:jc w:val="both"/>
        <w:rPr>
          <w:rFonts w:ascii="Times New Roman" w:eastAsia="Times New Roman" w:hAnsi="Times New Roman" w:cs="Times New Roman"/>
          <w:sz w:val="24"/>
          <w:szCs w:val="24"/>
        </w:rPr>
      </w:pPr>
    </w:p>
    <w:p w14:paraId="65F562CD" w14:textId="77777777" w:rsidR="00074CE5" w:rsidRPr="00FB4B3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Pr="343BA6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w:t>
      </w:r>
      <w:r w:rsidRPr="7D8B87C9">
        <w:rPr>
          <w:rFonts w:ascii="Times New Roman" w:eastAsia="Times New Roman" w:hAnsi="Times New Roman" w:cs="Times New Roman"/>
          <w:sz w:val="24"/>
          <w:szCs w:val="24"/>
        </w:rPr>
        <w:t>astutavate</w:t>
      </w:r>
      <w:r w:rsidRPr="343BA6A5">
        <w:rPr>
          <w:rFonts w:ascii="Times New Roman" w:eastAsia="Times New Roman" w:hAnsi="Times New Roman" w:cs="Times New Roman"/>
          <w:sz w:val="24"/>
          <w:szCs w:val="24"/>
        </w:rPr>
        <w:t xml:space="preserve"> ja ohutuse seisukohast oluliste ametikohtade </w:t>
      </w:r>
      <w:r w:rsidRPr="7D8B87C9">
        <w:rPr>
          <w:rFonts w:ascii="Times New Roman" w:eastAsia="Times New Roman" w:hAnsi="Times New Roman" w:cs="Times New Roman"/>
          <w:sz w:val="24"/>
          <w:szCs w:val="24"/>
        </w:rPr>
        <w:t>loetelu</w:t>
      </w:r>
      <w:r w:rsidRPr="343BA6A5">
        <w:rPr>
          <w:rFonts w:ascii="Times New Roman" w:eastAsia="Times New Roman" w:hAnsi="Times New Roman" w:cs="Times New Roman"/>
          <w:sz w:val="24"/>
          <w:szCs w:val="24"/>
        </w:rPr>
        <w:t xml:space="preserve"> ning nende</w:t>
      </w:r>
      <w:r>
        <w:rPr>
          <w:rFonts w:ascii="Times New Roman" w:eastAsia="Times New Roman" w:hAnsi="Times New Roman" w:cs="Times New Roman"/>
          <w:sz w:val="24"/>
          <w:szCs w:val="24"/>
        </w:rPr>
        <w:t>le</w:t>
      </w:r>
      <w:r w:rsidRPr="343BA6A5">
        <w:rPr>
          <w:rFonts w:ascii="Times New Roman" w:eastAsia="Times New Roman" w:hAnsi="Times New Roman" w:cs="Times New Roman"/>
          <w:sz w:val="24"/>
          <w:szCs w:val="24"/>
        </w:rPr>
        <w:t xml:space="preserve"> ametikohtadele esitatavad kvalifikatsiooni- ja </w:t>
      </w:r>
      <w:r w:rsidRPr="7D8B87C9">
        <w:rPr>
          <w:rFonts w:ascii="Times New Roman" w:eastAsia="Times New Roman" w:hAnsi="Times New Roman" w:cs="Times New Roman"/>
          <w:sz w:val="24"/>
          <w:szCs w:val="24"/>
        </w:rPr>
        <w:t>pädevusnõuded</w:t>
      </w:r>
      <w:r w:rsidRPr="343BA6A5" w:rsidDel="008767C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ning</w:t>
      </w:r>
      <w:r w:rsidRPr="343BA6A5">
        <w:rPr>
          <w:rFonts w:ascii="Times New Roman" w:eastAsia="Times New Roman" w:hAnsi="Times New Roman" w:cs="Times New Roman"/>
          <w:sz w:val="24"/>
          <w:szCs w:val="24"/>
        </w:rPr>
        <w:t xml:space="preserve"> nende </w:t>
      </w:r>
      <w:r w:rsidRPr="7D8B87C9">
        <w:rPr>
          <w:rFonts w:ascii="Times New Roman" w:eastAsia="Times New Roman" w:hAnsi="Times New Roman" w:cs="Times New Roman"/>
          <w:sz w:val="24"/>
          <w:szCs w:val="24"/>
        </w:rPr>
        <w:t>tõendamis</w:t>
      </w:r>
      <w:r>
        <w:rPr>
          <w:rFonts w:ascii="Times New Roman" w:eastAsia="Times New Roman" w:hAnsi="Times New Roman" w:cs="Times New Roman"/>
          <w:sz w:val="24"/>
          <w:szCs w:val="24"/>
        </w:rPr>
        <w:t xml:space="preserve">e </w:t>
      </w:r>
      <w:r w:rsidRPr="7D8B87C9">
        <w:rPr>
          <w:rFonts w:ascii="Times New Roman" w:eastAsia="Times New Roman" w:hAnsi="Times New Roman" w:cs="Times New Roman"/>
          <w:sz w:val="24"/>
          <w:szCs w:val="24"/>
        </w:rPr>
        <w:t>korra</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samuti</w:t>
      </w:r>
      <w:r w:rsidRPr="343BA6A5">
        <w:rPr>
          <w:rFonts w:ascii="Times New Roman" w:eastAsia="Times New Roman" w:hAnsi="Times New Roman" w:cs="Times New Roman"/>
          <w:sz w:val="24"/>
          <w:szCs w:val="24"/>
        </w:rPr>
        <w:t xml:space="preserve"> töötajate väljaõppe, täiend</w:t>
      </w:r>
      <w:r>
        <w:rPr>
          <w:rFonts w:ascii="Times New Roman" w:eastAsia="Times New Roman" w:hAnsi="Times New Roman" w:cs="Times New Roman"/>
          <w:sz w:val="24"/>
          <w:szCs w:val="24"/>
        </w:rPr>
        <w:t>us</w:t>
      </w:r>
      <w:r w:rsidRPr="343BA6A5">
        <w:rPr>
          <w:rFonts w:ascii="Times New Roman" w:eastAsia="Times New Roman" w:hAnsi="Times New Roman" w:cs="Times New Roman"/>
          <w:sz w:val="24"/>
          <w:szCs w:val="24"/>
        </w:rPr>
        <w:t>õppe</w:t>
      </w:r>
      <w:r>
        <w:rPr>
          <w:rFonts w:ascii="Times New Roman" w:eastAsia="Times New Roman" w:hAnsi="Times New Roman" w:cs="Times New Roman"/>
          <w:sz w:val="24"/>
          <w:szCs w:val="24"/>
        </w:rPr>
        <w:t xml:space="preserve"> ja</w:t>
      </w:r>
      <w:r w:rsidRPr="343BA6A5">
        <w:rPr>
          <w:rFonts w:ascii="Times New Roman" w:eastAsia="Times New Roman" w:hAnsi="Times New Roman" w:cs="Times New Roman"/>
          <w:sz w:val="24"/>
          <w:szCs w:val="24"/>
        </w:rPr>
        <w:t xml:space="preserve"> pädevuse hindamise nõuded</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kehtestab </w:t>
      </w:r>
      <w:r>
        <w:rPr>
          <w:rFonts w:ascii="Times New Roman" w:eastAsia="Times New Roman" w:hAnsi="Times New Roman" w:cs="Times New Roman"/>
          <w:sz w:val="24"/>
          <w:szCs w:val="24"/>
        </w:rPr>
        <w:t>v</w:t>
      </w:r>
      <w:r w:rsidRPr="343BA6A5">
        <w:rPr>
          <w:rFonts w:ascii="Times New Roman" w:eastAsia="Times New Roman" w:hAnsi="Times New Roman" w:cs="Times New Roman"/>
          <w:sz w:val="24"/>
          <w:szCs w:val="24"/>
        </w:rPr>
        <w:t>aldkonna eest vastutav minister</w:t>
      </w:r>
      <w:r>
        <w:rPr>
          <w:rFonts w:ascii="Times New Roman" w:eastAsia="Times New Roman" w:hAnsi="Times New Roman" w:cs="Times New Roman"/>
          <w:sz w:val="24"/>
          <w:szCs w:val="24"/>
        </w:rPr>
        <w:t xml:space="preserve"> määrusega</w:t>
      </w:r>
      <w:r w:rsidRPr="343BA6A5">
        <w:rPr>
          <w:rFonts w:ascii="Times New Roman" w:eastAsia="Times New Roman" w:hAnsi="Times New Roman" w:cs="Times New Roman"/>
          <w:sz w:val="24"/>
          <w:szCs w:val="24"/>
        </w:rPr>
        <w:t>.</w:t>
      </w:r>
    </w:p>
    <w:p w14:paraId="11DC2D1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6B9897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6DA8A98" w14:textId="77777777" w:rsidR="00074CE5" w:rsidRPr="003D49E8" w:rsidRDefault="00074CE5" w:rsidP="00074CE5">
      <w:pPr>
        <w:spacing w:after="0" w:line="240" w:lineRule="auto"/>
        <w:contextualSpacing/>
        <w:jc w:val="center"/>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3. jagu</w:t>
      </w:r>
    </w:p>
    <w:p w14:paraId="1903BB31" w14:textId="77777777" w:rsidR="00074CE5" w:rsidRPr="003D49E8" w:rsidRDefault="00074CE5" w:rsidP="00074CE5">
      <w:pPr>
        <w:spacing w:after="0" w:line="240" w:lineRule="auto"/>
        <w:contextualSpacing/>
        <w:jc w:val="center"/>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xml:space="preserve">Tuumakäitise </w:t>
      </w:r>
      <w:proofErr w:type="spellStart"/>
      <w:r w:rsidRPr="343BA6A5">
        <w:rPr>
          <w:rFonts w:ascii="Times New Roman" w:eastAsia="Times New Roman" w:hAnsi="Times New Roman" w:cs="Times New Roman"/>
          <w:b/>
          <w:sz w:val="24"/>
          <w:szCs w:val="24"/>
        </w:rPr>
        <w:t>dekomissioneerimine</w:t>
      </w:r>
      <w:proofErr w:type="spellEnd"/>
    </w:p>
    <w:p w14:paraId="3F3115B3" w14:textId="77777777" w:rsidR="00074CE5" w:rsidRPr="003D49E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w:t>
      </w:r>
    </w:p>
    <w:p w14:paraId="591A5821"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62B3DD9A" w14:textId="77777777" w:rsidR="00074CE5" w:rsidRPr="007822BC" w:rsidRDefault="00074CE5" w:rsidP="00074CE5">
      <w:pPr>
        <w:spacing w:after="0" w:line="240" w:lineRule="auto"/>
        <w:contextualSpacing/>
        <w:jc w:val="both"/>
        <w:rPr>
          <w:rFonts w:ascii="Times New Roman" w:eastAsia="Times New Roman" w:hAnsi="Times New Roman" w:cs="Times New Roman"/>
          <w:sz w:val="24"/>
          <w:szCs w:val="24"/>
        </w:rPr>
      </w:pPr>
      <w:r w:rsidRPr="3A91F63E">
        <w:rPr>
          <w:rFonts w:ascii="Times New Roman" w:eastAsia="Times New Roman" w:hAnsi="Times New Roman" w:cs="Times New Roman"/>
          <w:b/>
          <w:sz w:val="24"/>
          <w:szCs w:val="24"/>
        </w:rPr>
        <w:t xml:space="preserve">§ </w:t>
      </w:r>
      <w:r w:rsidRPr="3A91F63E">
        <w:rPr>
          <w:rFonts w:ascii="Times New Roman" w:eastAsia="Times New Roman" w:hAnsi="Times New Roman" w:cs="Times New Roman"/>
          <w:b/>
          <w:bCs/>
          <w:sz w:val="24"/>
          <w:szCs w:val="24"/>
        </w:rPr>
        <w:t>4</w:t>
      </w:r>
      <w:r>
        <w:rPr>
          <w:rFonts w:ascii="Times New Roman" w:eastAsia="Times New Roman" w:hAnsi="Times New Roman" w:cs="Times New Roman"/>
          <w:b/>
          <w:bCs/>
          <w:sz w:val="24"/>
          <w:szCs w:val="24"/>
        </w:rPr>
        <w:t>5</w:t>
      </w:r>
      <w:r w:rsidRPr="3A91F63E">
        <w:rPr>
          <w:rFonts w:ascii="Times New Roman" w:eastAsia="Times New Roman" w:hAnsi="Times New Roman" w:cs="Times New Roman"/>
          <w:b/>
          <w:sz w:val="24"/>
          <w:szCs w:val="24"/>
        </w:rPr>
        <w:t xml:space="preserve">. Üldnõuded tuumakäitise </w:t>
      </w:r>
      <w:proofErr w:type="spellStart"/>
      <w:r w:rsidRPr="3A91F63E">
        <w:rPr>
          <w:rFonts w:ascii="Times New Roman" w:eastAsia="Times New Roman" w:hAnsi="Times New Roman" w:cs="Times New Roman"/>
          <w:b/>
          <w:sz w:val="24"/>
          <w:szCs w:val="24"/>
        </w:rPr>
        <w:t>dekomissioneerimisel</w:t>
      </w:r>
      <w:proofErr w:type="spellEnd"/>
      <w:r w:rsidRPr="3A91F63E">
        <w:rPr>
          <w:rFonts w:ascii="Times New Roman" w:eastAsia="Times New Roman" w:hAnsi="Times New Roman" w:cs="Times New Roman"/>
          <w:b/>
          <w:sz w:val="24"/>
          <w:szCs w:val="24"/>
        </w:rPr>
        <w:t xml:space="preserve"> ja selle järel</w:t>
      </w:r>
    </w:p>
    <w:p w14:paraId="2949413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7A571CB6" w14:textId="77777777" w:rsidR="00074CE5" w:rsidRPr="007822BC"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Tuumakäitise </w:t>
      </w:r>
      <w:r>
        <w:rPr>
          <w:rFonts w:ascii="Times New Roman" w:eastAsia="Times New Roman" w:hAnsi="Times New Roman" w:cs="Times New Roman"/>
          <w:sz w:val="24"/>
          <w:szCs w:val="24"/>
        </w:rPr>
        <w:t>korralise käitamise</w:t>
      </w:r>
      <w:r w:rsidRPr="343BA6A5">
        <w:rPr>
          <w:rFonts w:ascii="Times New Roman" w:eastAsia="Times New Roman" w:hAnsi="Times New Roman" w:cs="Times New Roman"/>
          <w:sz w:val="24"/>
          <w:szCs w:val="24"/>
        </w:rPr>
        <w:t xml:space="preserve"> lõpetamisel tuleb tuumakäitis tuumamaterjalist tühjendada, tuumaseadmed demonteerida ja ehitised lammutada ning tuumajäätmed ladustada või ümber töödelda nii, et käitise hoonetes ja kinnistu pinnases olevate</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radionukliidide</w:t>
      </w:r>
      <w:proofErr w:type="spellEnd"/>
      <w:r>
        <w:rPr>
          <w:rFonts w:ascii="Times New Roman" w:eastAsia="Times New Roman" w:hAnsi="Times New Roman" w:cs="Times New Roman"/>
          <w:sz w:val="24"/>
          <w:szCs w:val="24"/>
        </w:rPr>
        <w:t xml:space="preserve"> sisaldus</w:t>
      </w:r>
      <w:r w:rsidRPr="343BA6A5">
        <w:rPr>
          <w:rFonts w:ascii="Times New Roman" w:eastAsia="Times New Roman" w:hAnsi="Times New Roman" w:cs="Times New Roman"/>
          <w:sz w:val="24"/>
          <w:szCs w:val="24"/>
        </w:rPr>
        <w:t xml:space="preserve"> ei ületa kiirgusseaduse § 62 lõike 3 alusel valdkonna eest vastutava ministri määrusega sätestatud nõudeid.</w:t>
      </w:r>
    </w:p>
    <w:p w14:paraId="7AF5747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582E1B6" w14:textId="555DE08B"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Pädeval asutusel on õigus kehtestada </w:t>
      </w:r>
      <w:proofErr w:type="spellStart"/>
      <w:r w:rsidRPr="343BA6A5">
        <w:rPr>
          <w:rFonts w:ascii="Times New Roman" w:eastAsia="Times New Roman" w:hAnsi="Times New Roman" w:cs="Times New Roman"/>
          <w:sz w:val="24"/>
          <w:szCs w:val="24"/>
        </w:rPr>
        <w:t>dekomissioneerimisjärgse</w:t>
      </w:r>
      <w:proofErr w:type="spellEnd"/>
      <w:r w:rsidRPr="343BA6A5">
        <w:rPr>
          <w:rFonts w:ascii="Times New Roman" w:eastAsia="Times New Roman" w:hAnsi="Times New Roman" w:cs="Times New Roman"/>
          <w:sz w:val="24"/>
          <w:szCs w:val="24"/>
        </w:rPr>
        <w:t xml:space="preserve"> seire nõuded </w:t>
      </w:r>
      <w:ins w:id="90" w:author="Inge Mehide - JUSTDIGI" w:date="2026-01-06T15:12:00Z" w16du:dateUtc="2026-01-06T13:12:00Z">
        <w:r w:rsidR="00956A07">
          <w:rPr>
            <w:rFonts w:ascii="Times New Roman" w:eastAsia="Times New Roman" w:hAnsi="Times New Roman" w:cs="Times New Roman"/>
            <w:sz w:val="24"/>
            <w:szCs w:val="24"/>
          </w:rPr>
          <w:t xml:space="preserve">nendes </w:t>
        </w:r>
      </w:ins>
      <w:r w:rsidRPr="343BA6A5">
        <w:rPr>
          <w:rFonts w:ascii="Times New Roman" w:eastAsia="Times New Roman" w:hAnsi="Times New Roman" w:cs="Times New Roman"/>
          <w:sz w:val="24"/>
          <w:szCs w:val="24"/>
        </w:rPr>
        <w:t>tuumakäitise territooriumi asukohtades, mille suhtes kehtivad kiirgusohutuse nõuded.</w:t>
      </w:r>
    </w:p>
    <w:p w14:paraId="7919D828" w14:textId="77777777" w:rsidR="00074CE5" w:rsidRPr="007822BC" w:rsidRDefault="00074CE5" w:rsidP="00074CE5">
      <w:pPr>
        <w:spacing w:after="0" w:line="240" w:lineRule="auto"/>
        <w:contextualSpacing/>
        <w:jc w:val="both"/>
        <w:rPr>
          <w:rFonts w:ascii="Times New Roman" w:eastAsia="Times New Roman" w:hAnsi="Times New Roman" w:cs="Times New Roman"/>
          <w:sz w:val="24"/>
          <w:szCs w:val="24"/>
        </w:rPr>
      </w:pPr>
    </w:p>
    <w:p w14:paraId="6F867CF3" w14:textId="77777777" w:rsidR="00074CE5" w:rsidRPr="007822BC"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Pärast </w:t>
      </w:r>
      <w:proofErr w:type="spellStart"/>
      <w:r w:rsidRPr="343BA6A5">
        <w:rPr>
          <w:rFonts w:ascii="Times New Roman" w:eastAsia="Times New Roman" w:hAnsi="Times New Roman" w:cs="Times New Roman"/>
          <w:sz w:val="24"/>
          <w:szCs w:val="24"/>
        </w:rPr>
        <w:t>dekomissioneerimistegevuste</w:t>
      </w:r>
      <w:proofErr w:type="spellEnd"/>
      <w:r w:rsidRPr="343BA6A5">
        <w:rPr>
          <w:rFonts w:ascii="Times New Roman" w:eastAsia="Times New Roman" w:hAnsi="Times New Roman" w:cs="Times New Roman"/>
          <w:sz w:val="24"/>
          <w:szCs w:val="24"/>
        </w:rPr>
        <w:t xml:space="preserve"> lõpetamist tuleb </w:t>
      </w:r>
      <w:proofErr w:type="spellStart"/>
      <w:r w:rsidRPr="343BA6A5">
        <w:rPr>
          <w:rFonts w:ascii="Times New Roman" w:eastAsia="Times New Roman" w:hAnsi="Times New Roman" w:cs="Times New Roman"/>
          <w:sz w:val="24"/>
          <w:szCs w:val="24"/>
        </w:rPr>
        <w:t>dekomissioneerimisega</w:t>
      </w:r>
      <w:proofErr w:type="spellEnd"/>
      <w:r w:rsidRPr="343BA6A5">
        <w:rPr>
          <w:rFonts w:ascii="Times New Roman" w:eastAsia="Times New Roman" w:hAnsi="Times New Roman" w:cs="Times New Roman"/>
          <w:sz w:val="24"/>
          <w:szCs w:val="24"/>
        </w:rPr>
        <w:t xml:space="preserve"> seotud dokumendid ja andmed, sealhulgas andmed tuumakäitise, radioaktiivsete jäätmete ja materjalide käitlemise, vabastamise ja lõppladustamise kohta ning muud tõendusmaterjalid anda säilitamiseks üle pädevale asutusele</w:t>
      </w:r>
      <w:r>
        <w:rPr>
          <w:rFonts w:ascii="Times New Roman" w:eastAsia="Times New Roman" w:hAnsi="Times New Roman" w:cs="Times New Roman"/>
          <w:sz w:val="24"/>
          <w:szCs w:val="24"/>
        </w:rPr>
        <w:t>.</w:t>
      </w:r>
    </w:p>
    <w:p w14:paraId="1574716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F2EA73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N</w:t>
      </w:r>
      <w:r w:rsidRPr="343BA6A5">
        <w:rPr>
          <w:rFonts w:ascii="Times New Roman" w:eastAsia="Times New Roman" w:hAnsi="Times New Roman" w:cs="Times New Roman"/>
          <w:sz w:val="24"/>
          <w:szCs w:val="24"/>
        </w:rPr>
        <w:t xml:space="preserve">õuded tuumakäitise </w:t>
      </w:r>
      <w:proofErr w:type="spellStart"/>
      <w:r w:rsidRPr="343BA6A5">
        <w:rPr>
          <w:rFonts w:ascii="Times New Roman" w:eastAsia="Times New Roman" w:hAnsi="Times New Roman" w:cs="Times New Roman"/>
          <w:sz w:val="24"/>
          <w:szCs w:val="24"/>
        </w:rPr>
        <w:t>dekomissioneerimise</w:t>
      </w:r>
      <w:proofErr w:type="spellEnd"/>
      <w:r w:rsidRPr="343BA6A5">
        <w:rPr>
          <w:rFonts w:ascii="Times New Roman" w:eastAsia="Times New Roman" w:hAnsi="Times New Roman" w:cs="Times New Roman"/>
          <w:sz w:val="24"/>
          <w:szCs w:val="24"/>
        </w:rPr>
        <w:t xml:space="preserve"> dokumenteerimisele, dokumentatsiooni säilitamisele ja andmete pädevale asutusele esitamise korra</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kehtestab </w:t>
      </w:r>
      <w:r>
        <w:rPr>
          <w:rFonts w:ascii="Times New Roman" w:eastAsia="Times New Roman" w:hAnsi="Times New Roman" w:cs="Times New Roman"/>
          <w:sz w:val="24"/>
          <w:szCs w:val="24"/>
        </w:rPr>
        <w:t>v</w:t>
      </w:r>
      <w:r w:rsidRPr="343BA6A5">
        <w:rPr>
          <w:rFonts w:ascii="Times New Roman" w:eastAsia="Times New Roman" w:hAnsi="Times New Roman" w:cs="Times New Roman"/>
          <w:sz w:val="24"/>
          <w:szCs w:val="24"/>
        </w:rPr>
        <w:t>aldkonna eest vastutav minister</w:t>
      </w:r>
      <w:r>
        <w:rPr>
          <w:rFonts w:ascii="Times New Roman" w:eastAsia="Times New Roman" w:hAnsi="Times New Roman" w:cs="Times New Roman"/>
          <w:sz w:val="24"/>
          <w:szCs w:val="24"/>
        </w:rPr>
        <w:t xml:space="preserve"> määrusega</w:t>
      </w:r>
      <w:r w:rsidRPr="343BA6A5">
        <w:rPr>
          <w:rFonts w:ascii="Times New Roman" w:eastAsia="Times New Roman" w:hAnsi="Times New Roman" w:cs="Times New Roman"/>
          <w:sz w:val="24"/>
          <w:szCs w:val="24"/>
        </w:rPr>
        <w:t>.</w:t>
      </w:r>
    </w:p>
    <w:p w14:paraId="2BD221C1" w14:textId="77777777" w:rsidR="00074CE5" w:rsidRPr="007822BC" w:rsidRDefault="00074CE5" w:rsidP="00074CE5">
      <w:pPr>
        <w:spacing w:after="0" w:line="240" w:lineRule="auto"/>
        <w:contextualSpacing/>
        <w:jc w:val="both"/>
        <w:rPr>
          <w:rFonts w:ascii="Times New Roman" w:eastAsia="Times New Roman" w:hAnsi="Times New Roman" w:cs="Times New Roman"/>
          <w:sz w:val="24"/>
          <w:szCs w:val="24"/>
        </w:rPr>
      </w:pPr>
    </w:p>
    <w:p w14:paraId="3765C01B" w14:textId="77777777" w:rsidR="00074CE5" w:rsidRPr="007822BC" w:rsidRDefault="00074CE5" w:rsidP="00074CE5">
      <w:pPr>
        <w:spacing w:after="0" w:line="240" w:lineRule="auto"/>
        <w:contextualSpacing/>
        <w:jc w:val="both"/>
        <w:rPr>
          <w:rFonts w:ascii="Times New Roman" w:eastAsia="Times New Roman" w:hAnsi="Times New Roman" w:cs="Times New Roman"/>
          <w:sz w:val="24"/>
          <w:szCs w:val="24"/>
        </w:rPr>
      </w:pPr>
      <w:r w:rsidRPr="3A91F63E">
        <w:rPr>
          <w:rFonts w:ascii="Times New Roman" w:eastAsia="Times New Roman" w:hAnsi="Times New Roman" w:cs="Times New Roman"/>
          <w:b/>
          <w:sz w:val="24"/>
          <w:szCs w:val="24"/>
        </w:rPr>
        <w:t xml:space="preserve">§ </w:t>
      </w:r>
      <w:r w:rsidRPr="3A91F63E">
        <w:rPr>
          <w:rFonts w:ascii="Times New Roman" w:eastAsia="Times New Roman" w:hAnsi="Times New Roman" w:cs="Times New Roman"/>
          <w:b/>
          <w:bCs/>
          <w:sz w:val="24"/>
          <w:szCs w:val="24"/>
        </w:rPr>
        <w:t>4</w:t>
      </w:r>
      <w:r>
        <w:rPr>
          <w:rFonts w:ascii="Times New Roman" w:eastAsia="Times New Roman" w:hAnsi="Times New Roman" w:cs="Times New Roman"/>
          <w:b/>
          <w:bCs/>
          <w:sz w:val="24"/>
          <w:szCs w:val="24"/>
        </w:rPr>
        <w:t>6</w:t>
      </w:r>
      <w:r w:rsidRPr="3A91F63E">
        <w:rPr>
          <w:rFonts w:ascii="Times New Roman" w:eastAsia="Times New Roman" w:hAnsi="Times New Roman" w:cs="Times New Roman"/>
          <w:b/>
          <w:sz w:val="24"/>
          <w:szCs w:val="24"/>
        </w:rPr>
        <w:t>. L</w:t>
      </w:r>
      <w:r w:rsidRPr="3A91F63E">
        <w:rPr>
          <w:rFonts w:ascii="Times New Roman" w:eastAsia="Times New Roman" w:hAnsi="Times New Roman" w:cs="Times New Roman" w:hint="eastAsia"/>
          <w:b/>
          <w:sz w:val="24"/>
          <w:szCs w:val="24"/>
        </w:rPr>
        <w:t>õ</w:t>
      </w:r>
      <w:r w:rsidRPr="3A91F63E">
        <w:rPr>
          <w:rFonts w:ascii="Times New Roman" w:eastAsia="Times New Roman" w:hAnsi="Times New Roman" w:cs="Times New Roman"/>
          <w:b/>
          <w:sz w:val="24"/>
          <w:szCs w:val="24"/>
        </w:rPr>
        <w:t xml:space="preserve">plik </w:t>
      </w:r>
      <w:proofErr w:type="spellStart"/>
      <w:r w:rsidRPr="3A91F63E">
        <w:rPr>
          <w:rFonts w:ascii="Times New Roman" w:eastAsia="Times New Roman" w:hAnsi="Times New Roman" w:cs="Times New Roman"/>
          <w:b/>
          <w:sz w:val="24"/>
          <w:szCs w:val="24"/>
        </w:rPr>
        <w:t>dekomissioneerimiskava</w:t>
      </w:r>
      <w:proofErr w:type="spellEnd"/>
    </w:p>
    <w:p w14:paraId="5587A13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F410A9B" w14:textId="77777777" w:rsidR="00074CE5" w:rsidRPr="007822BC"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Lõplik </w:t>
      </w:r>
      <w:proofErr w:type="spellStart"/>
      <w:r w:rsidRPr="343BA6A5">
        <w:rPr>
          <w:rFonts w:ascii="Times New Roman" w:eastAsia="Times New Roman" w:hAnsi="Times New Roman" w:cs="Times New Roman"/>
          <w:sz w:val="24"/>
          <w:szCs w:val="24"/>
        </w:rPr>
        <w:t>dekomissioneerimiskava</w:t>
      </w:r>
      <w:proofErr w:type="spellEnd"/>
      <w:r w:rsidRPr="343BA6A5">
        <w:rPr>
          <w:rFonts w:ascii="Times New Roman" w:eastAsia="Times New Roman" w:hAnsi="Times New Roman" w:cs="Times New Roman"/>
          <w:sz w:val="24"/>
          <w:szCs w:val="24"/>
        </w:rPr>
        <w:t xml:space="preserve"> peab sisaldama valitud </w:t>
      </w:r>
      <w:proofErr w:type="spellStart"/>
      <w:r w:rsidRPr="343BA6A5">
        <w:rPr>
          <w:rFonts w:ascii="Times New Roman" w:eastAsia="Times New Roman" w:hAnsi="Times New Roman" w:cs="Times New Roman"/>
          <w:sz w:val="24"/>
          <w:szCs w:val="24"/>
        </w:rPr>
        <w:t>dekomissioneerimisstrateegiat</w:t>
      </w:r>
      <w:proofErr w:type="spellEnd"/>
      <w:r w:rsidRPr="343BA6A5">
        <w:rPr>
          <w:rFonts w:ascii="Times New Roman" w:eastAsia="Times New Roman" w:hAnsi="Times New Roman" w:cs="Times New Roman"/>
          <w:sz w:val="24"/>
          <w:szCs w:val="24"/>
        </w:rPr>
        <w:t>, tegevuste ajakava ja järjestust, jäätmekäitlus- ja rahastamisstrateegiat ning tuumakäitise asukoha kavandatud lõppseisundi saavutamise ja tõendamise viisi.</w:t>
      </w:r>
    </w:p>
    <w:p w14:paraId="0D40C2A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878ABE2" w14:textId="77777777" w:rsidR="00074CE5" w:rsidRPr="007822BC"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Lõplikus </w:t>
      </w:r>
      <w:proofErr w:type="spellStart"/>
      <w:r w:rsidRPr="343BA6A5">
        <w:rPr>
          <w:rFonts w:ascii="Times New Roman" w:eastAsia="Times New Roman" w:hAnsi="Times New Roman" w:cs="Times New Roman"/>
          <w:sz w:val="24"/>
          <w:szCs w:val="24"/>
        </w:rPr>
        <w:t>dekomissioneerimiskavas</w:t>
      </w:r>
      <w:proofErr w:type="spellEnd"/>
      <w:r w:rsidRPr="343BA6A5">
        <w:rPr>
          <w:rFonts w:ascii="Times New Roman" w:eastAsia="Times New Roman" w:hAnsi="Times New Roman" w:cs="Times New Roman"/>
          <w:sz w:val="24"/>
          <w:szCs w:val="24"/>
        </w:rPr>
        <w:t xml:space="preserve"> peab arvestama algses </w:t>
      </w:r>
      <w:proofErr w:type="spellStart"/>
      <w:r w:rsidRPr="343BA6A5">
        <w:rPr>
          <w:rFonts w:ascii="Times New Roman" w:eastAsia="Times New Roman" w:hAnsi="Times New Roman" w:cs="Times New Roman"/>
          <w:sz w:val="24"/>
          <w:szCs w:val="24"/>
        </w:rPr>
        <w:t>dekomissioneerimiskavas</w:t>
      </w:r>
      <w:proofErr w:type="spellEnd"/>
      <w:r w:rsidRPr="343BA6A5">
        <w:rPr>
          <w:rFonts w:ascii="Times New Roman" w:eastAsia="Times New Roman" w:hAnsi="Times New Roman" w:cs="Times New Roman"/>
          <w:sz w:val="24"/>
          <w:szCs w:val="24"/>
        </w:rPr>
        <w:t xml:space="preserve"> tehtud muudatustega ja tuumakäitise kasutamise ajal selles tehtud ehituslike ja tehnoloogiliste muudatustega.</w:t>
      </w:r>
    </w:p>
    <w:p w14:paraId="1866B27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6D8CC3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Pädeval asutusel on õigus nõuda lõpliku </w:t>
      </w:r>
      <w:proofErr w:type="spellStart"/>
      <w:r w:rsidRPr="343BA6A5">
        <w:rPr>
          <w:rFonts w:ascii="Times New Roman" w:eastAsia="Times New Roman" w:hAnsi="Times New Roman" w:cs="Times New Roman"/>
          <w:sz w:val="24"/>
          <w:szCs w:val="24"/>
        </w:rPr>
        <w:t>dekomissioneerimiskava</w:t>
      </w:r>
      <w:proofErr w:type="spellEnd"/>
      <w:r w:rsidRPr="343BA6A5">
        <w:rPr>
          <w:rFonts w:ascii="Times New Roman" w:eastAsia="Times New Roman" w:hAnsi="Times New Roman" w:cs="Times New Roman"/>
          <w:sz w:val="24"/>
          <w:szCs w:val="24"/>
        </w:rPr>
        <w:t xml:space="preserve"> muutmist või täiendamist, kui see on vajalik tuumaohutuse tagamiseks, õigusaktide</w:t>
      </w:r>
      <w:r>
        <w:rPr>
          <w:rFonts w:ascii="Times New Roman" w:eastAsia="Times New Roman" w:hAnsi="Times New Roman" w:cs="Times New Roman"/>
          <w:sz w:val="24"/>
          <w:szCs w:val="24"/>
        </w:rPr>
        <w:t>s sätestatud</w:t>
      </w:r>
      <w:r w:rsidRPr="343BA6A5">
        <w:rPr>
          <w:rFonts w:ascii="Times New Roman" w:eastAsia="Times New Roman" w:hAnsi="Times New Roman" w:cs="Times New Roman"/>
          <w:sz w:val="24"/>
          <w:szCs w:val="24"/>
        </w:rPr>
        <w:t xml:space="preserve"> nõuete täitmiseks või </w:t>
      </w:r>
      <w:r w:rsidRPr="0097745C">
        <w:rPr>
          <w:rFonts w:ascii="Times New Roman" w:eastAsia="Times New Roman" w:hAnsi="Times New Roman" w:cs="Times New Roman"/>
          <w:sz w:val="24"/>
          <w:szCs w:val="24"/>
        </w:rPr>
        <w:t>kui kava tuleb ajakohastada tuumakäitise seisundi</w:t>
      </w:r>
      <w:r>
        <w:rPr>
          <w:rFonts w:ascii="Times New Roman" w:eastAsia="Times New Roman" w:hAnsi="Times New Roman" w:cs="Times New Roman"/>
          <w:sz w:val="24"/>
          <w:szCs w:val="24"/>
        </w:rPr>
        <w:t>, kavandatud tegevuste, rahastamise</w:t>
      </w:r>
      <w:r w:rsidRPr="0097745C">
        <w:rPr>
          <w:rFonts w:ascii="Times New Roman" w:eastAsia="Times New Roman" w:hAnsi="Times New Roman" w:cs="Times New Roman"/>
          <w:sz w:val="24"/>
          <w:szCs w:val="24"/>
        </w:rPr>
        <w:t xml:space="preserve"> või keskkonna</w:t>
      </w:r>
      <w:r>
        <w:rPr>
          <w:rFonts w:ascii="Times New Roman" w:eastAsia="Times New Roman" w:hAnsi="Times New Roman" w:cs="Times New Roman"/>
          <w:sz w:val="24"/>
          <w:szCs w:val="24"/>
        </w:rPr>
        <w:t>seisundi</w:t>
      </w:r>
      <w:r w:rsidRPr="0097745C" w:rsidDel="0097745C">
        <w:rPr>
          <w:rFonts w:ascii="Times New Roman" w:eastAsia="Times New Roman" w:hAnsi="Times New Roman" w:cs="Times New Roman"/>
          <w:sz w:val="24"/>
          <w:szCs w:val="24"/>
        </w:rPr>
        <w:t xml:space="preserve"> </w:t>
      </w:r>
      <w:r w:rsidRPr="276D7577">
        <w:rPr>
          <w:rFonts w:ascii="Times New Roman" w:eastAsia="Times New Roman" w:hAnsi="Times New Roman" w:cs="Times New Roman"/>
          <w:sz w:val="24"/>
          <w:szCs w:val="24"/>
        </w:rPr>
        <w:t>muutumise tõttu.</w:t>
      </w:r>
    </w:p>
    <w:p w14:paraId="361ECC5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692238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Pr="5E95CC44">
        <w:rPr>
          <w:rFonts w:ascii="Times New Roman" w:eastAsia="Times New Roman" w:hAnsi="Times New Roman" w:cs="Times New Roman"/>
          <w:sz w:val="24"/>
          <w:szCs w:val="24"/>
        </w:rPr>
        <w:t>4</w:t>
      </w:r>
      <w:r w:rsidRPr="343BA6A5">
        <w:rPr>
          <w:rFonts w:ascii="Times New Roman" w:eastAsia="Times New Roman" w:hAnsi="Times New Roman" w:cs="Times New Roman"/>
          <w:sz w:val="24"/>
          <w:szCs w:val="24"/>
        </w:rPr>
        <w:t xml:space="preserve">) Lõpliku </w:t>
      </w:r>
      <w:proofErr w:type="spellStart"/>
      <w:r w:rsidRPr="7D8B87C9">
        <w:rPr>
          <w:rFonts w:ascii="Times New Roman" w:eastAsia="Times New Roman" w:hAnsi="Times New Roman" w:cs="Times New Roman"/>
          <w:sz w:val="24"/>
          <w:szCs w:val="24"/>
        </w:rPr>
        <w:t>dekomissioneerimiskava</w:t>
      </w:r>
      <w:proofErr w:type="spellEnd"/>
      <w:r w:rsidRPr="343BA6A5">
        <w:rPr>
          <w:rFonts w:ascii="Times New Roman" w:eastAsia="Times New Roman" w:hAnsi="Times New Roman" w:cs="Times New Roman"/>
          <w:sz w:val="24"/>
          <w:szCs w:val="24"/>
        </w:rPr>
        <w:t xml:space="preserve"> andmekoosseisu kehtestab valdkonna eest vastutav minister määrusega.</w:t>
      </w:r>
    </w:p>
    <w:p w14:paraId="3F6B0BC0" w14:textId="77777777" w:rsidR="00074CE5" w:rsidRPr="007822BC" w:rsidRDefault="00074CE5" w:rsidP="00074CE5">
      <w:pPr>
        <w:spacing w:after="0" w:line="240" w:lineRule="auto"/>
        <w:contextualSpacing/>
        <w:jc w:val="both"/>
        <w:rPr>
          <w:rFonts w:ascii="Times New Roman" w:eastAsia="Times New Roman" w:hAnsi="Times New Roman" w:cs="Times New Roman"/>
          <w:sz w:val="24"/>
          <w:szCs w:val="24"/>
        </w:rPr>
      </w:pPr>
    </w:p>
    <w:p w14:paraId="08AEA6AF" w14:textId="7777777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3A91F63E">
        <w:rPr>
          <w:rFonts w:ascii="Times New Roman" w:eastAsia="Times New Roman" w:hAnsi="Times New Roman" w:cs="Times New Roman"/>
          <w:b/>
          <w:sz w:val="24"/>
          <w:szCs w:val="24"/>
        </w:rPr>
        <w:t xml:space="preserve">§ </w:t>
      </w:r>
      <w:r w:rsidRPr="1A8BC6DF">
        <w:rPr>
          <w:rFonts w:ascii="Times New Roman" w:eastAsia="Times New Roman" w:hAnsi="Times New Roman" w:cs="Times New Roman"/>
          <w:b/>
          <w:bCs/>
          <w:sz w:val="24"/>
          <w:szCs w:val="24"/>
        </w:rPr>
        <w:t>4</w:t>
      </w:r>
      <w:r>
        <w:rPr>
          <w:rFonts w:ascii="Times New Roman" w:eastAsia="Times New Roman" w:hAnsi="Times New Roman" w:cs="Times New Roman"/>
          <w:b/>
          <w:bCs/>
          <w:sz w:val="24"/>
          <w:szCs w:val="24"/>
        </w:rPr>
        <w:t>7</w:t>
      </w:r>
      <w:r w:rsidRPr="3A91F63E">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Tuumaohutusluba tuumakäitise </w:t>
      </w:r>
      <w:proofErr w:type="spellStart"/>
      <w:r>
        <w:rPr>
          <w:rFonts w:ascii="Times New Roman" w:eastAsia="Times New Roman" w:hAnsi="Times New Roman" w:cs="Times New Roman"/>
          <w:b/>
          <w:sz w:val="24"/>
          <w:szCs w:val="24"/>
        </w:rPr>
        <w:t>d</w:t>
      </w:r>
      <w:r w:rsidRPr="3A91F63E">
        <w:rPr>
          <w:rFonts w:ascii="Times New Roman" w:eastAsia="Times New Roman" w:hAnsi="Times New Roman" w:cs="Times New Roman"/>
          <w:b/>
          <w:sz w:val="24"/>
          <w:szCs w:val="24"/>
        </w:rPr>
        <w:t>ekomissioneerimis</w:t>
      </w:r>
      <w:r>
        <w:rPr>
          <w:rFonts w:ascii="Times New Roman" w:eastAsia="Times New Roman" w:hAnsi="Times New Roman" w:cs="Times New Roman"/>
          <w:b/>
          <w:sz w:val="24"/>
          <w:szCs w:val="24"/>
        </w:rPr>
        <w:t>eks</w:t>
      </w:r>
      <w:proofErr w:type="spellEnd"/>
    </w:p>
    <w:p w14:paraId="2F3D4A9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D62389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 xml:space="preserve">Tuumaohutusluba tuumakäitise </w:t>
      </w:r>
      <w:proofErr w:type="spellStart"/>
      <w:r>
        <w:rPr>
          <w:rFonts w:ascii="Times New Roman" w:eastAsia="Times New Roman" w:hAnsi="Times New Roman" w:cs="Times New Roman"/>
          <w:sz w:val="24"/>
          <w:szCs w:val="24"/>
        </w:rPr>
        <w:t>dekomissioneerimiseks</w:t>
      </w:r>
      <w:proofErr w:type="spellEnd"/>
      <w:r>
        <w:rPr>
          <w:rFonts w:ascii="Times New Roman" w:eastAsia="Times New Roman" w:hAnsi="Times New Roman" w:cs="Times New Roman"/>
          <w:sz w:val="24"/>
          <w:szCs w:val="24"/>
        </w:rPr>
        <w:t xml:space="preserve"> (edaspidi </w:t>
      </w:r>
      <w:proofErr w:type="spellStart"/>
      <w:r w:rsidRPr="005921EF">
        <w:rPr>
          <w:rFonts w:ascii="Times New Roman" w:eastAsia="Times New Roman" w:hAnsi="Times New Roman" w:cs="Times New Roman"/>
          <w:i/>
          <w:iCs/>
          <w:sz w:val="24"/>
          <w:szCs w:val="24"/>
        </w:rPr>
        <w:t>dekomissioneerimisluba</w:t>
      </w:r>
      <w:proofErr w:type="spellEnd"/>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annab käitajale õiguse lõpetada tuumakäitise käitamine, </w:t>
      </w:r>
      <w:r>
        <w:rPr>
          <w:rFonts w:ascii="Times New Roman" w:eastAsia="Times New Roman" w:hAnsi="Times New Roman" w:cs="Times New Roman"/>
          <w:sz w:val="24"/>
          <w:szCs w:val="24"/>
        </w:rPr>
        <w:t xml:space="preserve">eemaldada kasutatud tuumkütus reaktorist, </w:t>
      </w:r>
      <w:r w:rsidRPr="343BA6A5">
        <w:rPr>
          <w:rFonts w:ascii="Times New Roman" w:eastAsia="Times New Roman" w:hAnsi="Times New Roman" w:cs="Times New Roman"/>
          <w:sz w:val="24"/>
          <w:szCs w:val="24"/>
        </w:rPr>
        <w:t>demonteerida reaktor ja muud seadmed ning lammutada käitise ehitis.</w:t>
      </w:r>
    </w:p>
    <w:p w14:paraId="1C23227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AED64D5" w14:textId="7777777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3A91F63E">
        <w:rPr>
          <w:rFonts w:ascii="Times New Roman" w:eastAsia="Times New Roman" w:hAnsi="Times New Roman" w:cs="Times New Roman"/>
          <w:sz w:val="24"/>
          <w:szCs w:val="24"/>
        </w:rPr>
        <w:t>(2</w:t>
      </w:r>
      <w:r w:rsidRPr="343BA6A5">
        <w:rPr>
          <w:rFonts w:ascii="Times New Roman" w:eastAsia="Times New Roman" w:hAnsi="Times New Roman" w:cs="Times New Roman"/>
          <w:sz w:val="24"/>
          <w:szCs w:val="24"/>
        </w:rPr>
        <w:t xml:space="preserve">) Käitamisloa omaja esitab tuumakäitise </w:t>
      </w:r>
      <w:proofErr w:type="spellStart"/>
      <w:r w:rsidRPr="7D8B87C9">
        <w:rPr>
          <w:rFonts w:ascii="Times New Roman" w:eastAsia="Times New Roman" w:hAnsi="Times New Roman" w:cs="Times New Roman"/>
          <w:sz w:val="24"/>
          <w:szCs w:val="24"/>
        </w:rPr>
        <w:t>dekomissioneerimiseks</w:t>
      </w:r>
      <w:proofErr w:type="spellEnd"/>
      <w:r w:rsidRPr="343BA6A5">
        <w:rPr>
          <w:rFonts w:ascii="Times New Roman" w:eastAsia="Times New Roman" w:hAnsi="Times New Roman" w:cs="Times New Roman"/>
          <w:sz w:val="24"/>
          <w:szCs w:val="24"/>
        </w:rPr>
        <w:t xml:space="preserve"> pädevale asutusele taotluse ja lisab sellele lõpliku </w:t>
      </w:r>
      <w:proofErr w:type="spellStart"/>
      <w:r w:rsidRPr="7D8B87C9">
        <w:rPr>
          <w:rFonts w:ascii="Times New Roman" w:eastAsia="Times New Roman" w:hAnsi="Times New Roman" w:cs="Times New Roman"/>
          <w:sz w:val="24"/>
          <w:szCs w:val="24"/>
        </w:rPr>
        <w:t>dekomissioneerimiskava</w:t>
      </w:r>
      <w:proofErr w:type="spellEnd"/>
      <w:r>
        <w:rPr>
          <w:rFonts w:ascii="Times New Roman" w:eastAsia="Times New Roman" w:hAnsi="Times New Roman" w:cs="Times New Roman"/>
          <w:sz w:val="24"/>
          <w:szCs w:val="24"/>
        </w:rPr>
        <w:t xml:space="preserve"> ning ehitusprojekti ehitise lammutamiseks vastavalt ehitusseadustiku alusel sätestatud nõuetele.</w:t>
      </w:r>
    </w:p>
    <w:p w14:paraId="5041E4B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AEF45AD" w14:textId="7777777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Pr="3A91F63E">
        <w:rPr>
          <w:rFonts w:ascii="Times New Roman" w:eastAsia="Times New Roman" w:hAnsi="Times New Roman" w:cs="Times New Roman"/>
          <w:sz w:val="24"/>
          <w:szCs w:val="24"/>
        </w:rPr>
        <w:t>3</w:t>
      </w:r>
      <w:r w:rsidRPr="343BA6A5">
        <w:rPr>
          <w:rFonts w:ascii="Times New Roman" w:eastAsia="Times New Roman" w:hAnsi="Times New Roman" w:cs="Times New Roman"/>
          <w:sz w:val="24"/>
          <w:szCs w:val="24"/>
        </w:rPr>
        <w:t xml:space="preserve">) Pädev asutus annab </w:t>
      </w:r>
      <w:proofErr w:type="spellStart"/>
      <w:r w:rsidRPr="343BA6A5">
        <w:rPr>
          <w:rFonts w:ascii="Times New Roman" w:eastAsia="Times New Roman" w:hAnsi="Times New Roman" w:cs="Times New Roman"/>
          <w:sz w:val="24"/>
          <w:szCs w:val="24"/>
        </w:rPr>
        <w:t>dekomissioneerimisloa</w:t>
      </w:r>
      <w:proofErr w:type="spellEnd"/>
      <w:r w:rsidRPr="343BA6A5">
        <w:rPr>
          <w:rFonts w:ascii="Times New Roman" w:eastAsia="Times New Roman" w:hAnsi="Times New Roman" w:cs="Times New Roman"/>
          <w:sz w:val="24"/>
          <w:szCs w:val="24"/>
        </w:rPr>
        <w:t xml:space="preserve"> 12 kuu jooksul nõuetekohase taotluse esitamisest arvates, kui on täidetud järgmised eeldused:</w:t>
      </w:r>
    </w:p>
    <w:p w14:paraId="1850BC7E" w14:textId="7777777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w:t>
      </w:r>
      <w:proofErr w:type="spellStart"/>
      <w:r w:rsidRPr="343BA6A5">
        <w:rPr>
          <w:rFonts w:ascii="Times New Roman" w:eastAsia="Times New Roman" w:hAnsi="Times New Roman" w:cs="Times New Roman"/>
          <w:sz w:val="24"/>
          <w:szCs w:val="24"/>
        </w:rPr>
        <w:t>dekomissioneerimiskavas</w:t>
      </w:r>
      <w:proofErr w:type="spellEnd"/>
      <w:r w:rsidRPr="343BA6A5">
        <w:rPr>
          <w:rFonts w:ascii="Times New Roman" w:eastAsia="Times New Roman" w:hAnsi="Times New Roman" w:cs="Times New Roman"/>
          <w:sz w:val="24"/>
          <w:szCs w:val="24"/>
        </w:rPr>
        <w:t xml:space="preserve"> kirjeldatud tegevused tagavad käitise ohutu </w:t>
      </w:r>
      <w:proofErr w:type="spellStart"/>
      <w:r w:rsidRPr="343BA6A5">
        <w:rPr>
          <w:rFonts w:ascii="Times New Roman" w:eastAsia="Times New Roman" w:hAnsi="Times New Roman" w:cs="Times New Roman"/>
          <w:sz w:val="24"/>
          <w:szCs w:val="24"/>
        </w:rPr>
        <w:t>dekomissioneerimise</w:t>
      </w:r>
      <w:proofErr w:type="spellEnd"/>
      <w:r w:rsidRPr="343BA6A5">
        <w:rPr>
          <w:rFonts w:ascii="Times New Roman" w:eastAsia="Times New Roman" w:hAnsi="Times New Roman" w:cs="Times New Roman"/>
          <w:sz w:val="24"/>
          <w:szCs w:val="24"/>
        </w:rPr>
        <w:t>;</w:t>
      </w:r>
    </w:p>
    <w:p w14:paraId="6C5BDB8D" w14:textId="7777777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3A91F63E">
        <w:rPr>
          <w:rFonts w:ascii="Times New Roman" w:eastAsia="Times New Roman" w:hAnsi="Times New Roman" w:cs="Times New Roman"/>
          <w:sz w:val="24"/>
          <w:szCs w:val="24"/>
        </w:rPr>
        <w:t xml:space="preserve">2) </w:t>
      </w:r>
      <w:proofErr w:type="spellStart"/>
      <w:r w:rsidRPr="3A91F63E">
        <w:rPr>
          <w:rFonts w:ascii="Times New Roman" w:eastAsia="Times New Roman" w:hAnsi="Times New Roman" w:cs="Times New Roman"/>
          <w:sz w:val="24"/>
          <w:szCs w:val="24"/>
        </w:rPr>
        <w:t>dekomissioneerimisfondi</w:t>
      </w:r>
      <w:proofErr w:type="spellEnd"/>
      <w:r w:rsidRPr="3A91F63E">
        <w:rPr>
          <w:rFonts w:ascii="Times New Roman" w:eastAsia="Times New Roman" w:hAnsi="Times New Roman" w:cs="Times New Roman"/>
          <w:sz w:val="24"/>
          <w:szCs w:val="24"/>
        </w:rPr>
        <w:t xml:space="preserve"> vahendid </w:t>
      </w:r>
      <w:r>
        <w:rPr>
          <w:rFonts w:ascii="Times New Roman" w:eastAsia="Times New Roman" w:hAnsi="Times New Roman" w:cs="Times New Roman"/>
          <w:sz w:val="24"/>
          <w:szCs w:val="24"/>
        </w:rPr>
        <w:t xml:space="preserve">või muud </w:t>
      </w:r>
      <w:r w:rsidRPr="00620548">
        <w:t xml:space="preserve"> </w:t>
      </w:r>
      <w:r w:rsidRPr="00620548">
        <w:rPr>
          <w:rFonts w:ascii="Times New Roman" w:eastAsia="Times New Roman" w:hAnsi="Times New Roman" w:cs="Times New Roman"/>
          <w:sz w:val="24"/>
          <w:szCs w:val="24"/>
        </w:rPr>
        <w:t xml:space="preserve">rahalised tagatised </w:t>
      </w:r>
      <w:r w:rsidRPr="3A91F63E">
        <w:rPr>
          <w:rFonts w:ascii="Times New Roman" w:eastAsia="Times New Roman" w:hAnsi="Times New Roman" w:cs="Times New Roman"/>
          <w:sz w:val="24"/>
          <w:szCs w:val="24"/>
        </w:rPr>
        <w:t xml:space="preserve">katavad kõik tööde </w:t>
      </w:r>
      <w:r>
        <w:rPr>
          <w:rFonts w:ascii="Times New Roman" w:eastAsia="Times New Roman" w:hAnsi="Times New Roman" w:cs="Times New Roman"/>
          <w:sz w:val="24"/>
          <w:szCs w:val="24"/>
        </w:rPr>
        <w:t>tegemiseks</w:t>
      </w:r>
      <w:r w:rsidRPr="3A91F63E">
        <w:rPr>
          <w:rFonts w:ascii="Times New Roman" w:eastAsia="Times New Roman" w:hAnsi="Times New Roman" w:cs="Times New Roman"/>
          <w:sz w:val="24"/>
          <w:szCs w:val="24"/>
        </w:rPr>
        <w:t xml:space="preserve"> vajalikud kulud;</w:t>
      </w:r>
    </w:p>
    <w:p w14:paraId="1B02AFC1" w14:textId="7777777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4) loa taotlejal on tööde te</w:t>
      </w:r>
      <w:r>
        <w:rPr>
          <w:rFonts w:ascii="Times New Roman" w:eastAsia="Times New Roman" w:hAnsi="Times New Roman" w:cs="Times New Roman"/>
          <w:sz w:val="24"/>
          <w:szCs w:val="24"/>
        </w:rPr>
        <w:t>ge</w:t>
      </w:r>
      <w:r w:rsidRPr="343BA6A5">
        <w:rPr>
          <w:rFonts w:ascii="Times New Roman" w:eastAsia="Times New Roman" w:hAnsi="Times New Roman" w:cs="Times New Roman"/>
          <w:sz w:val="24"/>
          <w:szCs w:val="24"/>
        </w:rPr>
        <w:t>miseks pädevad kvalifitseeritud töötajad;</w:t>
      </w:r>
    </w:p>
    <w:p w14:paraId="511D3895" w14:textId="7777777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5) </w:t>
      </w:r>
      <w:r w:rsidRPr="3A91F63E">
        <w:rPr>
          <w:rFonts w:ascii="Times New Roman" w:eastAsia="Times New Roman" w:hAnsi="Times New Roman" w:cs="Times New Roman"/>
          <w:sz w:val="24"/>
          <w:szCs w:val="24"/>
        </w:rPr>
        <w:t>objekti ja tuumamaterjali</w:t>
      </w:r>
      <w:r w:rsidRPr="343BA6A5">
        <w:rPr>
          <w:rFonts w:ascii="Times New Roman" w:eastAsia="Times New Roman" w:hAnsi="Times New Roman" w:cs="Times New Roman"/>
          <w:sz w:val="24"/>
          <w:szCs w:val="24"/>
        </w:rPr>
        <w:t xml:space="preserve"> füüsilise kaitse ja kiirgusohutuse korraldus vastab õigusaktides sätestatud nõuetele;</w:t>
      </w:r>
    </w:p>
    <w:p w14:paraId="6910922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6) esitatud on keskkonnaseirekava;</w:t>
      </w:r>
    </w:p>
    <w:p w14:paraId="3BC4D7B0" w14:textId="7777777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ehitusprojekt ehitise lammutamiseks vastab ehitusseadustiku alusel kehtestatud nõuetele.</w:t>
      </w:r>
    </w:p>
    <w:p w14:paraId="099340C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7128AA7E" w14:textId="7777777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Pr="3A91F63E">
        <w:rPr>
          <w:rFonts w:ascii="Times New Roman" w:eastAsia="Times New Roman" w:hAnsi="Times New Roman" w:cs="Times New Roman"/>
          <w:sz w:val="24"/>
          <w:szCs w:val="24"/>
        </w:rPr>
        <w:t>4</w:t>
      </w:r>
      <w:r w:rsidRPr="343BA6A5">
        <w:rPr>
          <w:rFonts w:ascii="Times New Roman" w:eastAsia="Times New Roman" w:hAnsi="Times New Roman" w:cs="Times New Roman"/>
          <w:sz w:val="24"/>
          <w:szCs w:val="24"/>
        </w:rPr>
        <w:t xml:space="preserve">) </w:t>
      </w:r>
      <w:proofErr w:type="spellStart"/>
      <w:r w:rsidRPr="343BA6A5">
        <w:rPr>
          <w:rFonts w:ascii="Times New Roman" w:eastAsia="Times New Roman" w:hAnsi="Times New Roman" w:cs="Times New Roman"/>
          <w:sz w:val="24"/>
          <w:szCs w:val="24"/>
        </w:rPr>
        <w:t>Dekomissioneerimisloas</w:t>
      </w:r>
      <w:proofErr w:type="spellEnd"/>
      <w:r w:rsidRPr="343BA6A5">
        <w:rPr>
          <w:rFonts w:ascii="Times New Roman" w:eastAsia="Times New Roman" w:hAnsi="Times New Roman" w:cs="Times New Roman"/>
          <w:sz w:val="24"/>
          <w:szCs w:val="24"/>
        </w:rPr>
        <w:t xml:space="preserve"> määratakse:</w:t>
      </w:r>
    </w:p>
    <w:p w14:paraId="40219750" w14:textId="7777777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tööde ajakava ja etapid;</w:t>
      </w:r>
    </w:p>
    <w:p w14:paraId="63B6B57F" w14:textId="7777777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kiirgus- ja tööohutuse nõuded;</w:t>
      </w:r>
    </w:p>
    <w:p w14:paraId="735DB661" w14:textId="7777777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radioaktiivsete jäätmete ja materjalide käitlemise kord;</w:t>
      </w:r>
    </w:p>
    <w:p w14:paraId="6D2AA0FF" w14:textId="7777777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4) </w:t>
      </w:r>
      <w:r w:rsidRPr="31CE03D5">
        <w:rPr>
          <w:rFonts w:ascii="Times New Roman" w:eastAsia="Times New Roman" w:hAnsi="Times New Roman" w:cs="Times New Roman"/>
          <w:sz w:val="24"/>
          <w:szCs w:val="24"/>
        </w:rPr>
        <w:t>objekti ja tuumamaterjali</w:t>
      </w:r>
      <w:r w:rsidRPr="343BA6A5">
        <w:rPr>
          <w:rFonts w:ascii="Times New Roman" w:eastAsia="Times New Roman" w:hAnsi="Times New Roman" w:cs="Times New Roman"/>
          <w:sz w:val="24"/>
          <w:szCs w:val="24"/>
        </w:rPr>
        <w:t xml:space="preserve"> füüsilise kaitse nõuded;</w:t>
      </w:r>
    </w:p>
    <w:p w14:paraId="176F36E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1CE03D5">
        <w:rPr>
          <w:rFonts w:ascii="Times New Roman" w:eastAsia="Times New Roman" w:hAnsi="Times New Roman" w:cs="Times New Roman"/>
          <w:sz w:val="24"/>
          <w:szCs w:val="24"/>
        </w:rPr>
        <w:t>5) tuumakäitise ehitise lammutamise nõuded</w:t>
      </w:r>
      <w:r>
        <w:rPr>
          <w:rFonts w:ascii="Times New Roman" w:eastAsia="Times New Roman" w:hAnsi="Times New Roman" w:cs="Times New Roman"/>
          <w:sz w:val="24"/>
          <w:szCs w:val="24"/>
        </w:rPr>
        <w:t xml:space="preserve"> vastavalt ehitusprojektile</w:t>
      </w:r>
      <w:r w:rsidRPr="31CE03D5">
        <w:rPr>
          <w:rFonts w:ascii="Times New Roman" w:eastAsia="Times New Roman" w:hAnsi="Times New Roman" w:cs="Times New Roman"/>
          <w:sz w:val="24"/>
          <w:szCs w:val="24"/>
        </w:rPr>
        <w:t>;</w:t>
      </w:r>
    </w:p>
    <w:p w14:paraId="209ABEF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6) tööde lõpetamise ja aruandluse nõuded;</w:t>
      </w:r>
    </w:p>
    <w:p w14:paraId="6B9C212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7) pädeva asutuse järelevalve te</w:t>
      </w:r>
      <w:r>
        <w:rPr>
          <w:rFonts w:ascii="Times New Roman" w:eastAsia="Times New Roman" w:hAnsi="Times New Roman" w:cs="Times New Roman"/>
          <w:sz w:val="24"/>
          <w:szCs w:val="24"/>
        </w:rPr>
        <w:t>ge</w:t>
      </w:r>
      <w:r w:rsidRPr="343BA6A5">
        <w:rPr>
          <w:rFonts w:ascii="Times New Roman" w:eastAsia="Times New Roman" w:hAnsi="Times New Roman" w:cs="Times New Roman"/>
          <w:sz w:val="24"/>
          <w:szCs w:val="24"/>
        </w:rPr>
        <w:t>mise kord.</w:t>
      </w:r>
    </w:p>
    <w:p w14:paraId="5FAFD94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7830A24F" w14:textId="7777777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Pr="3A91F63E">
        <w:rPr>
          <w:rFonts w:ascii="Times New Roman" w:eastAsia="Times New Roman" w:hAnsi="Times New Roman" w:cs="Times New Roman"/>
          <w:sz w:val="24"/>
          <w:szCs w:val="24"/>
        </w:rPr>
        <w:t>5</w:t>
      </w:r>
      <w:r w:rsidRPr="7D8B87C9">
        <w:rPr>
          <w:rFonts w:ascii="Times New Roman" w:eastAsia="Times New Roman" w:hAnsi="Times New Roman" w:cs="Times New Roman"/>
          <w:sz w:val="24"/>
          <w:szCs w:val="24"/>
        </w:rPr>
        <w:t xml:space="preserve">) </w:t>
      </w:r>
      <w:proofErr w:type="spellStart"/>
      <w:r w:rsidRPr="00531B87">
        <w:rPr>
          <w:rFonts w:ascii="Times New Roman" w:eastAsia="Times New Roman" w:hAnsi="Times New Roman" w:cs="Times New Roman"/>
          <w:sz w:val="24"/>
          <w:szCs w:val="24"/>
        </w:rPr>
        <w:t>Dekomissioneerimisloa</w:t>
      </w:r>
      <w:proofErr w:type="spellEnd"/>
      <w:r w:rsidRPr="00531B87">
        <w:rPr>
          <w:rFonts w:ascii="Times New Roman" w:eastAsia="Times New Roman" w:hAnsi="Times New Roman" w:cs="Times New Roman"/>
          <w:sz w:val="24"/>
          <w:szCs w:val="24"/>
        </w:rPr>
        <w:t xml:space="preserve"> menetlusele kohaldatakse käesoleva peatüki 1. jagu arvestades käesolevas jaos sätestatud erisustega. Lõike 4 punktis 5 sätestatud nõuded asendavad ehitusseadustiku kohase ehitusloa ehitise lammutamiseks.</w:t>
      </w:r>
    </w:p>
    <w:p w14:paraId="7CCF9F2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4191E6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Pr="3A91F63E">
        <w:rPr>
          <w:rFonts w:ascii="Times New Roman" w:eastAsia="Times New Roman" w:hAnsi="Times New Roman" w:cs="Times New Roman"/>
          <w:sz w:val="24"/>
          <w:szCs w:val="24"/>
        </w:rPr>
        <w:t>6</w:t>
      </w:r>
      <w:r w:rsidRPr="343BA6A5">
        <w:rPr>
          <w:rFonts w:ascii="Times New Roman" w:eastAsia="Times New Roman" w:hAnsi="Times New Roman" w:cs="Times New Roman"/>
          <w:sz w:val="24"/>
          <w:szCs w:val="24"/>
        </w:rPr>
        <w:t xml:space="preserve">) Pädev asutus võib peatada või tunnistada </w:t>
      </w:r>
      <w:proofErr w:type="spellStart"/>
      <w:r w:rsidRPr="343BA6A5">
        <w:rPr>
          <w:rFonts w:ascii="Times New Roman" w:eastAsia="Times New Roman" w:hAnsi="Times New Roman" w:cs="Times New Roman"/>
          <w:sz w:val="24"/>
          <w:szCs w:val="24"/>
        </w:rPr>
        <w:t>dekomissioneerimisloa</w:t>
      </w:r>
      <w:proofErr w:type="spellEnd"/>
      <w:r w:rsidRPr="343BA6A5">
        <w:rPr>
          <w:rFonts w:ascii="Times New Roman" w:eastAsia="Times New Roman" w:hAnsi="Times New Roman" w:cs="Times New Roman"/>
          <w:sz w:val="24"/>
          <w:szCs w:val="24"/>
        </w:rPr>
        <w:t xml:space="preserve"> kehtetuks, kui loatingimusi on oluliselt rikutud, tööde jätkamine ohustab töötajaid, elanikke või keskkonda või rahalised tagatised on ebapiisavad.</w:t>
      </w:r>
    </w:p>
    <w:p w14:paraId="12AFB4FA" w14:textId="7777777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p>
    <w:p w14:paraId="79BE9BB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Pr="3A91F63E">
        <w:rPr>
          <w:rFonts w:ascii="Times New Roman" w:eastAsia="Times New Roman" w:hAnsi="Times New Roman" w:cs="Times New Roman"/>
          <w:sz w:val="24"/>
          <w:szCs w:val="24"/>
        </w:rPr>
        <w:t>7</w:t>
      </w:r>
      <w:r w:rsidRPr="343BA6A5">
        <w:rPr>
          <w:rFonts w:ascii="Times New Roman" w:eastAsia="Times New Roman" w:hAnsi="Times New Roman" w:cs="Times New Roman"/>
          <w:sz w:val="24"/>
          <w:szCs w:val="24"/>
        </w:rPr>
        <w:t xml:space="preserve">) </w:t>
      </w:r>
      <w:proofErr w:type="spellStart"/>
      <w:r w:rsidRPr="343BA6A5">
        <w:rPr>
          <w:rFonts w:ascii="Times New Roman" w:eastAsia="Times New Roman" w:hAnsi="Times New Roman" w:cs="Times New Roman"/>
          <w:sz w:val="24"/>
          <w:szCs w:val="24"/>
        </w:rPr>
        <w:t>Dekomissioneerimisloa</w:t>
      </w:r>
      <w:proofErr w:type="spellEnd"/>
      <w:r w:rsidRPr="343BA6A5">
        <w:rPr>
          <w:rFonts w:ascii="Times New Roman" w:eastAsia="Times New Roman" w:hAnsi="Times New Roman" w:cs="Times New Roman"/>
          <w:sz w:val="24"/>
          <w:szCs w:val="24"/>
        </w:rPr>
        <w:t xml:space="preserve"> kehtivus lõpeb pädeva asutuse otsusega, millega kinnitatakse, et kõik loatingimused on täidetud ja </w:t>
      </w:r>
      <w:r>
        <w:rPr>
          <w:rFonts w:ascii="Times New Roman" w:eastAsia="Times New Roman" w:hAnsi="Times New Roman" w:cs="Times New Roman"/>
          <w:sz w:val="24"/>
          <w:szCs w:val="24"/>
        </w:rPr>
        <w:t>tuumakäitisega seotud maa-ala saab vabastada käesoleva seaduse ja</w:t>
      </w:r>
      <w:r w:rsidRPr="343BA6A5">
        <w:rPr>
          <w:rFonts w:ascii="Times New Roman" w:eastAsia="Times New Roman" w:hAnsi="Times New Roman" w:cs="Times New Roman"/>
          <w:sz w:val="24"/>
          <w:szCs w:val="24"/>
        </w:rPr>
        <w:t xml:space="preserve"> kiirgusseaduse </w:t>
      </w:r>
      <w:r>
        <w:rPr>
          <w:rFonts w:ascii="Times New Roman" w:eastAsia="Times New Roman" w:hAnsi="Times New Roman" w:cs="Times New Roman"/>
          <w:sz w:val="24"/>
          <w:szCs w:val="24"/>
        </w:rPr>
        <w:t>nõuete kohaldamisest</w:t>
      </w:r>
      <w:r w:rsidRPr="343BA6A5">
        <w:rPr>
          <w:rFonts w:ascii="Times New Roman" w:eastAsia="Times New Roman" w:hAnsi="Times New Roman" w:cs="Times New Roman"/>
          <w:sz w:val="24"/>
          <w:szCs w:val="24"/>
        </w:rPr>
        <w:t>.</w:t>
      </w:r>
    </w:p>
    <w:p w14:paraId="2068542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D706D0C" w14:textId="7777777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002B25A3">
        <w:rPr>
          <w:rFonts w:ascii="Times New Roman" w:eastAsia="Times New Roman" w:hAnsi="Times New Roman" w:cs="Times New Roman"/>
          <w:sz w:val="24"/>
          <w:szCs w:val="24"/>
        </w:rPr>
        <w:t xml:space="preserve">(8) </w:t>
      </w:r>
      <w:proofErr w:type="spellStart"/>
      <w:r w:rsidRPr="002B25A3">
        <w:rPr>
          <w:rFonts w:ascii="Times New Roman" w:eastAsia="Times New Roman" w:hAnsi="Times New Roman" w:cs="Times New Roman"/>
          <w:sz w:val="24"/>
          <w:szCs w:val="24"/>
        </w:rPr>
        <w:t>Dekomissioneerimisloa</w:t>
      </w:r>
      <w:proofErr w:type="spellEnd"/>
      <w:r w:rsidRPr="002B25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taotluse ja loa </w:t>
      </w:r>
      <w:r w:rsidRPr="002B25A3">
        <w:rPr>
          <w:rFonts w:ascii="Times New Roman" w:eastAsia="Times New Roman" w:hAnsi="Times New Roman" w:cs="Times New Roman"/>
          <w:sz w:val="24"/>
          <w:szCs w:val="24"/>
        </w:rPr>
        <w:t>andmekoosseisu kehtestab valdkonna eest vastutav minister määrusega.</w:t>
      </w:r>
    </w:p>
    <w:p w14:paraId="3D145740"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50640FAF" w14:textId="77777777" w:rsidR="00074CE5" w:rsidRPr="007E734D" w:rsidDel="00E908F2" w:rsidRDefault="00074CE5" w:rsidP="00074CE5">
      <w:pPr>
        <w:spacing w:after="0" w:line="240" w:lineRule="auto"/>
        <w:contextualSpacing/>
        <w:jc w:val="both"/>
        <w:rPr>
          <w:rFonts w:ascii="Times New Roman" w:eastAsia="Times New Roman" w:hAnsi="Times New Roman" w:cs="Times New Roman"/>
          <w:sz w:val="24"/>
          <w:szCs w:val="24"/>
        </w:rPr>
      </w:pPr>
      <w:r w:rsidRPr="343BA6A5" w:rsidDel="00E908F2">
        <w:rPr>
          <w:rFonts w:ascii="Times New Roman" w:eastAsia="Times New Roman" w:hAnsi="Times New Roman" w:cs="Times New Roman"/>
          <w:b/>
          <w:sz w:val="24"/>
          <w:szCs w:val="24"/>
        </w:rPr>
        <w:t xml:space="preserve">§ </w:t>
      </w:r>
      <w:r w:rsidRPr="743E78F7">
        <w:rPr>
          <w:rFonts w:ascii="Times New Roman" w:eastAsia="Times New Roman" w:hAnsi="Times New Roman" w:cs="Times New Roman"/>
          <w:b/>
          <w:bCs/>
          <w:sz w:val="24"/>
          <w:szCs w:val="24"/>
        </w:rPr>
        <w:t>4</w:t>
      </w:r>
      <w:r>
        <w:rPr>
          <w:rFonts w:ascii="Times New Roman" w:eastAsia="Times New Roman" w:hAnsi="Times New Roman" w:cs="Times New Roman"/>
          <w:b/>
          <w:bCs/>
          <w:sz w:val="24"/>
          <w:szCs w:val="24"/>
        </w:rPr>
        <w:t>8</w:t>
      </w:r>
      <w:r w:rsidRPr="343BA6A5">
        <w:rPr>
          <w:rFonts w:ascii="Times New Roman" w:eastAsia="Times New Roman" w:hAnsi="Times New Roman" w:cs="Times New Roman"/>
          <w:b/>
          <w:sz w:val="24"/>
          <w:szCs w:val="24"/>
        </w:rPr>
        <w:t xml:space="preserve">. Tuumaohutusloa omaja kohustused </w:t>
      </w:r>
      <w:proofErr w:type="spellStart"/>
      <w:r w:rsidRPr="343BA6A5">
        <w:rPr>
          <w:rFonts w:ascii="Times New Roman" w:eastAsia="Times New Roman" w:hAnsi="Times New Roman" w:cs="Times New Roman"/>
          <w:b/>
          <w:sz w:val="24"/>
          <w:szCs w:val="24"/>
        </w:rPr>
        <w:t>dekomissioneerimisel</w:t>
      </w:r>
      <w:proofErr w:type="spellEnd"/>
      <w:r w:rsidRPr="343BA6A5">
        <w:rPr>
          <w:rFonts w:ascii="Times New Roman" w:eastAsia="Times New Roman" w:hAnsi="Times New Roman" w:cs="Times New Roman"/>
          <w:b/>
          <w:sz w:val="24"/>
          <w:szCs w:val="24"/>
        </w:rPr>
        <w:t> </w:t>
      </w:r>
      <w:r w:rsidRPr="343BA6A5">
        <w:rPr>
          <w:rFonts w:ascii="Times New Roman" w:eastAsia="Times New Roman" w:hAnsi="Times New Roman" w:cs="Times New Roman"/>
          <w:sz w:val="24"/>
          <w:szCs w:val="24"/>
        </w:rPr>
        <w:t> </w:t>
      </w:r>
    </w:p>
    <w:p w14:paraId="29BA99D2" w14:textId="77777777" w:rsidR="00074CE5" w:rsidDel="00E908F2" w:rsidRDefault="00074CE5" w:rsidP="00074CE5">
      <w:pPr>
        <w:spacing w:after="0" w:line="240" w:lineRule="auto"/>
        <w:contextualSpacing/>
        <w:jc w:val="both"/>
        <w:rPr>
          <w:rFonts w:ascii="Times New Roman" w:eastAsia="Times New Roman" w:hAnsi="Times New Roman" w:cs="Times New Roman"/>
          <w:sz w:val="24"/>
          <w:szCs w:val="24"/>
        </w:rPr>
      </w:pPr>
    </w:p>
    <w:p w14:paraId="76ABE0AE" w14:textId="77777777" w:rsidR="00074CE5" w:rsidRPr="007E734D" w:rsidDel="00E908F2" w:rsidRDefault="00074CE5" w:rsidP="00074CE5">
      <w:pPr>
        <w:spacing w:after="0" w:line="240" w:lineRule="auto"/>
        <w:contextualSpacing/>
        <w:jc w:val="both"/>
        <w:rPr>
          <w:rFonts w:ascii="Times New Roman" w:eastAsia="Times New Roman" w:hAnsi="Times New Roman" w:cs="Times New Roman"/>
          <w:sz w:val="24"/>
          <w:szCs w:val="24"/>
        </w:rPr>
      </w:pPr>
      <w:proofErr w:type="spellStart"/>
      <w:r w:rsidRPr="343BA6A5">
        <w:rPr>
          <w:rFonts w:ascii="Times New Roman" w:eastAsia="Times New Roman" w:hAnsi="Times New Roman" w:cs="Times New Roman"/>
          <w:sz w:val="24"/>
          <w:szCs w:val="24"/>
        </w:rPr>
        <w:t>Dekomissioneerimis</w:t>
      </w:r>
      <w:r>
        <w:rPr>
          <w:rFonts w:ascii="Times New Roman" w:eastAsia="Times New Roman" w:hAnsi="Times New Roman" w:cs="Times New Roman"/>
          <w:sz w:val="24"/>
          <w:szCs w:val="24"/>
        </w:rPr>
        <w:t>loa</w:t>
      </w:r>
      <w:proofErr w:type="spellEnd"/>
      <w:r>
        <w:rPr>
          <w:rFonts w:ascii="Times New Roman" w:eastAsia="Times New Roman" w:hAnsi="Times New Roman" w:cs="Times New Roman"/>
          <w:sz w:val="24"/>
          <w:szCs w:val="24"/>
        </w:rPr>
        <w:t xml:space="preserve"> omaja</w:t>
      </w:r>
      <w:r w:rsidRPr="343BA6A5" w:rsidDel="00E908F2">
        <w:rPr>
          <w:rFonts w:ascii="Times New Roman" w:eastAsia="Times New Roman" w:hAnsi="Times New Roman" w:cs="Times New Roman"/>
          <w:sz w:val="24"/>
          <w:szCs w:val="24"/>
        </w:rPr>
        <w:t xml:space="preserve"> on kohustatud </w:t>
      </w:r>
      <w:proofErr w:type="spellStart"/>
      <w:r w:rsidRPr="343BA6A5" w:rsidDel="00E908F2">
        <w:rPr>
          <w:rFonts w:ascii="Times New Roman" w:eastAsia="Times New Roman" w:hAnsi="Times New Roman" w:cs="Times New Roman"/>
          <w:sz w:val="24"/>
          <w:szCs w:val="24"/>
        </w:rPr>
        <w:t>dekomissioneerimisel</w:t>
      </w:r>
      <w:proofErr w:type="spellEnd"/>
      <w:r w:rsidRPr="343BA6A5" w:rsidDel="00E908F2">
        <w:rPr>
          <w:rFonts w:ascii="Times New Roman" w:eastAsia="Times New Roman" w:hAnsi="Times New Roman" w:cs="Times New Roman"/>
          <w:sz w:val="24"/>
          <w:szCs w:val="24"/>
        </w:rPr>
        <w:t>: </w:t>
      </w:r>
    </w:p>
    <w:p w14:paraId="3AD779C8" w14:textId="77777777" w:rsidR="00074CE5" w:rsidRPr="007E734D" w:rsidDel="00E908F2" w:rsidRDefault="00074CE5" w:rsidP="00074CE5">
      <w:pPr>
        <w:spacing w:after="0" w:line="240" w:lineRule="auto"/>
        <w:contextualSpacing/>
        <w:jc w:val="both"/>
        <w:rPr>
          <w:rFonts w:ascii="Times New Roman" w:eastAsia="Times New Roman" w:hAnsi="Times New Roman" w:cs="Times New Roman"/>
          <w:sz w:val="24"/>
          <w:szCs w:val="24"/>
        </w:rPr>
      </w:pPr>
      <w:r w:rsidRPr="343BA6A5" w:rsidDel="00E908F2">
        <w:rPr>
          <w:rFonts w:ascii="Times New Roman" w:eastAsia="Times New Roman" w:hAnsi="Times New Roman" w:cs="Times New Roman"/>
          <w:sz w:val="24"/>
          <w:szCs w:val="24"/>
        </w:rPr>
        <w:t>1) tagama ohutuse, turvalisuse ja keskkonnakaitse, sealhulgas töövõtjate tegevuse korral; </w:t>
      </w:r>
    </w:p>
    <w:p w14:paraId="7767D02F" w14:textId="77777777" w:rsidR="00074CE5" w:rsidRPr="007E734D" w:rsidDel="00E908F2"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w:t>
      </w:r>
      <w:r w:rsidRPr="343BA6A5" w:rsidDel="00E908F2">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w:t>
      </w:r>
      <w:r w:rsidRPr="343BA6A5" w:rsidDel="00E908F2">
        <w:rPr>
          <w:rFonts w:ascii="Times New Roman" w:eastAsia="Times New Roman" w:hAnsi="Times New Roman" w:cs="Times New Roman"/>
          <w:sz w:val="24"/>
          <w:szCs w:val="24"/>
        </w:rPr>
        <w:t xml:space="preserve">põhjendama katsetamata </w:t>
      </w:r>
      <w:proofErr w:type="spellStart"/>
      <w:r w:rsidRPr="343BA6A5" w:rsidDel="00E908F2">
        <w:rPr>
          <w:rFonts w:ascii="Times New Roman" w:eastAsia="Times New Roman" w:hAnsi="Times New Roman" w:cs="Times New Roman"/>
          <w:sz w:val="24"/>
          <w:szCs w:val="24"/>
        </w:rPr>
        <w:t>dekomissioneerimismeetodite</w:t>
      </w:r>
      <w:proofErr w:type="spellEnd"/>
      <w:r w:rsidRPr="343BA6A5" w:rsidDel="00E908F2">
        <w:rPr>
          <w:rFonts w:ascii="Times New Roman" w:eastAsia="Times New Roman" w:hAnsi="Times New Roman" w:cs="Times New Roman"/>
          <w:sz w:val="24"/>
          <w:szCs w:val="24"/>
        </w:rPr>
        <w:t xml:space="preserve"> kasutamist ning esitama need </w:t>
      </w:r>
      <w:r w:rsidRPr="343BA6A5">
        <w:rPr>
          <w:rFonts w:ascii="Times New Roman" w:eastAsia="Times New Roman" w:hAnsi="Times New Roman" w:cs="Times New Roman"/>
          <w:sz w:val="24"/>
          <w:szCs w:val="24"/>
        </w:rPr>
        <w:t>pädevale asutusele</w:t>
      </w:r>
      <w:r w:rsidRPr="343BA6A5" w:rsidDel="00E908F2">
        <w:rPr>
          <w:rFonts w:ascii="Times New Roman" w:eastAsia="Times New Roman" w:hAnsi="Times New Roman" w:cs="Times New Roman"/>
          <w:sz w:val="24"/>
          <w:szCs w:val="24"/>
        </w:rPr>
        <w:t xml:space="preserve"> kooskõlastamiseks; </w:t>
      </w:r>
    </w:p>
    <w:p w14:paraId="64AA95CE" w14:textId="77777777" w:rsidR="00074CE5" w:rsidRPr="007E734D" w:rsidDel="00E908F2"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koostama</w:t>
      </w:r>
      <w:r>
        <w:rPr>
          <w:rFonts w:ascii="Times New Roman" w:eastAsia="Times New Roman" w:hAnsi="Times New Roman" w:cs="Times New Roman"/>
          <w:sz w:val="24"/>
          <w:szCs w:val="24"/>
        </w:rPr>
        <w:t xml:space="preserve"> ja ajakohastama</w:t>
      </w:r>
      <w:r w:rsidRPr="343BA6A5">
        <w:rPr>
          <w:rFonts w:ascii="Times New Roman" w:eastAsia="Times New Roman" w:hAnsi="Times New Roman" w:cs="Times New Roman"/>
          <w:sz w:val="24"/>
          <w:szCs w:val="24"/>
        </w:rPr>
        <w:t xml:space="preserve"> lõplikus </w:t>
      </w:r>
      <w:proofErr w:type="spellStart"/>
      <w:r w:rsidRPr="343BA6A5">
        <w:rPr>
          <w:rFonts w:ascii="Times New Roman" w:eastAsia="Times New Roman" w:hAnsi="Times New Roman" w:cs="Times New Roman"/>
          <w:sz w:val="24"/>
          <w:szCs w:val="24"/>
        </w:rPr>
        <w:t>dekomissioneerimiskavas</w:t>
      </w:r>
      <w:proofErr w:type="spellEnd"/>
      <w:r w:rsidRPr="343BA6A5">
        <w:rPr>
          <w:rFonts w:ascii="Times New Roman" w:eastAsia="Times New Roman" w:hAnsi="Times New Roman" w:cs="Times New Roman"/>
          <w:sz w:val="24"/>
          <w:szCs w:val="24"/>
        </w:rPr>
        <w:t xml:space="preserve"> ettenähtud tegevuste kohta </w:t>
      </w:r>
      <w:r w:rsidRPr="7D8B87C9">
        <w:rPr>
          <w:rFonts w:ascii="Times New Roman" w:eastAsia="Times New Roman" w:hAnsi="Times New Roman" w:cs="Times New Roman"/>
          <w:sz w:val="24"/>
          <w:szCs w:val="24"/>
        </w:rPr>
        <w:t>ohutu</w:t>
      </w:r>
      <w:r>
        <w:rPr>
          <w:rFonts w:ascii="Times New Roman" w:eastAsia="Times New Roman" w:hAnsi="Times New Roman" w:cs="Times New Roman"/>
          <w:sz w:val="24"/>
          <w:szCs w:val="24"/>
        </w:rPr>
        <w:t>s</w:t>
      </w:r>
      <w:r w:rsidRPr="7D8B87C9">
        <w:rPr>
          <w:rFonts w:ascii="Times New Roman" w:eastAsia="Times New Roman" w:hAnsi="Times New Roman" w:cs="Times New Roman"/>
          <w:sz w:val="24"/>
          <w:szCs w:val="24"/>
        </w:rPr>
        <w:t>aruande,</w:t>
      </w:r>
      <w:r w:rsidRPr="343BA6A5">
        <w:rPr>
          <w:rFonts w:ascii="Times New Roman" w:eastAsia="Times New Roman" w:hAnsi="Times New Roman" w:cs="Times New Roman"/>
          <w:sz w:val="24"/>
          <w:szCs w:val="24"/>
        </w:rPr>
        <w:t xml:space="preserve"> hädaolukorra riskianalüüsi</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hädaolukorra lahendamise plaani</w:t>
      </w:r>
      <w:r>
        <w:rPr>
          <w:rFonts w:ascii="Times New Roman" w:eastAsia="Times New Roman" w:hAnsi="Times New Roman" w:cs="Times New Roman"/>
          <w:sz w:val="24"/>
          <w:szCs w:val="24"/>
        </w:rPr>
        <w:t xml:space="preserve"> ja</w:t>
      </w:r>
      <w:r w:rsidRPr="343BA6A5">
        <w:rPr>
          <w:rFonts w:ascii="Times New Roman" w:eastAsia="Times New Roman" w:hAnsi="Times New Roman" w:cs="Times New Roman"/>
          <w:sz w:val="24"/>
          <w:szCs w:val="24"/>
        </w:rPr>
        <w:t xml:space="preserve"> turvaplaani; </w:t>
      </w:r>
    </w:p>
    <w:p w14:paraId="7F41EE0D" w14:textId="77777777" w:rsidR="00074CE5" w:rsidRPr="007E734D" w:rsidDel="00E908F2"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4</w:t>
      </w:r>
      <w:r w:rsidRPr="343BA6A5" w:rsidDel="00E908F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tagama</w:t>
      </w:r>
      <w:r w:rsidRPr="343BA6A5" w:rsidDel="00E908F2">
        <w:rPr>
          <w:rFonts w:ascii="Times New Roman" w:eastAsia="Times New Roman" w:hAnsi="Times New Roman" w:cs="Times New Roman"/>
          <w:sz w:val="24"/>
          <w:szCs w:val="24"/>
        </w:rPr>
        <w:t xml:space="preserve"> kuni </w:t>
      </w:r>
      <w:proofErr w:type="spellStart"/>
      <w:r w:rsidRPr="343BA6A5" w:rsidDel="00E908F2">
        <w:rPr>
          <w:rFonts w:ascii="Times New Roman" w:eastAsia="Times New Roman" w:hAnsi="Times New Roman" w:cs="Times New Roman"/>
          <w:sz w:val="24"/>
          <w:szCs w:val="24"/>
        </w:rPr>
        <w:t>dekomissioneerimise</w:t>
      </w:r>
      <w:proofErr w:type="spellEnd"/>
      <w:r w:rsidRPr="343BA6A5" w:rsidDel="00E908F2">
        <w:rPr>
          <w:rFonts w:ascii="Times New Roman" w:eastAsia="Times New Roman" w:hAnsi="Times New Roman" w:cs="Times New Roman"/>
          <w:sz w:val="24"/>
          <w:szCs w:val="24"/>
        </w:rPr>
        <w:t xml:space="preserve"> lõpuni </w:t>
      </w:r>
      <w:r w:rsidRPr="343BA6A5">
        <w:rPr>
          <w:rFonts w:ascii="Times New Roman" w:eastAsia="Times New Roman" w:hAnsi="Times New Roman" w:cs="Times New Roman"/>
          <w:sz w:val="24"/>
          <w:szCs w:val="24"/>
        </w:rPr>
        <w:t>sellis</w:t>
      </w:r>
      <w:r>
        <w:rPr>
          <w:rFonts w:ascii="Times New Roman" w:eastAsia="Times New Roman" w:hAnsi="Times New Roman" w:cs="Times New Roman"/>
          <w:sz w:val="24"/>
          <w:szCs w:val="24"/>
        </w:rPr>
        <w:t>e</w:t>
      </w:r>
      <w:r w:rsidRPr="343BA6A5">
        <w:rPr>
          <w:rFonts w:ascii="Times New Roman" w:eastAsia="Times New Roman" w:hAnsi="Times New Roman" w:cs="Times New Roman"/>
          <w:sz w:val="24"/>
          <w:szCs w:val="24"/>
        </w:rPr>
        <w:t xml:space="preserve"> juhtkon</w:t>
      </w:r>
      <w:r>
        <w:rPr>
          <w:rFonts w:ascii="Times New Roman" w:eastAsia="Times New Roman" w:hAnsi="Times New Roman" w:cs="Times New Roman"/>
          <w:sz w:val="24"/>
          <w:szCs w:val="24"/>
        </w:rPr>
        <w:t>n</w:t>
      </w:r>
      <w:r w:rsidRPr="343BA6A5">
        <w:rPr>
          <w:rFonts w:ascii="Times New Roman" w:eastAsia="Times New Roman" w:hAnsi="Times New Roman" w:cs="Times New Roman"/>
          <w:sz w:val="24"/>
          <w:szCs w:val="24"/>
        </w:rPr>
        <w:t>a</w:t>
      </w:r>
      <w:r w:rsidRPr="343BA6A5" w:rsidDel="00E908F2">
        <w:rPr>
          <w:rFonts w:ascii="Times New Roman" w:eastAsia="Times New Roman" w:hAnsi="Times New Roman" w:cs="Times New Roman"/>
          <w:sz w:val="24"/>
          <w:szCs w:val="24"/>
        </w:rPr>
        <w:t xml:space="preserve"> ja kvalifitseeritud </w:t>
      </w:r>
      <w:r w:rsidRPr="7D8B87C9">
        <w:rPr>
          <w:rFonts w:ascii="Times New Roman" w:eastAsia="Times New Roman" w:hAnsi="Times New Roman" w:cs="Times New Roman"/>
          <w:sz w:val="24"/>
          <w:szCs w:val="24"/>
        </w:rPr>
        <w:t>töötaja</w:t>
      </w:r>
      <w:r>
        <w:rPr>
          <w:rFonts w:ascii="Times New Roman" w:eastAsia="Times New Roman" w:hAnsi="Times New Roman" w:cs="Times New Roman"/>
          <w:sz w:val="24"/>
          <w:szCs w:val="24"/>
        </w:rPr>
        <w:t>te olemasolu</w:t>
      </w:r>
      <w:r w:rsidRPr="343BA6A5" w:rsidDel="00E908F2">
        <w:rPr>
          <w:rFonts w:ascii="Times New Roman" w:eastAsia="Times New Roman" w:hAnsi="Times New Roman" w:cs="Times New Roman"/>
          <w:sz w:val="24"/>
          <w:szCs w:val="24"/>
        </w:rPr>
        <w:t xml:space="preserve">, mis võimaldab </w:t>
      </w:r>
      <w:r w:rsidRPr="343BA6A5">
        <w:rPr>
          <w:rFonts w:ascii="Times New Roman" w:eastAsia="Times New Roman" w:hAnsi="Times New Roman" w:cs="Times New Roman"/>
          <w:sz w:val="24"/>
          <w:szCs w:val="24"/>
        </w:rPr>
        <w:t>ohutu</w:t>
      </w:r>
      <w:r>
        <w:rPr>
          <w:rFonts w:ascii="Times New Roman" w:eastAsia="Times New Roman" w:hAnsi="Times New Roman" w:cs="Times New Roman"/>
          <w:sz w:val="24"/>
          <w:szCs w:val="24"/>
        </w:rPr>
        <w:t>t</w:t>
      </w:r>
      <w:r w:rsidRPr="343BA6A5" w:rsidDel="00E908F2">
        <w:rPr>
          <w:rFonts w:ascii="Times New Roman" w:eastAsia="Times New Roman" w:hAnsi="Times New Roman" w:cs="Times New Roman"/>
          <w:sz w:val="24"/>
          <w:szCs w:val="24"/>
        </w:rPr>
        <w:t xml:space="preserve"> ja </w:t>
      </w:r>
      <w:r w:rsidRPr="343BA6A5">
        <w:rPr>
          <w:rFonts w:ascii="Times New Roman" w:eastAsia="Times New Roman" w:hAnsi="Times New Roman" w:cs="Times New Roman"/>
          <w:sz w:val="24"/>
          <w:szCs w:val="24"/>
        </w:rPr>
        <w:t>nõuetekohas</w:t>
      </w:r>
      <w:r>
        <w:rPr>
          <w:rFonts w:ascii="Times New Roman" w:eastAsia="Times New Roman" w:hAnsi="Times New Roman" w:cs="Times New Roman"/>
          <w:sz w:val="24"/>
          <w:szCs w:val="24"/>
        </w:rPr>
        <w:t>t</w:t>
      </w:r>
      <w:r w:rsidRPr="343BA6A5">
        <w:rPr>
          <w:rFonts w:ascii="Times New Roman" w:eastAsia="Times New Roman" w:hAnsi="Times New Roman" w:cs="Times New Roman"/>
          <w:sz w:val="24"/>
          <w:szCs w:val="24"/>
        </w:rPr>
        <w:t xml:space="preserve"> </w:t>
      </w:r>
      <w:proofErr w:type="spellStart"/>
      <w:r w:rsidRPr="343BA6A5">
        <w:rPr>
          <w:rFonts w:ascii="Times New Roman" w:eastAsia="Times New Roman" w:hAnsi="Times New Roman" w:cs="Times New Roman"/>
          <w:sz w:val="24"/>
          <w:szCs w:val="24"/>
        </w:rPr>
        <w:t>dekomissioneerimis</w:t>
      </w:r>
      <w:r>
        <w:rPr>
          <w:rFonts w:ascii="Times New Roman" w:eastAsia="Times New Roman" w:hAnsi="Times New Roman" w:cs="Times New Roman"/>
          <w:sz w:val="24"/>
          <w:szCs w:val="24"/>
        </w:rPr>
        <w:t>t</w:t>
      </w:r>
      <w:proofErr w:type="spellEnd"/>
      <w:r w:rsidRPr="343BA6A5" w:rsidDel="00E908F2">
        <w:rPr>
          <w:rFonts w:ascii="Times New Roman" w:eastAsia="Times New Roman" w:hAnsi="Times New Roman" w:cs="Times New Roman"/>
          <w:sz w:val="24"/>
          <w:szCs w:val="24"/>
        </w:rPr>
        <w:t xml:space="preserve"> vastavalt lõplikule </w:t>
      </w:r>
      <w:proofErr w:type="spellStart"/>
      <w:r w:rsidRPr="343BA6A5" w:rsidDel="00E908F2">
        <w:rPr>
          <w:rFonts w:ascii="Times New Roman" w:eastAsia="Times New Roman" w:hAnsi="Times New Roman" w:cs="Times New Roman"/>
          <w:sz w:val="24"/>
          <w:szCs w:val="24"/>
        </w:rPr>
        <w:t>dekomissioneerimiskavale</w:t>
      </w:r>
      <w:proofErr w:type="spellEnd"/>
      <w:r w:rsidRPr="343BA6A5" w:rsidDel="00E908F2">
        <w:rPr>
          <w:rFonts w:ascii="Times New Roman" w:eastAsia="Times New Roman" w:hAnsi="Times New Roman" w:cs="Times New Roman"/>
          <w:sz w:val="24"/>
          <w:szCs w:val="24"/>
        </w:rPr>
        <w:t>, sealhulgas tagama juhtkonna ja vastutavate töötajate piisava väljaõppe; </w:t>
      </w:r>
    </w:p>
    <w:p w14:paraId="1F56705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5</w:t>
      </w:r>
      <w:r w:rsidRPr="343BA6A5" w:rsidDel="00E908F2">
        <w:rPr>
          <w:rFonts w:ascii="Times New Roman" w:eastAsia="Times New Roman" w:hAnsi="Times New Roman" w:cs="Times New Roman"/>
          <w:sz w:val="24"/>
          <w:szCs w:val="24"/>
        </w:rPr>
        <w:t>) tagama kõi</w:t>
      </w:r>
      <w:r>
        <w:rPr>
          <w:rFonts w:ascii="Times New Roman" w:eastAsia="Times New Roman" w:hAnsi="Times New Roman" w:cs="Times New Roman"/>
          <w:sz w:val="24"/>
          <w:szCs w:val="24"/>
        </w:rPr>
        <w:t>gi</w:t>
      </w:r>
      <w:r w:rsidRPr="343BA6A5" w:rsidDel="00E908F2">
        <w:rPr>
          <w:rFonts w:ascii="Times New Roman" w:eastAsia="Times New Roman" w:hAnsi="Times New Roman" w:cs="Times New Roman"/>
          <w:sz w:val="24"/>
          <w:szCs w:val="24"/>
        </w:rPr>
        <w:t xml:space="preserve"> </w:t>
      </w:r>
      <w:proofErr w:type="spellStart"/>
      <w:r w:rsidRPr="343BA6A5" w:rsidDel="00E908F2">
        <w:rPr>
          <w:rFonts w:ascii="Times New Roman" w:eastAsia="Times New Roman" w:hAnsi="Times New Roman" w:cs="Times New Roman"/>
          <w:sz w:val="24"/>
          <w:szCs w:val="24"/>
        </w:rPr>
        <w:t>dekomissioneerimisega</w:t>
      </w:r>
      <w:proofErr w:type="spellEnd"/>
      <w:r w:rsidRPr="343BA6A5" w:rsidDel="00E908F2">
        <w:rPr>
          <w:rFonts w:ascii="Times New Roman" w:eastAsia="Times New Roman" w:hAnsi="Times New Roman" w:cs="Times New Roman"/>
          <w:sz w:val="24"/>
          <w:szCs w:val="24"/>
        </w:rPr>
        <w:t xml:space="preserve"> seotud kulude katmise käesolevas seaduses </w:t>
      </w:r>
      <w:r>
        <w:rPr>
          <w:rFonts w:ascii="Times New Roman" w:eastAsia="Times New Roman" w:hAnsi="Times New Roman" w:cs="Times New Roman"/>
          <w:sz w:val="24"/>
          <w:szCs w:val="24"/>
        </w:rPr>
        <w:t>sätestatud</w:t>
      </w:r>
      <w:r w:rsidRPr="343BA6A5" w:rsidDel="00E908F2">
        <w:rPr>
          <w:rFonts w:ascii="Times New Roman" w:eastAsia="Times New Roman" w:hAnsi="Times New Roman" w:cs="Times New Roman"/>
          <w:sz w:val="24"/>
          <w:szCs w:val="24"/>
        </w:rPr>
        <w:t xml:space="preserve"> korras. </w:t>
      </w:r>
    </w:p>
    <w:p w14:paraId="5220B11E" w14:textId="77777777" w:rsidR="00074CE5" w:rsidRDefault="00074CE5" w:rsidP="00074CE5">
      <w:pPr>
        <w:spacing w:after="0" w:line="240" w:lineRule="auto"/>
        <w:jc w:val="both"/>
        <w:rPr>
          <w:rFonts w:ascii="Times New Roman" w:eastAsia="Times New Roman" w:hAnsi="Times New Roman" w:cs="Times New Roman"/>
          <w:sz w:val="24"/>
          <w:szCs w:val="24"/>
        </w:rPr>
      </w:pPr>
    </w:p>
    <w:p w14:paraId="4B379AD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F3D4816" w14:textId="77777777" w:rsidR="00074CE5" w:rsidRPr="00D3272A" w:rsidRDefault="00074CE5" w:rsidP="00074CE5">
      <w:pPr>
        <w:spacing w:after="0" w:line="240" w:lineRule="auto"/>
        <w:contextualSpacing/>
        <w:jc w:val="center"/>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xml:space="preserve">5. peatükk </w:t>
      </w:r>
    </w:p>
    <w:p w14:paraId="5D033D1F" w14:textId="77777777" w:rsidR="00074CE5" w:rsidRPr="00D3272A" w:rsidRDefault="00074CE5" w:rsidP="00074CE5">
      <w:pPr>
        <w:spacing w:after="0" w:line="240" w:lineRule="auto"/>
        <w:contextualSpacing/>
        <w:jc w:val="center"/>
        <w:rPr>
          <w:rFonts w:ascii="Times New Roman" w:eastAsia="Times New Roman" w:hAnsi="Times New Roman" w:cs="Times New Roman"/>
          <w:b/>
          <w:sz w:val="24"/>
          <w:szCs w:val="24"/>
        </w:rPr>
      </w:pPr>
      <w:r w:rsidRPr="31874130">
        <w:rPr>
          <w:rFonts w:ascii="Times New Roman" w:eastAsia="Times New Roman" w:hAnsi="Times New Roman" w:cs="Times New Roman"/>
          <w:b/>
          <w:bCs/>
          <w:sz w:val="24"/>
          <w:szCs w:val="24"/>
        </w:rPr>
        <w:t>Kiirguskaitse</w:t>
      </w:r>
    </w:p>
    <w:p w14:paraId="604CB2E4" w14:textId="77777777" w:rsidR="00074CE5" w:rsidDel="00E908F2" w:rsidRDefault="00074CE5" w:rsidP="00074CE5">
      <w:pPr>
        <w:spacing w:after="0" w:line="240" w:lineRule="auto"/>
        <w:contextualSpacing/>
        <w:jc w:val="center"/>
        <w:rPr>
          <w:rFonts w:ascii="Times New Roman" w:eastAsia="Times New Roman" w:hAnsi="Times New Roman" w:cs="Times New Roman"/>
          <w:sz w:val="24"/>
          <w:szCs w:val="24"/>
        </w:rPr>
      </w:pPr>
    </w:p>
    <w:p w14:paraId="7977AC7E" w14:textId="77777777" w:rsidR="00074CE5" w:rsidRPr="00B04812" w:rsidRDefault="00074CE5" w:rsidP="00074CE5">
      <w:pPr>
        <w:pStyle w:val="Paragrahv"/>
        <w:spacing w:before="120" w:line="240" w:lineRule="auto"/>
        <w:contextualSpacing/>
        <w:rPr>
          <w:rFonts w:eastAsia="Times New Roman"/>
          <w:color w:val="000000" w:themeColor="text1"/>
        </w:rPr>
      </w:pPr>
      <w:r w:rsidRPr="343BA6A5">
        <w:rPr>
          <w:rFonts w:eastAsia="Times New Roman"/>
          <w:color w:val="000000" w:themeColor="text1"/>
        </w:rPr>
        <w:t xml:space="preserve">§ </w:t>
      </w:r>
      <w:r w:rsidRPr="7E789AF5">
        <w:rPr>
          <w:rFonts w:eastAsia="Times New Roman"/>
          <w:color w:val="000000" w:themeColor="text1"/>
        </w:rPr>
        <w:t>4</w:t>
      </w:r>
      <w:r>
        <w:rPr>
          <w:rFonts w:eastAsia="Times New Roman"/>
          <w:color w:val="000000" w:themeColor="text1"/>
        </w:rPr>
        <w:t>9</w:t>
      </w:r>
      <w:r w:rsidRPr="343BA6A5">
        <w:rPr>
          <w:rFonts w:eastAsia="Times New Roman"/>
          <w:color w:val="000000" w:themeColor="text1"/>
        </w:rPr>
        <w:t>. Kiirguskaitse nõuded</w:t>
      </w:r>
    </w:p>
    <w:p w14:paraId="7F214B8A" w14:textId="77777777" w:rsidR="00074CE5" w:rsidRDefault="00074CE5" w:rsidP="00074CE5">
      <w:pPr>
        <w:pStyle w:val="Paragrahv"/>
        <w:spacing w:before="120" w:line="240" w:lineRule="auto"/>
        <w:contextualSpacing/>
        <w:rPr>
          <w:rFonts w:eastAsia="Times New Roman"/>
          <w:b w:val="0"/>
          <w:color w:val="000000" w:themeColor="text1"/>
        </w:rPr>
      </w:pPr>
    </w:p>
    <w:p w14:paraId="3B5BF162" w14:textId="77777777" w:rsidR="00074CE5" w:rsidRPr="00D3272A" w:rsidRDefault="00074CE5" w:rsidP="00074CE5">
      <w:pPr>
        <w:pStyle w:val="Paragrahv"/>
        <w:spacing w:before="120" w:line="240" w:lineRule="auto"/>
        <w:contextualSpacing/>
        <w:rPr>
          <w:rFonts w:eastAsia="Times New Roman"/>
          <w:b w:val="0"/>
          <w:bCs w:val="0"/>
          <w:color w:val="000000" w:themeColor="text1"/>
        </w:rPr>
      </w:pPr>
      <w:r w:rsidRPr="38F28388">
        <w:rPr>
          <w:rFonts w:eastAsia="Times New Roman"/>
          <w:b w:val="0"/>
          <w:bCs w:val="0"/>
          <w:color w:val="000000" w:themeColor="text1"/>
        </w:rPr>
        <w:t xml:space="preserve">Tuumamaterjali, tuumakäitise ja tuumkütusetsükliga seotud tegevuste korral kohaldatakse järgmisi kiirgusseaduse sätteid: </w:t>
      </w:r>
    </w:p>
    <w:p w14:paraId="51480701" w14:textId="77777777" w:rsidR="00074CE5" w:rsidRPr="00D3272A" w:rsidRDefault="00074CE5" w:rsidP="00074CE5">
      <w:pPr>
        <w:pStyle w:val="Paragrahv"/>
        <w:spacing w:before="120" w:line="240" w:lineRule="auto"/>
        <w:contextualSpacing/>
        <w:rPr>
          <w:rFonts w:eastAsia="Times New Roman"/>
          <w:b w:val="0"/>
          <w:color w:val="000000" w:themeColor="text1"/>
        </w:rPr>
      </w:pPr>
      <w:r w:rsidRPr="343BA6A5">
        <w:rPr>
          <w:rFonts w:eastAsia="Times New Roman"/>
          <w:b w:val="0"/>
          <w:color w:val="000000" w:themeColor="text1"/>
        </w:rPr>
        <w:t>1) kiirgusohutuse põhimõtteid vastavalt §-dele 21</w:t>
      </w:r>
      <w:r>
        <w:rPr>
          <w:rFonts w:eastAsia="Times New Roman"/>
          <w:b w:val="0"/>
          <w:color w:val="000000" w:themeColor="text1"/>
        </w:rPr>
        <w:t>–</w:t>
      </w:r>
      <w:r w:rsidRPr="343BA6A5">
        <w:rPr>
          <w:rFonts w:eastAsia="Times New Roman"/>
          <w:b w:val="0"/>
          <w:color w:val="000000" w:themeColor="text1"/>
        </w:rPr>
        <w:t>23;</w:t>
      </w:r>
    </w:p>
    <w:p w14:paraId="5341995D" w14:textId="77777777" w:rsidR="00074CE5" w:rsidRPr="00D3272A" w:rsidRDefault="00074CE5" w:rsidP="00074CE5">
      <w:pPr>
        <w:pStyle w:val="Paragrahv"/>
        <w:spacing w:before="120" w:line="240" w:lineRule="auto"/>
        <w:contextualSpacing/>
        <w:rPr>
          <w:rFonts w:eastAsia="Times New Roman"/>
          <w:b w:val="0"/>
          <w:color w:val="000000" w:themeColor="text1"/>
        </w:rPr>
      </w:pPr>
      <w:r w:rsidRPr="343BA6A5">
        <w:rPr>
          <w:rFonts w:eastAsia="Times New Roman"/>
          <w:b w:val="0"/>
          <w:color w:val="000000" w:themeColor="text1"/>
        </w:rPr>
        <w:t xml:space="preserve">2) kiirgustegevuse tegija kohustusi vastavalt §-dele 32 ja 35; </w:t>
      </w:r>
    </w:p>
    <w:p w14:paraId="16A5631F" w14:textId="77777777" w:rsidR="00074CE5" w:rsidRPr="00D3272A" w:rsidRDefault="00074CE5" w:rsidP="00074CE5">
      <w:pPr>
        <w:pStyle w:val="Paragrahv"/>
        <w:spacing w:before="120" w:line="240" w:lineRule="auto"/>
        <w:contextualSpacing/>
        <w:rPr>
          <w:rFonts w:eastAsia="Times New Roman"/>
          <w:b w:val="0"/>
          <w:color w:val="000000" w:themeColor="text1"/>
        </w:rPr>
      </w:pPr>
      <w:r w:rsidRPr="343BA6A5">
        <w:rPr>
          <w:rFonts w:eastAsia="Times New Roman"/>
          <w:b w:val="0"/>
          <w:color w:val="000000" w:themeColor="text1"/>
        </w:rPr>
        <w:t xml:space="preserve">3) 3. peatüki 3. jagu; </w:t>
      </w:r>
    </w:p>
    <w:p w14:paraId="61D86A09" w14:textId="77777777" w:rsidR="00074CE5" w:rsidRDefault="00074CE5" w:rsidP="00074CE5">
      <w:pPr>
        <w:pStyle w:val="Paragrahv"/>
        <w:spacing w:before="120" w:line="240" w:lineRule="auto"/>
        <w:contextualSpacing/>
        <w:rPr>
          <w:rFonts w:eastAsia="Times New Roman"/>
          <w:b w:val="0"/>
          <w:color w:val="000000" w:themeColor="text1"/>
        </w:rPr>
      </w:pPr>
      <w:r w:rsidRPr="343BA6A5">
        <w:rPr>
          <w:rFonts w:eastAsia="Times New Roman"/>
          <w:b w:val="0"/>
          <w:color w:val="000000" w:themeColor="text1"/>
        </w:rPr>
        <w:t>4) 7. peatükki.</w:t>
      </w:r>
    </w:p>
    <w:p w14:paraId="4668C9F0" w14:textId="77777777" w:rsidR="00074CE5" w:rsidRDefault="00074CE5" w:rsidP="00074CE5">
      <w:pPr>
        <w:pStyle w:val="Paragrahv"/>
        <w:spacing w:before="120" w:line="240" w:lineRule="auto"/>
        <w:contextualSpacing/>
        <w:rPr>
          <w:rFonts w:eastAsia="Times New Roman"/>
          <w:b w:val="0"/>
          <w:color w:val="000000" w:themeColor="text1"/>
        </w:rPr>
      </w:pPr>
    </w:p>
    <w:p w14:paraId="3D17E0E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81B6976" w14:textId="77777777" w:rsidR="00074CE5" w:rsidRDefault="00074CE5" w:rsidP="00074CE5">
      <w:pPr>
        <w:pStyle w:val="paragraph"/>
        <w:spacing w:before="0" w:beforeAutospacing="0" w:after="0" w:afterAutospacing="0"/>
        <w:contextualSpacing/>
        <w:jc w:val="center"/>
        <w:textAlignment w:val="baseline"/>
        <w:rPr>
          <w:rStyle w:val="normaltextrun"/>
          <w:rFonts w:eastAsiaTheme="majorEastAsia"/>
          <w:b/>
          <w:bCs/>
        </w:rPr>
      </w:pPr>
      <w:r w:rsidRPr="343BA6A5">
        <w:rPr>
          <w:rStyle w:val="normaltextrun"/>
          <w:rFonts w:eastAsiaTheme="majorEastAsia"/>
          <w:b/>
        </w:rPr>
        <w:t>6. peatükk</w:t>
      </w:r>
    </w:p>
    <w:p w14:paraId="2EA9BD84" w14:textId="77777777" w:rsidR="00074CE5" w:rsidRDefault="00074CE5" w:rsidP="00074CE5">
      <w:pPr>
        <w:pStyle w:val="paragraph"/>
        <w:spacing w:before="0" w:beforeAutospacing="0" w:after="0" w:afterAutospacing="0"/>
        <w:contextualSpacing/>
        <w:jc w:val="center"/>
        <w:textAlignment w:val="baseline"/>
        <w:rPr>
          <w:rStyle w:val="eop"/>
          <w:rFonts w:eastAsiaTheme="majorEastAsia"/>
          <w:b/>
        </w:rPr>
      </w:pPr>
      <w:r w:rsidRPr="31874130">
        <w:rPr>
          <w:rStyle w:val="normaltextrun"/>
          <w:rFonts w:eastAsiaTheme="majorEastAsia"/>
          <w:b/>
          <w:bCs/>
        </w:rPr>
        <w:t>Hädaolukorraks valmistumine ja tegevus hädaolukorras </w:t>
      </w:r>
    </w:p>
    <w:p w14:paraId="40D84F23" w14:textId="77777777" w:rsidR="00074CE5" w:rsidRDefault="00074CE5" w:rsidP="00074CE5">
      <w:pPr>
        <w:pStyle w:val="paragraph"/>
        <w:spacing w:before="0" w:beforeAutospacing="0" w:after="0" w:afterAutospacing="0"/>
        <w:contextualSpacing/>
        <w:jc w:val="center"/>
        <w:textAlignment w:val="baseline"/>
        <w:rPr>
          <w:rStyle w:val="eop"/>
          <w:rFonts w:eastAsiaTheme="majorEastAsia"/>
          <w:b/>
        </w:rPr>
      </w:pPr>
    </w:p>
    <w:p w14:paraId="4560D7EB"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b/>
        </w:rPr>
        <w:t xml:space="preserve">§ </w:t>
      </w:r>
      <w:r>
        <w:rPr>
          <w:rStyle w:val="normaltextrun"/>
          <w:rFonts w:eastAsiaTheme="majorEastAsia"/>
          <w:b/>
          <w:bCs/>
        </w:rPr>
        <w:t>50</w:t>
      </w:r>
      <w:r w:rsidRPr="343BA6A5">
        <w:rPr>
          <w:rStyle w:val="normaltextrun"/>
          <w:rFonts w:eastAsiaTheme="majorEastAsia"/>
          <w:b/>
        </w:rPr>
        <w:t>. Tuumakäitise hädaolukorra riskianalüüs</w:t>
      </w:r>
      <w:r w:rsidRPr="343BA6A5">
        <w:rPr>
          <w:rStyle w:val="eop"/>
          <w:rFonts w:eastAsiaTheme="majorEastAsia"/>
        </w:rPr>
        <w:t> </w:t>
      </w:r>
    </w:p>
    <w:p w14:paraId="2F4822EC" w14:textId="77777777" w:rsidR="00074CE5" w:rsidRDefault="00074CE5" w:rsidP="00074CE5">
      <w:pPr>
        <w:pStyle w:val="paragraph"/>
        <w:spacing w:before="0" w:beforeAutospacing="0" w:after="0" w:afterAutospacing="0"/>
        <w:contextualSpacing/>
        <w:jc w:val="both"/>
        <w:textAlignment w:val="baseline"/>
        <w:rPr>
          <w:sz w:val="18"/>
          <w:szCs w:val="18"/>
        </w:rPr>
      </w:pPr>
    </w:p>
    <w:p w14:paraId="7D707552" w14:textId="77777777" w:rsidR="00074CE5" w:rsidRPr="00EE2E35" w:rsidRDefault="00074CE5" w:rsidP="00074CE5">
      <w:pPr>
        <w:pStyle w:val="paragraph"/>
        <w:spacing w:before="0" w:beforeAutospacing="0" w:after="0" w:afterAutospacing="0"/>
        <w:contextualSpacing/>
        <w:jc w:val="both"/>
        <w:textAlignment w:val="baseline"/>
      </w:pPr>
      <w:r>
        <w:t xml:space="preserve">(1) Tuumakäitise hädaolukorra riskianalüüsi koostamine toimub </w:t>
      </w:r>
      <w:commentRangeStart w:id="91"/>
      <w:r>
        <w:t xml:space="preserve">tsiviilkriisi ja riigikaitse seaduses </w:t>
      </w:r>
      <w:commentRangeEnd w:id="91"/>
      <w:r w:rsidR="00A97CBD">
        <w:rPr>
          <w:rStyle w:val="Kommentaariviide"/>
          <w:rFonts w:asciiTheme="minorHAnsi" w:eastAsiaTheme="minorHAnsi" w:hAnsiTheme="minorHAnsi" w:cstheme="minorBidi"/>
          <w:kern w:val="2"/>
          <w:lang w:eastAsia="en-US"/>
          <w14:ligatures w14:val="standardContextual"/>
        </w:rPr>
        <w:commentReference w:id="91"/>
      </w:r>
      <w:r>
        <w:t xml:space="preserve">sätestatud korras, arvestades käesolevas seaduses sätestatud erisusi. </w:t>
      </w:r>
    </w:p>
    <w:p w14:paraId="5E51D6D4"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p>
    <w:p w14:paraId="04AB6F97" w14:textId="77777777" w:rsidR="00074CE5" w:rsidRPr="00EE2F74"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 xml:space="preserve">(2) Riskianalüüs vaadatakse üle ja </w:t>
      </w:r>
      <w:r>
        <w:rPr>
          <w:rStyle w:val="normaltextrun"/>
          <w:rFonts w:eastAsiaTheme="majorEastAsia"/>
        </w:rPr>
        <w:t xml:space="preserve">seda </w:t>
      </w:r>
      <w:r w:rsidRPr="343BA6A5">
        <w:rPr>
          <w:rStyle w:val="normaltextrun"/>
          <w:rFonts w:eastAsiaTheme="majorEastAsia"/>
        </w:rPr>
        <w:t>täiendatakse vajaduse</w:t>
      </w:r>
      <w:r>
        <w:rPr>
          <w:rStyle w:val="normaltextrun"/>
          <w:rFonts w:eastAsiaTheme="majorEastAsia"/>
        </w:rPr>
        <w:t xml:space="preserve"> korra</w:t>
      </w:r>
      <w:r w:rsidRPr="343BA6A5">
        <w:rPr>
          <w:rStyle w:val="normaltextrun"/>
          <w:rFonts w:eastAsiaTheme="majorEastAsia"/>
        </w:rPr>
        <w:t xml:space="preserve">l vähemalt iga </w:t>
      </w:r>
      <w:r w:rsidRPr="5E95CC44">
        <w:rPr>
          <w:rStyle w:val="normaltextrun"/>
          <w:rFonts w:eastAsiaTheme="majorEastAsia"/>
        </w:rPr>
        <w:t>kahe</w:t>
      </w:r>
      <w:r w:rsidRPr="343BA6A5">
        <w:rPr>
          <w:rStyle w:val="normaltextrun"/>
          <w:rFonts w:eastAsiaTheme="majorEastAsia"/>
        </w:rPr>
        <w:t xml:space="preserve"> aasta järel või pärast olulisi muutusi ohutegurites või käitises.</w:t>
      </w:r>
      <w:r w:rsidRPr="343BA6A5">
        <w:rPr>
          <w:rStyle w:val="eop"/>
          <w:rFonts w:eastAsiaTheme="majorEastAsia"/>
        </w:rPr>
        <w:t> </w:t>
      </w:r>
    </w:p>
    <w:p w14:paraId="3FE4AEE6" w14:textId="77777777" w:rsidR="00074CE5" w:rsidRPr="00EE2F74" w:rsidRDefault="00074CE5" w:rsidP="00074CE5">
      <w:pPr>
        <w:pStyle w:val="paragraph"/>
        <w:spacing w:before="0" w:beforeAutospacing="0" w:after="0" w:afterAutospacing="0"/>
        <w:contextualSpacing/>
        <w:jc w:val="both"/>
        <w:textAlignment w:val="baseline"/>
      </w:pPr>
    </w:p>
    <w:p w14:paraId="43168C7D" w14:textId="77777777" w:rsidR="00074CE5" w:rsidRDefault="00074CE5" w:rsidP="00074CE5">
      <w:pPr>
        <w:pStyle w:val="paragraph"/>
        <w:spacing w:before="0" w:beforeAutospacing="0" w:after="0" w:afterAutospacing="0"/>
        <w:contextualSpacing/>
        <w:jc w:val="both"/>
        <w:textAlignment w:val="baseline"/>
        <w:rPr>
          <w:rStyle w:val="normaltextrun"/>
          <w:rFonts w:eastAsiaTheme="majorEastAsia"/>
        </w:rPr>
      </w:pPr>
      <w:r w:rsidRPr="343BA6A5">
        <w:rPr>
          <w:rStyle w:val="normaltextrun"/>
          <w:rFonts w:eastAsiaTheme="majorEastAsia"/>
        </w:rPr>
        <w:t xml:space="preserve">(3) </w:t>
      </w:r>
      <w:bookmarkStart w:id="92" w:name="_Hlk210502648"/>
      <w:r w:rsidRPr="343BA6A5">
        <w:rPr>
          <w:rStyle w:val="normaltextrun"/>
          <w:rFonts w:eastAsiaTheme="majorEastAsia"/>
        </w:rPr>
        <w:t xml:space="preserve">Valdkonna eest vastutav minister </w:t>
      </w:r>
      <w:bookmarkEnd w:id="92"/>
      <w:r w:rsidRPr="343BA6A5">
        <w:rPr>
          <w:rStyle w:val="normaltextrun"/>
          <w:rFonts w:eastAsiaTheme="majorEastAsia"/>
        </w:rPr>
        <w:t>võib kehtestada määrusega täpsustatud nõuded tuumakäitise riskianalüüsile.</w:t>
      </w:r>
    </w:p>
    <w:p w14:paraId="53187691" w14:textId="77777777" w:rsidR="00074CE5" w:rsidRDefault="00074CE5" w:rsidP="00074CE5">
      <w:pPr>
        <w:pStyle w:val="paragraph"/>
        <w:spacing w:before="0" w:beforeAutospacing="0" w:after="0" w:afterAutospacing="0"/>
        <w:contextualSpacing/>
        <w:jc w:val="both"/>
        <w:textAlignment w:val="baseline"/>
        <w:rPr>
          <w:rStyle w:val="normaltextrun"/>
          <w:rFonts w:eastAsiaTheme="majorEastAsia"/>
        </w:rPr>
      </w:pPr>
    </w:p>
    <w:p w14:paraId="6C898CBD"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b/>
        </w:rPr>
        <w:t xml:space="preserve">§ </w:t>
      </w:r>
      <w:r w:rsidRPr="672F8631">
        <w:rPr>
          <w:rStyle w:val="normaltextrun"/>
          <w:rFonts w:eastAsiaTheme="majorEastAsia"/>
          <w:b/>
          <w:bCs/>
        </w:rPr>
        <w:t>5</w:t>
      </w:r>
      <w:r>
        <w:rPr>
          <w:rStyle w:val="normaltextrun"/>
          <w:rFonts w:eastAsiaTheme="majorEastAsia"/>
          <w:b/>
          <w:bCs/>
        </w:rPr>
        <w:t>1</w:t>
      </w:r>
      <w:r w:rsidRPr="343BA6A5">
        <w:rPr>
          <w:rStyle w:val="normaltextrun"/>
          <w:rFonts w:eastAsiaTheme="majorEastAsia"/>
          <w:b/>
        </w:rPr>
        <w:t>. Tuumakäitise hädaolukorra lahendamise plaan</w:t>
      </w:r>
      <w:r w:rsidRPr="343BA6A5">
        <w:rPr>
          <w:rStyle w:val="eop"/>
          <w:rFonts w:eastAsiaTheme="majorEastAsia"/>
        </w:rPr>
        <w:t> </w:t>
      </w:r>
    </w:p>
    <w:p w14:paraId="73E9165C" w14:textId="77777777" w:rsidR="00074CE5" w:rsidRDefault="00074CE5" w:rsidP="00074CE5">
      <w:pPr>
        <w:pStyle w:val="paragraph"/>
        <w:spacing w:before="0" w:beforeAutospacing="0" w:after="0" w:afterAutospacing="0"/>
        <w:contextualSpacing/>
        <w:jc w:val="both"/>
        <w:textAlignment w:val="baseline"/>
      </w:pPr>
    </w:p>
    <w:p w14:paraId="500BB03F" w14:textId="77777777" w:rsidR="00074CE5"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rPr>
        <w:t>(1) Käitamisloa omajal peab olema hädaolukorra riskianalüüsile vastav tuumakäitise hädaolukorra lahendamise plaan, mis hõlmab vähemalt:</w:t>
      </w:r>
      <w:r w:rsidRPr="343BA6A5">
        <w:rPr>
          <w:rStyle w:val="eop"/>
          <w:rFonts w:eastAsiaTheme="majorEastAsia"/>
        </w:rPr>
        <w:t> </w:t>
      </w:r>
    </w:p>
    <w:p w14:paraId="6B753F38" w14:textId="77777777" w:rsidR="00074CE5"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rPr>
        <w:t>1) reageerimiskava eri tüüpi hädaolukordade korral kõigis töörežiimides;</w:t>
      </w:r>
      <w:r w:rsidRPr="343BA6A5">
        <w:rPr>
          <w:rStyle w:val="eop"/>
          <w:rFonts w:eastAsiaTheme="majorEastAsia"/>
        </w:rPr>
        <w:t> </w:t>
      </w:r>
      <w:r w:rsidRPr="00FE484E">
        <w:rPr>
          <w:rStyle w:val="eop"/>
          <w:rFonts w:eastAsiaTheme="majorEastAsia"/>
        </w:rPr>
        <w:t xml:space="preserve"> </w:t>
      </w:r>
    </w:p>
    <w:p w14:paraId="0C073B7C" w14:textId="77777777" w:rsidR="00074CE5" w:rsidRDefault="00074CE5" w:rsidP="00074CE5">
      <w:pPr>
        <w:pStyle w:val="paragraph"/>
        <w:spacing w:before="0" w:beforeAutospacing="0" w:after="0" w:afterAutospacing="0"/>
        <w:contextualSpacing/>
        <w:jc w:val="both"/>
        <w:textAlignment w:val="baseline"/>
        <w:rPr>
          <w:rStyle w:val="eop"/>
        </w:rPr>
      </w:pPr>
      <w:r w:rsidRPr="7D8B87C9">
        <w:rPr>
          <w:rStyle w:val="normaltextrun"/>
          <w:rFonts w:eastAsiaTheme="majorEastAsia"/>
        </w:rPr>
        <w:t>2)</w:t>
      </w:r>
      <w:r w:rsidRPr="343BA6A5">
        <w:rPr>
          <w:rStyle w:val="normaltextrun"/>
          <w:rFonts w:eastAsiaTheme="majorEastAsia"/>
        </w:rPr>
        <w:t xml:space="preserve"> töötajate väljaõpet ja õppusi;</w:t>
      </w:r>
      <w:r w:rsidRPr="343BA6A5">
        <w:rPr>
          <w:rStyle w:val="eop"/>
          <w:rFonts w:eastAsiaTheme="majorEastAsia"/>
        </w:rPr>
        <w:t> </w:t>
      </w:r>
    </w:p>
    <w:p w14:paraId="0C81CC82" w14:textId="77777777" w:rsidR="00074CE5" w:rsidRDefault="00074CE5" w:rsidP="00074CE5">
      <w:pPr>
        <w:pStyle w:val="paragraph"/>
        <w:spacing w:before="0" w:beforeAutospacing="0" w:after="0" w:afterAutospacing="0"/>
        <w:contextualSpacing/>
        <w:jc w:val="both"/>
        <w:textAlignment w:val="baseline"/>
        <w:rPr>
          <w:rStyle w:val="eop"/>
        </w:rPr>
      </w:pPr>
      <w:r>
        <w:t xml:space="preserve">3) </w:t>
      </w:r>
      <w:r w:rsidRPr="343BA6A5">
        <w:rPr>
          <w:rStyle w:val="normaltextrun"/>
          <w:rFonts w:eastAsiaTheme="majorEastAsia"/>
        </w:rPr>
        <w:t>hädaolukorrast vahetu teavitamise ja teabevahetuse protseduure;</w:t>
      </w:r>
      <w:r w:rsidRPr="343BA6A5">
        <w:rPr>
          <w:rStyle w:val="eop"/>
          <w:rFonts w:eastAsiaTheme="majorEastAsia"/>
        </w:rPr>
        <w:t> </w:t>
      </w:r>
    </w:p>
    <w:p w14:paraId="6A8F3D23" w14:textId="77777777" w:rsidR="00074CE5"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rPr>
        <w:t>4) vajalike ressursside, varude ja sekkumisvõime tagamist;</w:t>
      </w:r>
      <w:r w:rsidRPr="343BA6A5">
        <w:rPr>
          <w:rStyle w:val="eop"/>
          <w:rFonts w:eastAsiaTheme="majorEastAsia"/>
        </w:rPr>
        <w:t> </w:t>
      </w:r>
    </w:p>
    <w:p w14:paraId="14296479" w14:textId="77777777" w:rsidR="00074CE5" w:rsidRDefault="00074CE5" w:rsidP="00074CE5">
      <w:pPr>
        <w:pStyle w:val="paragraph"/>
        <w:spacing w:before="0" w:beforeAutospacing="0" w:after="0" w:afterAutospacing="0"/>
        <w:contextualSpacing/>
        <w:jc w:val="both"/>
        <w:textAlignment w:val="baseline"/>
        <w:rPr>
          <w:rStyle w:val="eop"/>
        </w:rPr>
      </w:pPr>
      <w:r w:rsidRPr="1BF32C9A">
        <w:rPr>
          <w:rStyle w:val="normaltextrun"/>
          <w:rFonts w:eastAsiaTheme="majorEastAsia"/>
        </w:rPr>
        <w:t>5) koostööd teiste asutuste ja rahvusvaheliste partneritega;</w:t>
      </w:r>
      <w:r w:rsidRPr="1BF32C9A">
        <w:rPr>
          <w:rStyle w:val="eop"/>
          <w:rFonts w:eastAsiaTheme="majorEastAsia"/>
        </w:rPr>
        <w:t> </w:t>
      </w:r>
    </w:p>
    <w:p w14:paraId="130039FF" w14:textId="77777777" w:rsidR="00074CE5" w:rsidRDefault="00074CE5" w:rsidP="00074CE5">
      <w:pPr>
        <w:pStyle w:val="paragraph"/>
        <w:spacing w:before="0" w:beforeAutospacing="0" w:after="0" w:afterAutospacing="0"/>
        <w:contextualSpacing/>
        <w:jc w:val="both"/>
        <w:rPr>
          <w:rStyle w:val="eop"/>
        </w:rPr>
      </w:pPr>
      <w:r w:rsidRPr="1BF32C9A">
        <w:rPr>
          <w:rStyle w:val="eop"/>
        </w:rPr>
        <w:t xml:space="preserve">6) </w:t>
      </w:r>
      <w:commentRangeStart w:id="93"/>
      <w:r w:rsidRPr="1BF32C9A">
        <w:t>hädaolukorra planeerimistsooni</w:t>
      </w:r>
      <w:r>
        <w:t xml:space="preserve"> </w:t>
      </w:r>
      <w:commentRangeEnd w:id="93"/>
      <w:r w:rsidR="00A03C6A">
        <w:rPr>
          <w:rStyle w:val="Kommentaariviide"/>
          <w:rFonts w:asciiTheme="minorHAnsi" w:eastAsiaTheme="minorHAnsi" w:hAnsiTheme="minorHAnsi" w:cstheme="minorBidi"/>
          <w:kern w:val="2"/>
          <w:lang w:eastAsia="en-US"/>
          <w14:ligatures w14:val="standardContextual"/>
        </w:rPr>
        <w:commentReference w:id="93"/>
      </w:r>
      <w:r>
        <w:t>määramist</w:t>
      </w:r>
      <w:r w:rsidRPr="1BF32C9A">
        <w:t>;</w:t>
      </w:r>
    </w:p>
    <w:p w14:paraId="0ABD9C6B" w14:textId="77777777" w:rsidR="00074CE5" w:rsidRDefault="00074CE5" w:rsidP="00074CE5">
      <w:pPr>
        <w:pStyle w:val="paragraph"/>
        <w:spacing w:before="0" w:beforeAutospacing="0" w:after="0" w:afterAutospacing="0"/>
        <w:contextualSpacing/>
        <w:jc w:val="both"/>
        <w:textAlignment w:val="baseline"/>
        <w:rPr>
          <w:rStyle w:val="eop"/>
        </w:rPr>
      </w:pPr>
      <w:r w:rsidRPr="7D8B87C9">
        <w:rPr>
          <w:rStyle w:val="normaltextrun"/>
        </w:rPr>
        <w:t>7</w:t>
      </w:r>
      <w:r w:rsidRPr="1BF32C9A">
        <w:rPr>
          <w:rStyle w:val="normaltextrun"/>
          <w:rFonts w:eastAsiaTheme="majorEastAsia"/>
        </w:rPr>
        <w:t>) elanike kaitse- ja evakuatsioonimeetmeid;</w:t>
      </w:r>
      <w:r w:rsidRPr="1BF32C9A">
        <w:rPr>
          <w:rStyle w:val="eop"/>
          <w:rFonts w:eastAsiaTheme="majorEastAsia"/>
        </w:rPr>
        <w:t> </w:t>
      </w:r>
    </w:p>
    <w:p w14:paraId="272671DD" w14:textId="77777777" w:rsidR="00074CE5" w:rsidRDefault="00074CE5" w:rsidP="00074CE5">
      <w:pPr>
        <w:pStyle w:val="paragraph"/>
        <w:spacing w:before="0" w:beforeAutospacing="0" w:after="0" w:afterAutospacing="0"/>
        <w:contextualSpacing/>
        <w:jc w:val="both"/>
        <w:textAlignment w:val="baseline"/>
        <w:rPr>
          <w:rStyle w:val="eop"/>
        </w:rPr>
      </w:pPr>
      <w:r w:rsidRPr="7D8B87C9">
        <w:rPr>
          <w:rStyle w:val="normaltextrun"/>
        </w:rPr>
        <w:t>8</w:t>
      </w:r>
      <w:r w:rsidRPr="1BF32C9A">
        <w:rPr>
          <w:rStyle w:val="normaltextrun"/>
          <w:rFonts w:eastAsiaTheme="majorEastAsia"/>
        </w:rPr>
        <w:t>) tegevusi hädaolukorra lõpetamiseks;</w:t>
      </w:r>
      <w:r w:rsidRPr="1BF32C9A">
        <w:rPr>
          <w:rStyle w:val="eop"/>
          <w:rFonts w:eastAsiaTheme="majorEastAsia"/>
        </w:rPr>
        <w:t> </w:t>
      </w:r>
    </w:p>
    <w:p w14:paraId="08EAFF95" w14:textId="77777777" w:rsidR="00074CE5" w:rsidRDefault="00074CE5" w:rsidP="00074CE5">
      <w:pPr>
        <w:pStyle w:val="paragraph"/>
        <w:spacing w:before="0" w:beforeAutospacing="0" w:after="0" w:afterAutospacing="0"/>
        <w:contextualSpacing/>
        <w:jc w:val="both"/>
        <w:rPr>
          <w:rFonts w:eastAsiaTheme="majorEastAsia"/>
        </w:rPr>
      </w:pPr>
      <w:r w:rsidRPr="1E7DA820">
        <w:rPr>
          <w:rStyle w:val="eop"/>
          <w:rFonts w:eastAsiaTheme="majorEastAsia"/>
        </w:rPr>
        <w:t>9) vajaduse</w:t>
      </w:r>
      <w:r>
        <w:rPr>
          <w:rStyle w:val="eop"/>
          <w:rFonts w:eastAsiaTheme="majorEastAsia"/>
        </w:rPr>
        <w:t xml:space="preserve"> korra</w:t>
      </w:r>
      <w:r w:rsidRPr="1E7DA820">
        <w:rPr>
          <w:rStyle w:val="eop"/>
          <w:rFonts w:eastAsiaTheme="majorEastAsia"/>
        </w:rPr>
        <w:t xml:space="preserve">l </w:t>
      </w:r>
      <w:r w:rsidRPr="1E7DA820">
        <w:t>täiendavaid planeerimisalasid pikaajaliste kaitsemeetmete rakendamiseks;</w:t>
      </w:r>
    </w:p>
    <w:p w14:paraId="3A5BB7DE"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1E7DA820">
        <w:t xml:space="preserve">10) hädaolukorra lahendamisele järgnevaid tegevusi; </w:t>
      </w:r>
    </w:p>
    <w:p w14:paraId="6BA99716"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730CD86D">
        <w:rPr>
          <w:rStyle w:val="normaltextrun"/>
        </w:rPr>
        <w:t>11</w:t>
      </w:r>
      <w:r w:rsidRPr="1BF32C9A">
        <w:rPr>
          <w:rStyle w:val="normaltextrun"/>
          <w:rFonts w:eastAsiaTheme="majorEastAsia"/>
        </w:rPr>
        <w:t>) vajaduse</w:t>
      </w:r>
      <w:r>
        <w:rPr>
          <w:rStyle w:val="normaltextrun"/>
          <w:rFonts w:eastAsiaTheme="majorEastAsia"/>
        </w:rPr>
        <w:t xml:space="preserve"> korra</w:t>
      </w:r>
      <w:r w:rsidRPr="1BF32C9A">
        <w:rPr>
          <w:rStyle w:val="normaltextrun"/>
          <w:rFonts w:eastAsiaTheme="majorEastAsia"/>
        </w:rPr>
        <w:t>l sotsiaalpsühholoogilist tuge ja elanike nõustamist.</w:t>
      </w:r>
      <w:r w:rsidRPr="1BF32C9A">
        <w:rPr>
          <w:rStyle w:val="eop"/>
          <w:rFonts w:eastAsiaTheme="majorEastAsia"/>
        </w:rPr>
        <w:t> </w:t>
      </w:r>
    </w:p>
    <w:p w14:paraId="64162638" w14:textId="77777777" w:rsidR="00074CE5" w:rsidRDefault="00074CE5" w:rsidP="00074CE5">
      <w:pPr>
        <w:pStyle w:val="paragraph"/>
        <w:spacing w:before="0" w:beforeAutospacing="0" w:after="0" w:afterAutospacing="0"/>
        <w:contextualSpacing/>
        <w:jc w:val="both"/>
        <w:rPr>
          <w:rStyle w:val="eop"/>
          <w:rFonts w:eastAsiaTheme="majorEastAsia"/>
        </w:rPr>
      </w:pPr>
    </w:p>
    <w:p w14:paraId="40C51CAB" w14:textId="77777777" w:rsidR="00074CE5" w:rsidRDefault="00074CE5" w:rsidP="00074CE5">
      <w:pPr>
        <w:pStyle w:val="paragraph"/>
        <w:spacing w:before="0" w:beforeAutospacing="0" w:after="0" w:afterAutospacing="0"/>
        <w:contextualSpacing/>
        <w:jc w:val="both"/>
        <w:rPr>
          <w:color w:val="202020"/>
        </w:rPr>
      </w:pPr>
      <w:r w:rsidRPr="343BA6A5">
        <w:rPr>
          <w:rStyle w:val="eop"/>
          <w:rFonts w:eastAsiaTheme="majorEastAsia"/>
        </w:rPr>
        <w:t>(2) Tuumakäitise</w:t>
      </w:r>
      <w:r w:rsidRPr="2A432350">
        <w:rPr>
          <w:color w:val="202020"/>
        </w:rPr>
        <w:t xml:space="preserve"> hädaolukorra lahendamise plaani </w:t>
      </w:r>
      <w:r w:rsidRPr="6D1A02DA">
        <w:rPr>
          <w:color w:val="202020"/>
        </w:rPr>
        <w:t>harjutamiseks ja kontrollimiseks</w:t>
      </w:r>
      <w:r w:rsidRPr="2A432350">
        <w:rPr>
          <w:color w:val="202020"/>
        </w:rPr>
        <w:t xml:space="preserve"> korraldab käitamisloa omaja vähemalt üks kord aastas õppuse. Õppusest teavitatakse Päästeametit vähemalt 20 tööpäeva enne selle toimumist.</w:t>
      </w:r>
    </w:p>
    <w:p w14:paraId="64E99C4B" w14:textId="77777777" w:rsidR="00074CE5" w:rsidRDefault="00074CE5" w:rsidP="00074CE5">
      <w:pPr>
        <w:pStyle w:val="paragraph"/>
        <w:spacing w:before="0" w:beforeAutospacing="0" w:after="0" w:afterAutospacing="0"/>
        <w:contextualSpacing/>
        <w:jc w:val="both"/>
        <w:textAlignment w:val="baseline"/>
      </w:pPr>
    </w:p>
    <w:p w14:paraId="711DD0B8" w14:textId="77777777" w:rsidR="00074CE5" w:rsidRDefault="00074CE5" w:rsidP="00074CE5">
      <w:pPr>
        <w:pStyle w:val="paragraph"/>
        <w:spacing w:before="0" w:beforeAutospacing="0" w:after="0" w:afterAutospacing="0"/>
        <w:contextualSpacing/>
        <w:jc w:val="both"/>
        <w:textAlignment w:val="baseline"/>
      </w:pPr>
      <w:r>
        <w:t>(3) Tuumakäitise hädaolukorra lahendamise plaan vaadatakse üle ja seda täiendatakse vajaduse korral vähemalt iga kahe aasta järel või pärast olulisi muutusi ohutegurites või käitises.</w:t>
      </w:r>
    </w:p>
    <w:p w14:paraId="1FDD1D21" w14:textId="77777777" w:rsidR="00074CE5" w:rsidRPr="00FA3337" w:rsidRDefault="00074CE5" w:rsidP="00074CE5">
      <w:pPr>
        <w:pStyle w:val="paragraph"/>
        <w:spacing w:before="0" w:beforeAutospacing="0" w:after="0" w:afterAutospacing="0"/>
        <w:contextualSpacing/>
        <w:jc w:val="both"/>
        <w:textAlignment w:val="baseline"/>
      </w:pPr>
    </w:p>
    <w:p w14:paraId="00B33F41" w14:textId="4090F1DA" w:rsidR="00074CE5" w:rsidRDefault="00074CE5" w:rsidP="00074CE5">
      <w:pPr>
        <w:pStyle w:val="paragraph"/>
        <w:spacing w:before="0" w:beforeAutospacing="0" w:after="0" w:afterAutospacing="0"/>
        <w:contextualSpacing/>
        <w:jc w:val="both"/>
        <w:textAlignment w:val="baseline"/>
        <w:rPr>
          <w:rStyle w:val="normaltextrun"/>
          <w:rFonts w:eastAsiaTheme="majorEastAsia"/>
        </w:rPr>
      </w:pPr>
      <w:r w:rsidRPr="343BA6A5">
        <w:rPr>
          <w:rStyle w:val="normaltextrun"/>
          <w:rFonts w:eastAsiaTheme="majorEastAsia"/>
        </w:rPr>
        <w:t xml:space="preserve">(4) Valdkonna eest vastutav minister võib määrusega sätestada täpsustatud nõuded tuumakäitise hädaolukorra </w:t>
      </w:r>
      <w:commentRangeStart w:id="94"/>
      <w:ins w:id="95" w:author="Inge Mehide - JUSTDIGI" w:date="2026-01-05T11:02:00Z" w16du:dateUtc="2026-01-05T09:02:00Z">
        <w:r w:rsidR="00A03C6A">
          <w:rPr>
            <w:rStyle w:val="normaltextrun"/>
            <w:rFonts w:eastAsiaTheme="majorEastAsia"/>
          </w:rPr>
          <w:t xml:space="preserve">lahendamise </w:t>
        </w:r>
      </w:ins>
      <w:commentRangeEnd w:id="94"/>
      <w:ins w:id="96" w:author="Inge Mehide - JUSTDIGI" w:date="2026-01-06T15:14:00Z" w16du:dateUtc="2026-01-06T13:14:00Z">
        <w:r w:rsidR="005C25A0">
          <w:rPr>
            <w:rStyle w:val="Kommentaariviide"/>
            <w:rFonts w:asciiTheme="minorHAnsi" w:eastAsiaTheme="minorHAnsi" w:hAnsiTheme="minorHAnsi" w:cstheme="minorBidi"/>
            <w:kern w:val="2"/>
            <w:lang w:eastAsia="en-US"/>
            <w14:ligatures w14:val="standardContextual"/>
          </w:rPr>
          <w:commentReference w:id="94"/>
        </w:r>
      </w:ins>
      <w:r w:rsidRPr="343BA6A5">
        <w:rPr>
          <w:rStyle w:val="normaltextrun"/>
          <w:rFonts w:eastAsiaTheme="majorEastAsia"/>
        </w:rPr>
        <w:t>plaanile</w:t>
      </w:r>
      <w:r w:rsidRPr="6068CF29">
        <w:rPr>
          <w:rStyle w:val="normaltextrun"/>
          <w:rFonts w:eastAsiaTheme="majorEastAsia"/>
        </w:rPr>
        <w:t xml:space="preserve"> </w:t>
      </w:r>
      <w:r w:rsidRPr="343BA6A5">
        <w:rPr>
          <w:rStyle w:val="normaltextrun"/>
          <w:rFonts w:eastAsiaTheme="majorEastAsia"/>
        </w:rPr>
        <w:t xml:space="preserve">ja </w:t>
      </w:r>
      <w:r w:rsidRPr="7495AEF1">
        <w:rPr>
          <w:rStyle w:val="normaltextrun"/>
          <w:rFonts w:eastAsiaTheme="majorEastAsia"/>
        </w:rPr>
        <w:t xml:space="preserve">selle rakendamisele. </w:t>
      </w:r>
    </w:p>
    <w:p w14:paraId="778E3FEE" w14:textId="77777777" w:rsidR="00074CE5" w:rsidRDefault="00074CE5" w:rsidP="00074CE5">
      <w:pPr>
        <w:pStyle w:val="paragraph"/>
        <w:spacing w:before="0" w:beforeAutospacing="0" w:after="0" w:afterAutospacing="0"/>
        <w:contextualSpacing/>
        <w:jc w:val="both"/>
        <w:rPr>
          <w:rStyle w:val="normaltextrun"/>
          <w:rFonts w:eastAsiaTheme="majorEastAsia"/>
        </w:rPr>
      </w:pPr>
    </w:p>
    <w:p w14:paraId="27378AD2" w14:textId="77777777" w:rsidR="00074CE5" w:rsidRPr="00DF4755"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b/>
        </w:rPr>
        <w:t xml:space="preserve">§ </w:t>
      </w:r>
      <w:r w:rsidRPr="5D521BD0">
        <w:rPr>
          <w:rStyle w:val="normaltextrun"/>
          <w:rFonts w:eastAsiaTheme="majorEastAsia"/>
          <w:b/>
          <w:bCs/>
        </w:rPr>
        <w:t>5</w:t>
      </w:r>
      <w:r>
        <w:rPr>
          <w:rStyle w:val="normaltextrun"/>
          <w:rFonts w:eastAsiaTheme="majorEastAsia"/>
          <w:b/>
          <w:bCs/>
        </w:rPr>
        <w:t>2</w:t>
      </w:r>
      <w:r w:rsidRPr="343BA6A5">
        <w:rPr>
          <w:rStyle w:val="normaltextrun"/>
          <w:rFonts w:eastAsiaTheme="majorEastAsia"/>
          <w:b/>
        </w:rPr>
        <w:t>. Tegevus hädaolukorras</w:t>
      </w:r>
      <w:r w:rsidRPr="343BA6A5">
        <w:rPr>
          <w:rStyle w:val="eop"/>
          <w:rFonts w:eastAsiaTheme="majorEastAsia"/>
        </w:rPr>
        <w:t> </w:t>
      </w:r>
    </w:p>
    <w:p w14:paraId="18D554F6" w14:textId="77777777" w:rsidR="00074CE5" w:rsidRDefault="00074CE5" w:rsidP="00074CE5">
      <w:pPr>
        <w:pStyle w:val="paragraph"/>
        <w:spacing w:before="0" w:beforeAutospacing="0" w:after="0" w:afterAutospacing="0"/>
        <w:contextualSpacing/>
        <w:jc w:val="both"/>
        <w:textAlignment w:val="baseline"/>
      </w:pPr>
    </w:p>
    <w:p w14:paraId="4B291D76"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(1) Tuumaavarii või kiirgushädaolukord lahendatakse vastavalt tsiviilkriisi ja riigikaitse seadusele, arvestades kiirgusseaduses ja käesolevas seaduses sätestatut.</w:t>
      </w:r>
      <w:r w:rsidRPr="343BA6A5">
        <w:rPr>
          <w:rStyle w:val="eop"/>
          <w:rFonts w:eastAsiaTheme="majorEastAsia"/>
        </w:rPr>
        <w:t> </w:t>
      </w:r>
    </w:p>
    <w:p w14:paraId="035C0546"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p>
    <w:p w14:paraId="7C42F3E4" w14:textId="77777777" w:rsidR="00074CE5" w:rsidRDefault="00074CE5" w:rsidP="00074CE5">
      <w:pPr>
        <w:pStyle w:val="paragraph"/>
        <w:spacing w:before="0" w:beforeAutospacing="0" w:after="0" w:afterAutospacing="0"/>
        <w:contextualSpacing/>
        <w:jc w:val="both"/>
        <w:textAlignment w:val="baseline"/>
      </w:pPr>
      <w:r>
        <w:t>(2) Tuumaavarii käesoleva seaduse tähenduses on tuumakäitise või tuumamaterjaliga seotud ootamatu sündmus või sündmuste ahel, mis toob või võib tuua kaasa olulise ohu inimese tervisele või varale või keskkonnale või avariikiirituse olukorra ning mis eeldab viivitamatut tegevust ohu kõrvaldamiseks või kaitsemeetmete rakendamist.</w:t>
      </w:r>
    </w:p>
    <w:p w14:paraId="2F936B23"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p>
    <w:p w14:paraId="4581FA8D" w14:textId="77777777" w:rsidR="00074CE5" w:rsidRDefault="00074CE5" w:rsidP="00074CE5">
      <w:pPr>
        <w:pStyle w:val="paragraph"/>
        <w:spacing w:before="0" w:beforeAutospacing="0" w:after="0" w:afterAutospacing="0"/>
        <w:contextualSpacing/>
        <w:jc w:val="both"/>
        <w:textAlignment w:val="baseline"/>
        <w:rPr>
          <w:rStyle w:val="normaltextrun"/>
        </w:rPr>
      </w:pPr>
      <w:r w:rsidRPr="343BA6A5">
        <w:rPr>
          <w:rStyle w:val="normaltextrun"/>
          <w:rFonts w:eastAsiaTheme="majorEastAsia"/>
        </w:rPr>
        <w:t xml:space="preserve">(3) </w:t>
      </w:r>
      <w:r>
        <w:rPr>
          <w:rStyle w:val="normaltextrun"/>
          <w:rFonts w:eastAsiaTheme="majorEastAsia"/>
        </w:rPr>
        <w:t>Sekkumine t</w:t>
      </w:r>
      <w:r w:rsidRPr="343BA6A5">
        <w:rPr>
          <w:rStyle w:val="normaltextrun"/>
          <w:rFonts w:eastAsiaTheme="majorEastAsia"/>
        </w:rPr>
        <w:t xml:space="preserve">uumakäitises tekkinud avariikiirituse olukorras </w:t>
      </w:r>
      <w:r>
        <w:rPr>
          <w:rStyle w:val="normaltextrun"/>
          <w:rFonts w:eastAsiaTheme="majorEastAsia"/>
        </w:rPr>
        <w:t>toimub</w:t>
      </w:r>
      <w:r w:rsidRPr="343BA6A5">
        <w:rPr>
          <w:rStyle w:val="normaltextrun"/>
          <w:rFonts w:eastAsiaTheme="majorEastAsia"/>
        </w:rPr>
        <w:t xml:space="preserve"> kiirgusseaduse </w:t>
      </w:r>
      <w:r>
        <w:rPr>
          <w:rStyle w:val="normaltextrun"/>
          <w:rFonts w:eastAsiaTheme="majorEastAsia"/>
        </w:rPr>
        <w:t>§ 107 kohaselt</w:t>
      </w:r>
      <w:r w:rsidRPr="343BA6A5">
        <w:rPr>
          <w:rStyle w:val="normaltextrun"/>
          <w:rFonts w:eastAsiaTheme="majorEastAsia"/>
        </w:rPr>
        <w:t>.</w:t>
      </w:r>
    </w:p>
    <w:p w14:paraId="2675CF16" w14:textId="77777777" w:rsidR="00074CE5" w:rsidRDefault="00074CE5" w:rsidP="00074CE5">
      <w:pPr>
        <w:pStyle w:val="paragraph"/>
        <w:spacing w:before="0" w:beforeAutospacing="0" w:after="0" w:afterAutospacing="0"/>
        <w:contextualSpacing/>
        <w:jc w:val="both"/>
        <w:textAlignment w:val="baseline"/>
      </w:pPr>
    </w:p>
    <w:p w14:paraId="10964CFF" w14:textId="77777777" w:rsidR="00074CE5" w:rsidRDefault="00074CE5" w:rsidP="00074CE5">
      <w:pPr>
        <w:pStyle w:val="paragraph"/>
        <w:spacing w:before="0" w:beforeAutospacing="0" w:after="0" w:afterAutospacing="0"/>
        <w:contextualSpacing/>
        <w:jc w:val="both"/>
        <w:textAlignment w:val="baseline"/>
        <w:rPr>
          <w:rStyle w:val="normaltextrun"/>
          <w:rFonts w:eastAsiaTheme="majorEastAsia"/>
        </w:rPr>
      </w:pPr>
      <w:r w:rsidRPr="343BA6A5">
        <w:rPr>
          <w:rStyle w:val="normaltextrun"/>
          <w:rFonts w:eastAsiaTheme="majorEastAsia"/>
        </w:rPr>
        <w:t>(4) Pädeval asutusel on vajaduse</w:t>
      </w:r>
      <w:r>
        <w:rPr>
          <w:rStyle w:val="normaltextrun"/>
          <w:rFonts w:eastAsiaTheme="majorEastAsia"/>
        </w:rPr>
        <w:t xml:space="preserve"> korra</w:t>
      </w:r>
      <w:r w:rsidRPr="343BA6A5">
        <w:rPr>
          <w:rStyle w:val="normaltextrun"/>
          <w:rFonts w:eastAsiaTheme="majorEastAsia"/>
        </w:rPr>
        <w:t>l õigus kaasata avariikiirituse olukorras sekkumise</w:t>
      </w:r>
      <w:r>
        <w:rPr>
          <w:rStyle w:val="normaltextrun"/>
          <w:rFonts w:eastAsiaTheme="majorEastAsia"/>
        </w:rPr>
        <w:t>ks</w:t>
      </w:r>
      <w:r w:rsidRPr="343BA6A5">
        <w:rPr>
          <w:rStyle w:val="normaltextrun"/>
          <w:rFonts w:eastAsiaTheme="majorEastAsia"/>
        </w:rPr>
        <w:t xml:space="preserve"> muid isikuid, kellel on sekkumiseks vajalikud erialased teadmised, vahendid ja võime</w:t>
      </w:r>
      <w:r>
        <w:t xml:space="preserve"> </w:t>
      </w:r>
      <w:r w:rsidRPr="343BA6A5">
        <w:rPr>
          <w:rStyle w:val="normaltextrun"/>
          <w:rFonts w:eastAsiaTheme="majorEastAsia"/>
        </w:rPr>
        <w:t xml:space="preserve">ning loakohustusega tegevusala korral ka </w:t>
      </w:r>
      <w:r>
        <w:rPr>
          <w:rStyle w:val="normaltextrun"/>
          <w:rFonts w:eastAsiaTheme="majorEastAsia"/>
        </w:rPr>
        <w:t>asjaomane</w:t>
      </w:r>
      <w:r w:rsidRPr="343BA6A5">
        <w:rPr>
          <w:rStyle w:val="normaltextrun"/>
          <w:rFonts w:eastAsiaTheme="majorEastAsia"/>
        </w:rPr>
        <w:t xml:space="preserve"> tegevusluba.</w:t>
      </w:r>
    </w:p>
    <w:p w14:paraId="7114897B" w14:textId="77777777" w:rsidR="00074CE5" w:rsidRPr="00411E9A" w:rsidRDefault="00074CE5" w:rsidP="00074CE5">
      <w:pPr>
        <w:pStyle w:val="paragraph"/>
        <w:spacing w:before="0" w:beforeAutospacing="0" w:after="0" w:afterAutospacing="0"/>
        <w:contextualSpacing/>
        <w:jc w:val="both"/>
        <w:textAlignment w:val="baseline"/>
      </w:pPr>
    </w:p>
    <w:p w14:paraId="3BEB3263" w14:textId="77777777" w:rsidR="00074CE5" w:rsidRDefault="00074CE5" w:rsidP="00074CE5">
      <w:pPr>
        <w:pStyle w:val="paragraph"/>
        <w:spacing w:before="0" w:beforeAutospacing="0" w:after="0" w:afterAutospacing="0"/>
        <w:contextualSpacing/>
        <w:jc w:val="both"/>
        <w:rPr>
          <w:b/>
          <w:bCs/>
        </w:rPr>
      </w:pPr>
      <w:r w:rsidRPr="343BA6A5">
        <w:rPr>
          <w:rStyle w:val="normaltextrun"/>
          <w:rFonts w:eastAsiaTheme="majorEastAsia"/>
          <w:b/>
        </w:rPr>
        <w:t xml:space="preserve">§ </w:t>
      </w:r>
      <w:r w:rsidRPr="4FE62EA3">
        <w:rPr>
          <w:rStyle w:val="normaltextrun"/>
          <w:rFonts w:eastAsiaTheme="majorEastAsia"/>
          <w:b/>
          <w:bCs/>
        </w:rPr>
        <w:t>5</w:t>
      </w:r>
      <w:r>
        <w:rPr>
          <w:rStyle w:val="normaltextrun"/>
          <w:rFonts w:eastAsiaTheme="majorEastAsia"/>
          <w:b/>
          <w:bCs/>
        </w:rPr>
        <w:t>3</w:t>
      </w:r>
      <w:r w:rsidRPr="343BA6A5">
        <w:rPr>
          <w:rStyle w:val="normaltextrun"/>
          <w:rFonts w:eastAsiaTheme="majorEastAsia"/>
          <w:b/>
        </w:rPr>
        <w:t xml:space="preserve">. </w:t>
      </w:r>
      <w:r w:rsidRPr="49B5E935">
        <w:rPr>
          <w:b/>
          <w:bCs/>
        </w:rPr>
        <w:t>Rahvusvaheline teavitamine ja koostöö kiirgushädaolukorra korral</w:t>
      </w:r>
    </w:p>
    <w:p w14:paraId="48F8DFCC" w14:textId="77777777" w:rsidR="00074CE5" w:rsidRDefault="00074CE5" w:rsidP="00074CE5">
      <w:pPr>
        <w:pStyle w:val="paragraph"/>
        <w:spacing w:before="0" w:beforeAutospacing="0" w:after="0" w:afterAutospacing="0"/>
        <w:contextualSpacing/>
        <w:jc w:val="both"/>
        <w:textAlignment w:val="baseline"/>
        <w:rPr>
          <w:sz w:val="18"/>
          <w:szCs w:val="18"/>
        </w:rPr>
      </w:pPr>
    </w:p>
    <w:p w14:paraId="0EAE7B2A" w14:textId="77777777"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normaltextrun"/>
          <w:rFonts w:eastAsiaTheme="majorEastAsia"/>
        </w:rPr>
        <w:t>(1) Pädev asutus teavitab viivitamatult Euroopa Komisjoni ja neid Euroopa Liidu liikmesriike, keda see vahetult mõjutab, elanike kaitseks rakendatavatest meetmetest või selle kavandamisest, kui see on tingitud: </w:t>
      </w:r>
      <w:r w:rsidRPr="343BA6A5">
        <w:rPr>
          <w:rStyle w:val="eop"/>
          <w:rFonts w:eastAsiaTheme="majorEastAsia"/>
        </w:rPr>
        <w:t> </w:t>
      </w:r>
    </w:p>
    <w:p w14:paraId="56B7BCDE" w14:textId="77777777"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normaltextrun"/>
          <w:rFonts w:eastAsiaTheme="majorEastAsia"/>
        </w:rPr>
        <w:t>1) Eesti Vabariigi territooriumil toimunud tuumaavariist, millega kaasneb või tõenäoliselt kaasneb radioaktiivse aine pääs keskkonda;</w:t>
      </w:r>
      <w:r w:rsidRPr="343BA6A5">
        <w:rPr>
          <w:rStyle w:val="eop"/>
          <w:rFonts w:eastAsiaTheme="majorEastAsia"/>
        </w:rPr>
        <w:t> </w:t>
      </w:r>
    </w:p>
    <w:p w14:paraId="61D57CD8" w14:textId="77777777"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normaltextrun"/>
          <w:rFonts w:eastAsiaTheme="majorEastAsia"/>
        </w:rPr>
        <w:t>2) Eesti Vabariigi territooriumil või mujal tavapärasest oluliselt erineva kiirgustaseme avastamisest, millega tõenäoliselt kaasneb tervisekahjustus; </w:t>
      </w:r>
      <w:r w:rsidRPr="343BA6A5">
        <w:rPr>
          <w:rStyle w:val="eop"/>
          <w:rFonts w:eastAsiaTheme="majorEastAsia"/>
        </w:rPr>
        <w:t> </w:t>
      </w:r>
    </w:p>
    <w:p w14:paraId="56234F65"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3) muudest õnnetusjuhtumitest või tegevustest, mille tagajärjel pääseb või võib pääseda keskkonda olulises koguses radioaktiivset ainet. </w:t>
      </w:r>
      <w:r w:rsidRPr="343BA6A5">
        <w:rPr>
          <w:rStyle w:val="eop"/>
          <w:rFonts w:eastAsiaTheme="majorEastAsia"/>
        </w:rPr>
        <w:t> </w:t>
      </w:r>
    </w:p>
    <w:p w14:paraId="23A9C93C" w14:textId="77777777" w:rsidR="00074CE5" w:rsidRDefault="00074CE5" w:rsidP="00074CE5">
      <w:pPr>
        <w:pStyle w:val="paragraph"/>
        <w:spacing w:before="0" w:beforeAutospacing="0" w:after="0" w:afterAutospacing="0"/>
        <w:contextualSpacing/>
        <w:jc w:val="both"/>
        <w:textAlignment w:val="baseline"/>
        <w:rPr>
          <w:sz w:val="18"/>
          <w:szCs w:val="18"/>
        </w:rPr>
      </w:pPr>
    </w:p>
    <w:p w14:paraId="4399B9B8"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(2) Käesoleva paragrahvi lõikes 1 sätestatud teates esitatakse Euroopa Liidu nõukogu otsuses 87/600/Euratom sätestatud korras nõutud ja asjakohane teave, et võimalik radioloogiline mõju liikmesriikides oleks võimalikult väike. Teabe esitamise järel esitab pädev asutus asjakohaste ajavahemike järel Euroopa Liidu nõukogu otsuses 87/600/Euratom sätestatud seiretulemused.</w:t>
      </w:r>
      <w:r w:rsidRPr="343BA6A5">
        <w:rPr>
          <w:rStyle w:val="eop"/>
          <w:rFonts w:eastAsiaTheme="majorEastAsia"/>
        </w:rPr>
        <w:t> </w:t>
      </w:r>
    </w:p>
    <w:p w14:paraId="7B76A726" w14:textId="77777777" w:rsidR="00074CE5" w:rsidRDefault="00074CE5" w:rsidP="00074CE5">
      <w:pPr>
        <w:pStyle w:val="paragraph"/>
        <w:spacing w:before="0" w:beforeAutospacing="0" w:after="0" w:afterAutospacing="0"/>
        <w:contextualSpacing/>
        <w:jc w:val="both"/>
        <w:textAlignment w:val="baseline"/>
        <w:rPr>
          <w:sz w:val="18"/>
          <w:szCs w:val="18"/>
        </w:rPr>
      </w:pPr>
    </w:p>
    <w:p w14:paraId="11F75ECF" w14:textId="77777777"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normaltextrun"/>
          <w:rFonts w:eastAsiaTheme="majorEastAsia"/>
        </w:rPr>
        <w:t>(3) Teistest Euroopa Liidu liikmesriikidest või Euroopa Komisjonilt saadud kiirgushädaolukorda puudutava teate korral pädev asutus:</w:t>
      </w:r>
      <w:r w:rsidRPr="343BA6A5">
        <w:rPr>
          <w:rStyle w:val="eop"/>
          <w:rFonts w:eastAsiaTheme="majorEastAsia"/>
        </w:rPr>
        <w:t> </w:t>
      </w:r>
    </w:p>
    <w:p w14:paraId="59FCE45E" w14:textId="77777777"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normaltextrun"/>
          <w:rFonts w:eastAsiaTheme="majorEastAsia"/>
        </w:rPr>
        <w:t>1) rakendab viivitamatult käesolevast seadusest, kiirgusseadusest ning tsiviilkriisi ja riigikaitse seadusest tulenevad vajalikud meetmed elanike või keskkonna kaitseks;</w:t>
      </w:r>
      <w:r w:rsidRPr="343BA6A5">
        <w:rPr>
          <w:rStyle w:val="eop"/>
          <w:rFonts w:eastAsiaTheme="majorEastAsia"/>
        </w:rPr>
        <w:t> </w:t>
      </w:r>
    </w:p>
    <w:p w14:paraId="55D1DAB1" w14:textId="77777777"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normaltextrun"/>
          <w:rFonts w:eastAsiaTheme="majorEastAsia"/>
        </w:rPr>
        <w:t>2) teavitab viivitamatult Euroopa Komisjoni rakendatud meetmetest ja soovitustest, mis on antud pärast niisuguse teabe saamist;</w:t>
      </w:r>
      <w:r w:rsidRPr="343BA6A5">
        <w:rPr>
          <w:rStyle w:val="eop"/>
          <w:rFonts w:eastAsiaTheme="majorEastAsia"/>
        </w:rPr>
        <w:t> </w:t>
      </w:r>
    </w:p>
    <w:p w14:paraId="6EBF8B65" w14:textId="77777777" w:rsidR="00074CE5" w:rsidRDefault="00074CE5" w:rsidP="00074CE5">
      <w:pPr>
        <w:pStyle w:val="paragraph"/>
        <w:spacing w:before="0" w:beforeAutospacing="0" w:after="0" w:afterAutospacing="0"/>
        <w:contextualSpacing/>
        <w:jc w:val="both"/>
        <w:rPr>
          <w:rStyle w:val="eop"/>
          <w:rFonts w:eastAsiaTheme="majorEastAsia"/>
        </w:rPr>
      </w:pPr>
      <w:r w:rsidRPr="343BA6A5">
        <w:rPr>
          <w:rStyle w:val="normaltextrun"/>
          <w:rFonts w:eastAsiaTheme="majorEastAsia"/>
        </w:rPr>
        <w:t>3) teavitab Euroopa Komisjoni asjakohaste ajavahemike järel seiretulemustest toiduainete, söötade, joogivee ja keskkonna radioaktiivsuse tasemest.</w:t>
      </w:r>
      <w:r w:rsidRPr="343BA6A5">
        <w:rPr>
          <w:rStyle w:val="eop"/>
          <w:rFonts w:eastAsiaTheme="majorEastAsia"/>
        </w:rPr>
        <w:t> </w:t>
      </w:r>
    </w:p>
    <w:p w14:paraId="45538C64" w14:textId="77777777" w:rsidR="00074CE5" w:rsidRDefault="00074CE5" w:rsidP="00074CE5">
      <w:pPr>
        <w:pStyle w:val="paragraph"/>
        <w:spacing w:before="0" w:beforeAutospacing="0" w:after="0" w:afterAutospacing="0"/>
        <w:contextualSpacing/>
        <w:jc w:val="both"/>
      </w:pPr>
    </w:p>
    <w:p w14:paraId="313DA4FB" w14:textId="77777777" w:rsidR="00074CE5" w:rsidRDefault="00074CE5" w:rsidP="00074CE5">
      <w:pPr>
        <w:spacing w:after="0"/>
        <w:contextualSpacing/>
        <w:jc w:val="both"/>
        <w:rPr>
          <w:rFonts w:ascii="Times New Roman" w:eastAsia="Times New Roman" w:hAnsi="Times New Roman" w:cs="Times New Roman"/>
          <w:sz w:val="24"/>
          <w:szCs w:val="24"/>
        </w:rPr>
      </w:pPr>
      <w:r w:rsidRPr="6D5FFB08">
        <w:rPr>
          <w:rFonts w:ascii="Times New Roman" w:eastAsia="Times New Roman" w:hAnsi="Times New Roman" w:cs="Times New Roman"/>
          <w:sz w:val="24"/>
          <w:szCs w:val="24"/>
        </w:rPr>
        <w:t xml:space="preserve">(4) </w:t>
      </w:r>
      <w:r w:rsidRPr="171BB0B4">
        <w:rPr>
          <w:rFonts w:ascii="Times New Roman" w:eastAsia="Times New Roman" w:hAnsi="Times New Roman" w:cs="Times New Roman"/>
          <w:sz w:val="24"/>
          <w:szCs w:val="24"/>
        </w:rPr>
        <w:t>Pädev</w:t>
      </w:r>
      <w:r w:rsidRPr="6D5FFB08">
        <w:rPr>
          <w:rFonts w:ascii="Times New Roman" w:eastAsia="Times New Roman" w:hAnsi="Times New Roman" w:cs="Times New Roman"/>
          <w:sz w:val="24"/>
          <w:szCs w:val="24"/>
        </w:rPr>
        <w:t xml:space="preserve"> asutus teavitab tuumaavarii korral Rahvusvahelist Aatomienergiaagentuuri</w:t>
      </w:r>
      <w:r>
        <w:rPr>
          <w:rFonts w:ascii="Times New Roman" w:eastAsia="Times New Roman" w:hAnsi="Times New Roman" w:cs="Times New Roman"/>
          <w:sz w:val="24"/>
          <w:szCs w:val="24"/>
        </w:rPr>
        <w:t xml:space="preserve"> ja</w:t>
      </w:r>
      <w:r w:rsidRPr="6D5FFB08">
        <w:rPr>
          <w:rFonts w:ascii="Times New Roman" w:eastAsia="Times New Roman" w:hAnsi="Times New Roman" w:cs="Times New Roman"/>
          <w:sz w:val="24"/>
          <w:szCs w:val="24"/>
        </w:rPr>
        <w:t xml:space="preserve"> mõjutatud välisriike ning konsulteerib nende riikide pädevate asutustega vastavalt Eesti Vabariigi mitme- või kahepoolsetele </w:t>
      </w:r>
      <w:proofErr w:type="spellStart"/>
      <w:r w:rsidRPr="6D5FFB08">
        <w:rPr>
          <w:rFonts w:ascii="Times New Roman" w:eastAsia="Times New Roman" w:hAnsi="Times New Roman" w:cs="Times New Roman"/>
          <w:sz w:val="24"/>
          <w:szCs w:val="24"/>
        </w:rPr>
        <w:t>välislepingutele</w:t>
      </w:r>
      <w:proofErr w:type="spellEnd"/>
      <w:r w:rsidRPr="6D5FFB08">
        <w:rPr>
          <w:rFonts w:ascii="Times New Roman" w:eastAsia="Times New Roman" w:hAnsi="Times New Roman" w:cs="Times New Roman"/>
          <w:sz w:val="24"/>
          <w:szCs w:val="24"/>
        </w:rPr>
        <w:t>.</w:t>
      </w:r>
    </w:p>
    <w:p w14:paraId="24EF040E" w14:textId="77777777" w:rsidR="00074CE5" w:rsidRPr="00EA30FC" w:rsidRDefault="00074CE5" w:rsidP="00074CE5">
      <w:pPr>
        <w:spacing w:after="0"/>
        <w:contextualSpacing/>
        <w:jc w:val="both"/>
        <w:rPr>
          <w:rFonts w:ascii="Times New Roman" w:eastAsia="Times New Roman" w:hAnsi="Times New Roman" w:cs="Times New Roman"/>
          <w:sz w:val="24"/>
          <w:szCs w:val="24"/>
        </w:rPr>
      </w:pPr>
    </w:p>
    <w:p w14:paraId="007B62E2" w14:textId="77777777" w:rsidR="00074CE5" w:rsidRPr="00EA30FC" w:rsidRDefault="00074CE5" w:rsidP="00074CE5">
      <w:pPr>
        <w:spacing w:after="0"/>
        <w:contextualSpacing/>
        <w:jc w:val="both"/>
        <w:rPr>
          <w:rFonts w:ascii="Times New Roman" w:eastAsia="Times New Roman" w:hAnsi="Times New Roman" w:cs="Times New Roman"/>
          <w:sz w:val="24"/>
          <w:szCs w:val="24"/>
        </w:rPr>
      </w:pPr>
      <w:r w:rsidRPr="6D5FFB08">
        <w:rPr>
          <w:rFonts w:ascii="Times New Roman" w:eastAsia="Times New Roman" w:hAnsi="Times New Roman" w:cs="Times New Roman"/>
          <w:sz w:val="24"/>
          <w:szCs w:val="24"/>
        </w:rPr>
        <w:t xml:space="preserve">(5) </w:t>
      </w:r>
      <w:r w:rsidRPr="171BB0B4">
        <w:rPr>
          <w:rFonts w:ascii="Times New Roman" w:eastAsia="Times New Roman" w:hAnsi="Times New Roman" w:cs="Times New Roman"/>
          <w:sz w:val="24"/>
          <w:szCs w:val="24"/>
        </w:rPr>
        <w:t>Pädev</w:t>
      </w:r>
      <w:r w:rsidRPr="6D5FFB08">
        <w:rPr>
          <w:rFonts w:ascii="Times New Roman" w:eastAsia="Times New Roman" w:hAnsi="Times New Roman" w:cs="Times New Roman"/>
          <w:sz w:val="24"/>
          <w:szCs w:val="24"/>
        </w:rPr>
        <w:t xml:space="preserve"> asutus pöördub vajaduse korral Rahvusvahelise Aatomienergiaagentuuri või välisriikide poole abi saamiseks ning korraldab vastavalt Eesti suhtes kehtivatele mitme- või kahepoolsetele </w:t>
      </w:r>
      <w:proofErr w:type="spellStart"/>
      <w:r w:rsidRPr="6D5FFB08">
        <w:rPr>
          <w:rFonts w:ascii="Times New Roman" w:eastAsia="Times New Roman" w:hAnsi="Times New Roman" w:cs="Times New Roman"/>
          <w:sz w:val="24"/>
          <w:szCs w:val="24"/>
        </w:rPr>
        <w:t>välislepingutele</w:t>
      </w:r>
      <w:proofErr w:type="spellEnd"/>
      <w:r w:rsidRPr="6D5FFB08">
        <w:rPr>
          <w:rFonts w:ascii="Times New Roman" w:eastAsia="Times New Roman" w:hAnsi="Times New Roman" w:cs="Times New Roman"/>
          <w:sz w:val="24"/>
          <w:szCs w:val="24"/>
        </w:rPr>
        <w:t xml:space="preserve"> abi andmiseks vajalike isikute ja seadmete vastuvõtu ning nendega seotud tegevuse.</w:t>
      </w:r>
    </w:p>
    <w:p w14:paraId="188D2AC1"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rPr>
      </w:pPr>
      <w:r w:rsidRPr="343BA6A5">
        <w:rPr>
          <w:rStyle w:val="eop"/>
          <w:rFonts w:eastAsiaTheme="majorEastAsia"/>
          <w:sz w:val="22"/>
          <w:szCs w:val="22"/>
        </w:rPr>
        <w:t> </w:t>
      </w:r>
    </w:p>
    <w:p w14:paraId="7AADFFDC" w14:textId="77777777" w:rsidR="00074CE5" w:rsidRDefault="00074CE5" w:rsidP="00074CE5">
      <w:pPr>
        <w:pStyle w:val="paragraph"/>
        <w:spacing w:before="0" w:beforeAutospacing="0" w:after="0" w:afterAutospacing="0"/>
        <w:contextualSpacing/>
        <w:jc w:val="both"/>
        <w:textAlignment w:val="baseline"/>
        <w:rPr>
          <w:b/>
          <w:sz w:val="18"/>
          <w:szCs w:val="18"/>
        </w:rPr>
      </w:pPr>
    </w:p>
    <w:p w14:paraId="003D86C9" w14:textId="77777777" w:rsidR="00074CE5" w:rsidRDefault="00074CE5" w:rsidP="00074CE5">
      <w:pPr>
        <w:pStyle w:val="Peatkk"/>
        <w:keepNext w:val="0"/>
        <w:keepLines w:val="0"/>
        <w:rPr>
          <w:rFonts w:eastAsia="Times New Roman"/>
        </w:rPr>
      </w:pPr>
      <w:bookmarkStart w:id="97" w:name="_Toc197956852"/>
      <w:r w:rsidRPr="343BA6A5">
        <w:rPr>
          <w:rFonts w:eastAsia="Times New Roman"/>
        </w:rPr>
        <w:t>7. peatükk</w:t>
      </w:r>
      <w:bookmarkEnd w:id="97"/>
    </w:p>
    <w:p w14:paraId="53687F72" w14:textId="77777777" w:rsidR="00074CE5" w:rsidRDefault="00074CE5" w:rsidP="00074CE5">
      <w:pPr>
        <w:pStyle w:val="Peatkk"/>
        <w:keepNext w:val="0"/>
        <w:keepLines w:val="0"/>
        <w:rPr>
          <w:rFonts w:eastAsia="Times New Roman"/>
        </w:rPr>
      </w:pPr>
      <w:bookmarkStart w:id="98" w:name="_Toc197956853"/>
      <w:r w:rsidRPr="31874130">
        <w:rPr>
          <w:rFonts w:eastAsia="Times New Roman"/>
        </w:rPr>
        <w:t>Tuumamaterjali transport, eksport ja import</w:t>
      </w:r>
      <w:bookmarkEnd w:id="98"/>
      <w:r w:rsidRPr="31874130">
        <w:rPr>
          <w:rFonts w:eastAsia="Times New Roman"/>
        </w:rPr>
        <w:t xml:space="preserve"> </w:t>
      </w:r>
    </w:p>
    <w:p w14:paraId="6AEE1B9E" w14:textId="77777777" w:rsidR="00074CE5" w:rsidRPr="006811BB" w:rsidRDefault="00074CE5" w:rsidP="00074CE5">
      <w:pPr>
        <w:pStyle w:val="Phitekst"/>
        <w:contextualSpacing/>
        <w:rPr>
          <w:rFonts w:eastAsia="Times New Roman"/>
          <w:b/>
        </w:rPr>
      </w:pPr>
      <w:r w:rsidRPr="343BA6A5">
        <w:rPr>
          <w:rFonts w:eastAsia="Times New Roman"/>
          <w:b/>
        </w:rPr>
        <w:t xml:space="preserve">§ </w:t>
      </w:r>
      <w:r w:rsidRPr="12D79C1B">
        <w:rPr>
          <w:rFonts w:eastAsia="Times New Roman"/>
          <w:b/>
          <w:bCs/>
        </w:rPr>
        <w:t>5</w:t>
      </w:r>
      <w:r>
        <w:rPr>
          <w:rFonts w:eastAsia="Times New Roman"/>
          <w:b/>
          <w:bCs/>
        </w:rPr>
        <w:t>4</w:t>
      </w:r>
      <w:r w:rsidRPr="343BA6A5">
        <w:rPr>
          <w:rFonts w:eastAsia="Times New Roman"/>
          <w:b/>
        </w:rPr>
        <w:t>. Tuumamaterjali transport, eksport ja import</w:t>
      </w:r>
    </w:p>
    <w:p w14:paraId="4BA67781" w14:textId="77777777" w:rsidR="00074CE5" w:rsidRDefault="00074CE5" w:rsidP="00074CE5">
      <w:pPr>
        <w:pStyle w:val="Phitekst"/>
        <w:contextualSpacing/>
        <w:rPr>
          <w:rFonts w:eastAsia="Times New Roman"/>
          <w:b/>
          <w:bCs/>
        </w:rPr>
      </w:pPr>
    </w:p>
    <w:p w14:paraId="4C437A7C" w14:textId="77777777" w:rsidR="00074CE5" w:rsidRDefault="00074CE5" w:rsidP="00074CE5">
      <w:pPr>
        <w:pStyle w:val="Phitekst"/>
        <w:contextualSpacing/>
        <w:rPr>
          <w:rFonts w:eastAsia="Times New Roman"/>
          <w:color w:val="000000" w:themeColor="text1"/>
        </w:rPr>
      </w:pPr>
      <w:r w:rsidRPr="343BA6A5">
        <w:rPr>
          <w:rFonts w:eastAsia="Times New Roman"/>
        </w:rPr>
        <w:t>(1)</w:t>
      </w:r>
      <w:r>
        <w:rPr>
          <w:rFonts w:eastAsia="Times New Roman"/>
        </w:rPr>
        <w:t xml:space="preserve"> </w:t>
      </w:r>
      <w:r w:rsidRPr="343BA6A5">
        <w:rPr>
          <w:rFonts w:eastAsia="Times New Roman"/>
        </w:rPr>
        <w:t>Tuumamaterjali veole kohaldatakse kiirgusseaduse § 68 lõike 1 punkti 2, § 41</w:t>
      </w:r>
      <w:r>
        <w:rPr>
          <w:rFonts w:eastAsia="Times New Roman"/>
        </w:rPr>
        <w:t>, § 70</w:t>
      </w:r>
      <w:r w:rsidRPr="343BA6A5">
        <w:rPr>
          <w:rFonts w:eastAsia="Times New Roman"/>
        </w:rPr>
        <w:t xml:space="preserve"> ja §</w:t>
      </w:r>
      <w:r>
        <w:rPr>
          <w:rFonts w:eastAsia="Times New Roman"/>
        </w:rPr>
        <w:t> 70</w:t>
      </w:r>
      <w:r w:rsidRPr="00795DCA">
        <w:rPr>
          <w:rFonts w:eastAsia="Times New Roman"/>
          <w:vertAlign w:val="superscript"/>
        </w:rPr>
        <w:t>1</w:t>
      </w:r>
      <w:r>
        <w:rPr>
          <w:rFonts w:eastAsia="Times New Roman"/>
        </w:rPr>
        <w:t>–70</w:t>
      </w:r>
      <w:r w:rsidRPr="008D5C85">
        <w:rPr>
          <w:rFonts w:eastAsia="Times New Roman"/>
          <w:vertAlign w:val="superscript"/>
        </w:rPr>
        <w:t>4</w:t>
      </w:r>
      <w:r w:rsidRPr="343BA6A5">
        <w:rPr>
          <w:rFonts w:eastAsia="Times New Roman"/>
        </w:rPr>
        <w:t xml:space="preserve"> sätteid </w:t>
      </w:r>
      <w:r w:rsidRPr="343BA6A5">
        <w:rPr>
          <w:rFonts w:eastAsia="Times New Roman"/>
          <w:color w:val="000000" w:themeColor="text1"/>
        </w:rPr>
        <w:t xml:space="preserve">ning käesoleva seaduse </w:t>
      </w:r>
      <w:r w:rsidRPr="0F0D9FB5">
        <w:rPr>
          <w:rFonts w:eastAsia="Times New Roman"/>
        </w:rPr>
        <w:t>§ 79</w:t>
      </w:r>
      <w:r w:rsidRPr="0F0D9FB5">
        <w:rPr>
          <w:rFonts w:eastAsia="Times New Roman"/>
          <w:color w:val="000000" w:themeColor="text1"/>
        </w:rPr>
        <w:t>.</w:t>
      </w:r>
    </w:p>
    <w:p w14:paraId="53BED318" w14:textId="77777777" w:rsidR="00074CE5" w:rsidRDefault="00074CE5" w:rsidP="00074CE5">
      <w:pPr>
        <w:pStyle w:val="Phitekst"/>
        <w:contextualSpacing/>
        <w:rPr>
          <w:rFonts w:eastAsia="Times New Roman"/>
          <w:color w:val="000000" w:themeColor="text1"/>
        </w:rPr>
      </w:pPr>
    </w:p>
    <w:p w14:paraId="5AB516B6" w14:textId="77777777" w:rsidR="00074CE5" w:rsidRPr="00E17E90" w:rsidRDefault="00074CE5" w:rsidP="00074CE5">
      <w:pPr>
        <w:pStyle w:val="Phitekst"/>
        <w:contextualSpacing/>
        <w:rPr>
          <w:rFonts w:eastAsia="Times New Roman"/>
          <w:color w:val="000000" w:themeColor="text1"/>
        </w:rPr>
      </w:pPr>
      <w:r w:rsidRPr="343BA6A5">
        <w:rPr>
          <w:rFonts w:eastAsia="Times New Roman"/>
          <w:color w:val="000000" w:themeColor="text1"/>
        </w:rPr>
        <w:t xml:space="preserve">(2) Tuumamaterjali või muu radioaktiivse materjali kontrolli süsteem on sätestatud nõukogu määruses (EÜ) nr 428/2009, millega kehtestatakse ühenduse kord kahesuguse kasutusega kaupade ekspordi, edasitoimetamise, vahendamise ja transiidi kontrollimiseks, ning strateegilise kauba seaduses. </w:t>
      </w:r>
    </w:p>
    <w:p w14:paraId="70351988" w14:textId="77777777" w:rsidR="00074CE5" w:rsidRPr="00E17E90" w:rsidRDefault="00074CE5" w:rsidP="00074CE5">
      <w:pPr>
        <w:pStyle w:val="Phitekst"/>
        <w:contextualSpacing/>
        <w:rPr>
          <w:rFonts w:eastAsia="Times New Roman"/>
          <w:color w:val="000000" w:themeColor="text1"/>
        </w:rPr>
      </w:pPr>
    </w:p>
    <w:p w14:paraId="4021794E" w14:textId="77777777" w:rsidR="00074CE5" w:rsidRDefault="00074CE5" w:rsidP="00074CE5">
      <w:pPr>
        <w:pStyle w:val="Phitekst"/>
        <w:contextualSpacing/>
        <w:rPr>
          <w:rFonts w:eastAsia="Times New Roman"/>
          <w:color w:val="000000" w:themeColor="text1"/>
        </w:rPr>
      </w:pPr>
      <w:r w:rsidRPr="343BA6A5">
        <w:rPr>
          <w:rFonts w:eastAsia="Times New Roman"/>
          <w:color w:val="000000" w:themeColor="text1"/>
        </w:rPr>
        <w:t xml:space="preserve">(3) Kui tuuma- või muu radioaktiivne materjal liigitub käesoleva seaduse </w:t>
      </w:r>
      <w:r w:rsidRPr="3A91F63E">
        <w:rPr>
          <w:rFonts w:eastAsia="Times New Roman"/>
          <w:color w:val="000000" w:themeColor="text1"/>
        </w:rPr>
        <w:t>8</w:t>
      </w:r>
      <w:r w:rsidRPr="343BA6A5">
        <w:rPr>
          <w:rFonts w:eastAsia="Times New Roman"/>
          <w:color w:val="000000" w:themeColor="text1"/>
        </w:rPr>
        <w:t xml:space="preserve">. peatükis nimetatud </w:t>
      </w:r>
      <w:proofErr w:type="spellStart"/>
      <w:r w:rsidRPr="343BA6A5">
        <w:rPr>
          <w:rFonts w:eastAsia="Times New Roman"/>
          <w:color w:val="000000" w:themeColor="text1"/>
        </w:rPr>
        <w:t>tuumajäätmeks</w:t>
      </w:r>
      <w:proofErr w:type="spellEnd"/>
      <w:r w:rsidRPr="343BA6A5">
        <w:rPr>
          <w:rFonts w:eastAsia="Times New Roman"/>
          <w:color w:val="000000" w:themeColor="text1"/>
        </w:rPr>
        <w:t xml:space="preserve">, kohaldatakse selle veole käesoleva peatüki ning sisse-, välja- ja läbiveole </w:t>
      </w:r>
      <w:r>
        <w:rPr>
          <w:rFonts w:eastAsia="Times New Roman"/>
          <w:color w:val="000000" w:themeColor="text1"/>
        </w:rPr>
        <w:t>ka</w:t>
      </w:r>
      <w:r w:rsidRPr="343BA6A5">
        <w:rPr>
          <w:rFonts w:eastAsia="Times New Roman"/>
          <w:color w:val="000000" w:themeColor="text1"/>
        </w:rPr>
        <w:t xml:space="preserve"> käesoleva seaduse </w:t>
      </w:r>
      <w:r w:rsidRPr="0F0D9FB5">
        <w:rPr>
          <w:rFonts w:eastAsia="Times New Roman"/>
          <w:color w:val="000000" w:themeColor="text1"/>
        </w:rPr>
        <w:t>§ 58</w:t>
      </w:r>
      <w:r>
        <w:rPr>
          <w:rFonts w:eastAsia="Times New Roman"/>
          <w:color w:val="000000" w:themeColor="text1"/>
        </w:rPr>
        <w:t xml:space="preserve"> </w:t>
      </w:r>
      <w:r w:rsidRPr="343BA6A5">
        <w:rPr>
          <w:rFonts w:eastAsia="Times New Roman"/>
          <w:color w:val="000000" w:themeColor="text1"/>
        </w:rPr>
        <w:t>sätteid.</w:t>
      </w:r>
    </w:p>
    <w:p w14:paraId="5F378BC3" w14:textId="77777777" w:rsidR="00074CE5" w:rsidRDefault="00074CE5" w:rsidP="00074CE5">
      <w:pPr>
        <w:pStyle w:val="Phitekst"/>
        <w:contextualSpacing/>
        <w:rPr>
          <w:rFonts w:eastAsia="Times New Roman"/>
        </w:rPr>
      </w:pPr>
    </w:p>
    <w:p w14:paraId="70F99D4A" w14:textId="77777777" w:rsidR="00074CE5" w:rsidRDefault="00074CE5" w:rsidP="00074CE5">
      <w:pPr>
        <w:spacing w:line="257" w:lineRule="auto"/>
        <w:contextualSpacing/>
        <w:jc w:val="center"/>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8. peatükk</w:t>
      </w:r>
    </w:p>
    <w:p w14:paraId="33141DD7" w14:textId="77777777" w:rsidR="00074CE5" w:rsidRDefault="00074CE5" w:rsidP="00074CE5">
      <w:pPr>
        <w:spacing w:line="257" w:lineRule="auto"/>
        <w:contextualSpacing/>
        <w:jc w:val="center"/>
        <w:rPr>
          <w:rFonts w:ascii="Times New Roman" w:eastAsia="Times New Roman" w:hAnsi="Times New Roman" w:cs="Times New Roman"/>
          <w:b/>
          <w:sz w:val="24"/>
          <w:szCs w:val="24"/>
        </w:rPr>
      </w:pPr>
      <w:r w:rsidRPr="31874130">
        <w:rPr>
          <w:rFonts w:ascii="Times New Roman" w:eastAsia="Times New Roman" w:hAnsi="Times New Roman" w:cs="Times New Roman"/>
          <w:b/>
          <w:bCs/>
          <w:sz w:val="24"/>
          <w:szCs w:val="24"/>
        </w:rPr>
        <w:t>Tuumajäätmete ja kasutatud tuumkütuse käitlemine</w:t>
      </w:r>
    </w:p>
    <w:p w14:paraId="25C9819F" w14:textId="77777777"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p>
    <w:p w14:paraId="3E7E734C"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2395178C">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55</w:t>
      </w:r>
      <w:r w:rsidRPr="2395178C">
        <w:rPr>
          <w:rFonts w:ascii="Times New Roman" w:eastAsia="Times New Roman" w:hAnsi="Times New Roman" w:cs="Times New Roman"/>
          <w:b/>
          <w:bCs/>
          <w:sz w:val="24"/>
          <w:szCs w:val="24"/>
        </w:rPr>
        <w:t>. Tuumajäätmete käitlemise põhimõte</w:t>
      </w:r>
      <w:r w:rsidRPr="002B7CCF">
        <w:rPr>
          <w:rFonts w:ascii="Times New Roman" w:hAnsi="Times New Roman"/>
          <w:b/>
          <w:sz w:val="24"/>
        </w:rPr>
        <w:t xml:space="preserve"> </w:t>
      </w:r>
      <w:r w:rsidRPr="00C15F50">
        <w:rPr>
          <w:rFonts w:ascii="Times New Roman" w:eastAsia="Times New Roman" w:hAnsi="Times New Roman" w:cs="Times New Roman"/>
          <w:b/>
          <w:bCs/>
          <w:sz w:val="24"/>
          <w:szCs w:val="24"/>
        </w:rPr>
        <w:t>ja üldnõuded</w:t>
      </w:r>
    </w:p>
    <w:p w14:paraId="141A0FD7"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46DE6DCB"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326CF540">
        <w:rPr>
          <w:rFonts w:ascii="Times New Roman" w:eastAsia="Times New Roman" w:hAnsi="Times New Roman" w:cs="Times New Roman"/>
          <w:sz w:val="24"/>
          <w:szCs w:val="24"/>
        </w:rPr>
        <w:t>Tuumkütusetsükli</w:t>
      </w:r>
      <w:r>
        <w:rPr>
          <w:rFonts w:ascii="Times New Roman" w:eastAsia="Times New Roman" w:hAnsi="Times New Roman" w:cs="Times New Roman"/>
          <w:sz w:val="24"/>
          <w:szCs w:val="24"/>
        </w:rPr>
        <w:t xml:space="preserve"> tegevuste</w:t>
      </w:r>
      <w:r w:rsidRPr="326CF540">
        <w:rPr>
          <w:rFonts w:ascii="Times New Roman" w:eastAsia="Times New Roman" w:hAnsi="Times New Roman" w:cs="Times New Roman"/>
          <w:sz w:val="24"/>
          <w:szCs w:val="24"/>
        </w:rPr>
        <w:t xml:space="preserve">s tekkivate tuumajäätmete </w:t>
      </w:r>
      <w:r>
        <w:rPr>
          <w:rFonts w:ascii="Times New Roman" w:eastAsia="Times New Roman" w:hAnsi="Times New Roman" w:cs="Times New Roman"/>
          <w:sz w:val="24"/>
          <w:szCs w:val="24"/>
        </w:rPr>
        <w:t>radioaktiivsus ja maht</w:t>
      </w:r>
      <w:r w:rsidRPr="326CF540">
        <w:rPr>
          <w:rFonts w:ascii="Times New Roman" w:eastAsia="Times New Roman" w:hAnsi="Times New Roman" w:cs="Times New Roman"/>
          <w:sz w:val="24"/>
          <w:szCs w:val="24"/>
        </w:rPr>
        <w:t xml:space="preserve"> hoitakse nii</w:t>
      </w:r>
      <w:r>
        <w:rPr>
          <w:rFonts w:ascii="Times New Roman" w:eastAsia="Times New Roman" w:hAnsi="Times New Roman" w:cs="Times New Roman"/>
          <w:sz w:val="24"/>
          <w:szCs w:val="24"/>
        </w:rPr>
        <w:t xml:space="preserve"> väiksena,</w:t>
      </w:r>
      <w:r w:rsidRPr="326CF540">
        <w:rPr>
          <w:rFonts w:ascii="Times New Roman" w:eastAsia="Times New Roman" w:hAnsi="Times New Roman" w:cs="Times New Roman"/>
          <w:sz w:val="24"/>
          <w:szCs w:val="24"/>
        </w:rPr>
        <w:t xml:space="preserve"> kui see on mõistlikult saavutatav</w:t>
      </w:r>
      <w:r>
        <w:rPr>
          <w:rFonts w:ascii="Times New Roman" w:eastAsia="Times New Roman" w:hAnsi="Times New Roman" w:cs="Times New Roman"/>
          <w:sz w:val="24"/>
          <w:szCs w:val="24"/>
        </w:rPr>
        <w:t>,</w:t>
      </w:r>
      <w:r w:rsidRPr="326CF540">
        <w:rPr>
          <w:rFonts w:ascii="Times New Roman" w:eastAsia="Times New Roman" w:hAnsi="Times New Roman" w:cs="Times New Roman"/>
          <w:sz w:val="24"/>
          <w:szCs w:val="24"/>
        </w:rPr>
        <w:t xml:space="preserve"> piiramata tuumaenergia kasutamise üldpõhimõtete rakendamist.</w:t>
      </w:r>
    </w:p>
    <w:p w14:paraId="5E26D18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1241C8AB"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C15F50">
        <w:rPr>
          <w:rFonts w:ascii="Times New Roman" w:eastAsia="Times New Roman" w:hAnsi="Times New Roman" w:cs="Times New Roman"/>
          <w:sz w:val="24"/>
          <w:szCs w:val="24"/>
        </w:rPr>
        <w:t>2) Tuumajäätmeid käideldakse vastavalt kiirgusseaduse §-des 58, 60, 61, 64 ja 66 ning § 56 lõike 2 ja § 64 lõike 4 alusel sätestatud nõuetele arvestades käesolevas seaduses sätestatud erisusi.</w:t>
      </w:r>
    </w:p>
    <w:p w14:paraId="00BC15A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A984140"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00C15F50">
        <w:rPr>
          <w:rFonts w:ascii="Times New Roman" w:eastAsia="Times New Roman" w:hAnsi="Times New Roman" w:cs="Times New Roman"/>
          <w:sz w:val="24"/>
          <w:szCs w:val="24"/>
        </w:rPr>
        <w:t>(3) Valdkonna eest vastutav minister kehtestab täpsustatud nõuded kasutatud tuumkütuse käitlemisele.</w:t>
      </w:r>
    </w:p>
    <w:p w14:paraId="4E0BFEF4"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3D40BF9E" w14:textId="77777777"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56</w:t>
      </w:r>
      <w:r w:rsidRPr="034D9E22">
        <w:rPr>
          <w:rFonts w:ascii="Times New Roman" w:eastAsia="Times New Roman" w:hAnsi="Times New Roman" w:cs="Times New Roman"/>
          <w:b/>
          <w:bCs/>
          <w:sz w:val="24"/>
          <w:szCs w:val="24"/>
        </w:rPr>
        <w:t>.</w:t>
      </w:r>
      <w:r w:rsidRPr="2395178C">
        <w:rPr>
          <w:rFonts w:ascii="Times New Roman" w:eastAsia="Times New Roman" w:hAnsi="Times New Roman" w:cs="Times New Roman"/>
          <w:b/>
          <w:bCs/>
          <w:sz w:val="24"/>
          <w:szCs w:val="24"/>
        </w:rPr>
        <w:t xml:space="preserve"> Eestis tekitatud tuumajäätmete käitlemine</w:t>
      </w:r>
    </w:p>
    <w:p w14:paraId="7803D63A"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463E7A5D"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(1) Eestis tekitatud tuumajäätmed tuleb käidelda, </w:t>
      </w:r>
      <w:proofErr w:type="spellStart"/>
      <w:r w:rsidRPr="326CF540">
        <w:rPr>
          <w:rFonts w:ascii="Times New Roman" w:eastAsia="Times New Roman" w:hAnsi="Times New Roman" w:cs="Times New Roman"/>
          <w:sz w:val="24"/>
          <w:szCs w:val="24"/>
        </w:rPr>
        <w:t>vaheladustada</w:t>
      </w:r>
      <w:proofErr w:type="spellEnd"/>
      <w:r w:rsidRPr="326CF540">
        <w:rPr>
          <w:rFonts w:ascii="Times New Roman" w:eastAsia="Times New Roman" w:hAnsi="Times New Roman" w:cs="Times New Roman"/>
          <w:sz w:val="24"/>
          <w:szCs w:val="24"/>
        </w:rPr>
        <w:t xml:space="preserve"> ja </w:t>
      </w:r>
      <w:proofErr w:type="spellStart"/>
      <w:r w:rsidRPr="326CF540">
        <w:rPr>
          <w:rFonts w:ascii="Times New Roman" w:eastAsia="Times New Roman" w:hAnsi="Times New Roman" w:cs="Times New Roman"/>
          <w:sz w:val="24"/>
          <w:szCs w:val="24"/>
        </w:rPr>
        <w:t>lõppladustada</w:t>
      </w:r>
      <w:proofErr w:type="spellEnd"/>
      <w:r w:rsidRPr="326CF540">
        <w:rPr>
          <w:rFonts w:ascii="Times New Roman" w:eastAsia="Times New Roman" w:hAnsi="Times New Roman" w:cs="Times New Roman"/>
          <w:sz w:val="24"/>
          <w:szCs w:val="24"/>
        </w:rPr>
        <w:t xml:space="preserve"> Eestis</w:t>
      </w:r>
      <w:r>
        <w:rPr>
          <w:rFonts w:ascii="Times New Roman" w:eastAsia="Times New Roman" w:hAnsi="Times New Roman" w:cs="Times New Roman"/>
          <w:sz w:val="24"/>
          <w:szCs w:val="24"/>
        </w:rPr>
        <w:t>, välja arvatud lõigetes 2–3 sätestatud juhtudel</w:t>
      </w:r>
      <w:r w:rsidRPr="326CF540">
        <w:rPr>
          <w:rFonts w:ascii="Times New Roman" w:eastAsia="Times New Roman" w:hAnsi="Times New Roman" w:cs="Times New Roman"/>
          <w:sz w:val="24"/>
          <w:szCs w:val="24"/>
        </w:rPr>
        <w:t>.</w:t>
      </w:r>
    </w:p>
    <w:p w14:paraId="65E90F09"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38F2B086"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326CF540">
        <w:rPr>
          <w:rFonts w:ascii="Times New Roman" w:eastAsia="Times New Roman" w:hAnsi="Times New Roman" w:cs="Times New Roman"/>
          <w:sz w:val="24"/>
          <w:szCs w:val="24"/>
        </w:rPr>
        <w:t xml:space="preserve">) Tuumajäätmeid võib </w:t>
      </w:r>
      <w:proofErr w:type="spellStart"/>
      <w:r w:rsidRPr="326CF540">
        <w:rPr>
          <w:rFonts w:ascii="Times New Roman" w:eastAsia="Times New Roman" w:hAnsi="Times New Roman" w:cs="Times New Roman"/>
          <w:sz w:val="24"/>
          <w:szCs w:val="24"/>
        </w:rPr>
        <w:t>lõppladustada</w:t>
      </w:r>
      <w:proofErr w:type="spellEnd"/>
      <w:r w:rsidRPr="326CF540">
        <w:rPr>
          <w:rFonts w:ascii="Times New Roman" w:eastAsia="Times New Roman" w:hAnsi="Times New Roman" w:cs="Times New Roman"/>
          <w:sz w:val="24"/>
          <w:szCs w:val="24"/>
        </w:rPr>
        <w:t xml:space="preserve"> teises Euroopa Liidu liikmesriigis või kolmandas riigis, kui enne tuumajäätmete saatmist on Eesti ja sihtriigi vahel sõlmitud ja jõustunud leping lõppladustusrajatise kasutamiseks sihtriigis vastavalt Euroopa Komisjoni kehtestatud kriteeriumitele.</w:t>
      </w:r>
    </w:p>
    <w:p w14:paraId="516ADFD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C1B23AA" w14:textId="77777777" w:rsidR="00074CE5" w:rsidRPr="001A6486" w:rsidRDefault="00074CE5" w:rsidP="00074CE5">
      <w:pPr>
        <w:spacing w:after="0" w:line="240" w:lineRule="auto"/>
        <w:contextualSpacing/>
        <w:jc w:val="both"/>
        <w:rPr>
          <w:rFonts w:ascii="Times New Roman" w:eastAsia="Times New Roman" w:hAnsi="Times New Roman" w:cs="Times New Roman"/>
          <w:sz w:val="24"/>
          <w:szCs w:val="24"/>
        </w:rPr>
      </w:pPr>
      <w:r w:rsidRPr="001A6486">
        <w:rPr>
          <w:rFonts w:ascii="Times New Roman" w:eastAsia="Times New Roman" w:hAnsi="Times New Roman" w:cs="Times New Roman"/>
          <w:sz w:val="24"/>
          <w:szCs w:val="24"/>
        </w:rPr>
        <w:t>(</w:t>
      </w:r>
      <w:r>
        <w:rPr>
          <w:rFonts w:ascii="Times New Roman" w:eastAsia="Times New Roman" w:hAnsi="Times New Roman" w:cs="Times New Roman"/>
          <w:sz w:val="24"/>
          <w:szCs w:val="24"/>
        </w:rPr>
        <w:t>3</w:t>
      </w:r>
      <w:r w:rsidRPr="001A6486">
        <w:rPr>
          <w:rFonts w:ascii="Times New Roman" w:eastAsia="Times New Roman" w:hAnsi="Times New Roman" w:cs="Times New Roman"/>
          <w:sz w:val="24"/>
          <w:szCs w:val="24"/>
        </w:rPr>
        <w:t>) Kasutatud tuumkütust võib teise riiki saata selle ümbertöötlemiseks tingimusel, et seda ei suunata lõppladustamisele.</w:t>
      </w:r>
    </w:p>
    <w:p w14:paraId="0833E656" w14:textId="77777777"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326CF540">
        <w:rPr>
          <w:rFonts w:ascii="Times New Roman" w:eastAsia="Times New Roman" w:hAnsi="Times New Roman" w:cs="Times New Roman"/>
          <w:sz w:val="24"/>
          <w:szCs w:val="24"/>
        </w:rPr>
        <w:t xml:space="preserve"> </w:t>
      </w:r>
      <w:r w:rsidRPr="326CF540">
        <w:rPr>
          <w:rFonts w:ascii="Times New Roman" w:eastAsia="Times New Roman" w:hAnsi="Times New Roman" w:cs="Times New Roman"/>
          <w:b/>
          <w:bCs/>
          <w:sz w:val="24"/>
          <w:szCs w:val="24"/>
        </w:rPr>
        <w:t xml:space="preserve"> </w:t>
      </w:r>
    </w:p>
    <w:p w14:paraId="4A181FD9" w14:textId="77777777"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57</w:t>
      </w:r>
      <w:r w:rsidRPr="2395178C">
        <w:rPr>
          <w:rFonts w:ascii="Times New Roman" w:eastAsia="Times New Roman" w:hAnsi="Times New Roman" w:cs="Times New Roman"/>
          <w:b/>
          <w:bCs/>
          <w:sz w:val="24"/>
          <w:szCs w:val="24"/>
        </w:rPr>
        <w:t>. Väljaspool Eestit tekitatud tuumajäätmete käitlemine</w:t>
      </w:r>
    </w:p>
    <w:p w14:paraId="1A8AA0ED" w14:textId="77777777"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326CF540">
        <w:rPr>
          <w:rFonts w:ascii="Times New Roman" w:eastAsia="Times New Roman" w:hAnsi="Times New Roman" w:cs="Times New Roman"/>
          <w:b/>
          <w:bCs/>
          <w:sz w:val="24"/>
          <w:szCs w:val="24"/>
        </w:rPr>
        <w:t xml:space="preserve"> </w:t>
      </w:r>
    </w:p>
    <w:p w14:paraId="534C5673"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Väljaspool Eestit tekitatud tuumajäätmeid ei tohi käidelda, </w:t>
      </w:r>
      <w:proofErr w:type="spellStart"/>
      <w:r w:rsidRPr="326CF540">
        <w:rPr>
          <w:rFonts w:ascii="Times New Roman" w:eastAsia="Times New Roman" w:hAnsi="Times New Roman" w:cs="Times New Roman"/>
          <w:sz w:val="24"/>
          <w:szCs w:val="24"/>
        </w:rPr>
        <w:t>vaheladustada</w:t>
      </w:r>
      <w:proofErr w:type="spellEnd"/>
      <w:r w:rsidRPr="326CF540">
        <w:rPr>
          <w:rFonts w:ascii="Times New Roman" w:eastAsia="Times New Roman" w:hAnsi="Times New Roman" w:cs="Times New Roman"/>
          <w:sz w:val="24"/>
          <w:szCs w:val="24"/>
        </w:rPr>
        <w:t xml:space="preserve"> ega </w:t>
      </w:r>
      <w:proofErr w:type="spellStart"/>
      <w:r w:rsidRPr="326CF540">
        <w:rPr>
          <w:rFonts w:ascii="Times New Roman" w:eastAsia="Times New Roman" w:hAnsi="Times New Roman" w:cs="Times New Roman"/>
          <w:sz w:val="24"/>
          <w:szCs w:val="24"/>
        </w:rPr>
        <w:t>lõppladustada</w:t>
      </w:r>
      <w:proofErr w:type="spellEnd"/>
      <w:r w:rsidRPr="326CF540">
        <w:rPr>
          <w:rFonts w:ascii="Times New Roman" w:eastAsia="Times New Roman" w:hAnsi="Times New Roman" w:cs="Times New Roman"/>
          <w:sz w:val="24"/>
          <w:szCs w:val="24"/>
        </w:rPr>
        <w:t xml:space="preserve"> Eestis.</w:t>
      </w:r>
    </w:p>
    <w:p w14:paraId="329D5604"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58F9A1EE" w14:textId="77777777"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326CF540">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58</w:t>
      </w:r>
      <w:r w:rsidRPr="326CF540">
        <w:rPr>
          <w:rFonts w:ascii="Times New Roman" w:eastAsia="Times New Roman" w:hAnsi="Times New Roman" w:cs="Times New Roman"/>
          <w:b/>
          <w:bCs/>
          <w:sz w:val="24"/>
          <w:szCs w:val="24"/>
        </w:rPr>
        <w:t>. Tuumajäätmete sisse- ja väljavedu</w:t>
      </w:r>
    </w:p>
    <w:p w14:paraId="7BC6166D"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7957542C"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563AB19F">
        <w:rPr>
          <w:rFonts w:ascii="Times New Roman" w:eastAsia="Times New Roman" w:hAnsi="Times New Roman" w:cs="Times New Roman"/>
          <w:sz w:val="24"/>
          <w:szCs w:val="24"/>
        </w:rPr>
        <w:t>Tuumajäätmete sisse- ja väljaveole kohaldatakse kiirgusseaduse §</w:t>
      </w:r>
      <w:r>
        <w:rPr>
          <w:rFonts w:ascii="Times New Roman" w:eastAsia="Times New Roman" w:hAnsi="Times New Roman" w:cs="Times New Roman"/>
          <w:sz w:val="24"/>
          <w:szCs w:val="24"/>
        </w:rPr>
        <w:t>-des</w:t>
      </w:r>
      <w:r w:rsidRPr="563AB19F">
        <w:rPr>
          <w:rFonts w:ascii="Times New Roman" w:eastAsia="Times New Roman" w:hAnsi="Times New Roman" w:cs="Times New Roman"/>
          <w:sz w:val="24"/>
          <w:szCs w:val="24"/>
        </w:rPr>
        <w:t xml:space="preserve"> 82</w:t>
      </w:r>
      <w:r>
        <w:rPr>
          <w:rFonts w:ascii="Times New Roman" w:eastAsia="Times New Roman" w:hAnsi="Times New Roman" w:cs="Times New Roman"/>
          <w:sz w:val="24"/>
          <w:szCs w:val="24"/>
        </w:rPr>
        <w:t>–</w:t>
      </w:r>
      <w:r w:rsidRPr="563AB19F">
        <w:rPr>
          <w:rFonts w:ascii="Times New Roman" w:eastAsia="Times New Roman" w:hAnsi="Times New Roman" w:cs="Times New Roman"/>
          <w:sz w:val="24"/>
          <w:szCs w:val="24"/>
        </w:rPr>
        <w:t>87</w:t>
      </w:r>
      <w:r>
        <w:rPr>
          <w:rFonts w:ascii="Times New Roman" w:eastAsia="Times New Roman" w:hAnsi="Times New Roman" w:cs="Times New Roman"/>
          <w:sz w:val="24"/>
          <w:szCs w:val="24"/>
        </w:rPr>
        <w:t xml:space="preserve"> sätestatut</w:t>
      </w:r>
      <w:r w:rsidRPr="563AB19F">
        <w:rPr>
          <w:rFonts w:ascii="Times New Roman" w:eastAsia="Times New Roman" w:hAnsi="Times New Roman" w:cs="Times New Roman"/>
          <w:sz w:val="24"/>
          <w:szCs w:val="24"/>
        </w:rPr>
        <w:t xml:space="preserve"> ja § 83 lõike 2 alusel kehtestatud nõudeid.</w:t>
      </w:r>
    </w:p>
    <w:p w14:paraId="26451080"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4296C35C" w14:textId="77777777"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59</w:t>
      </w:r>
      <w:r w:rsidRPr="2395178C">
        <w:rPr>
          <w:rFonts w:ascii="Times New Roman" w:eastAsia="Times New Roman" w:hAnsi="Times New Roman" w:cs="Times New Roman"/>
          <w:b/>
          <w:bCs/>
          <w:sz w:val="24"/>
          <w:szCs w:val="24"/>
        </w:rPr>
        <w:t xml:space="preserve">. Riiklik tuumajäätmete käitlemise tegevuskava  </w:t>
      </w:r>
    </w:p>
    <w:p w14:paraId="2CD1777D"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7AE1D2CB"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49B5E935">
        <w:rPr>
          <w:rFonts w:ascii="Times New Roman" w:eastAsia="Times New Roman" w:hAnsi="Times New Roman" w:cs="Times New Roman"/>
          <w:sz w:val="24"/>
          <w:szCs w:val="24"/>
        </w:rPr>
        <w:t>(1)</w:t>
      </w:r>
      <w:r>
        <w:tab/>
      </w:r>
      <w:r w:rsidRPr="49B5E935">
        <w:rPr>
          <w:rFonts w:ascii="Times New Roman" w:eastAsia="Times New Roman" w:hAnsi="Times New Roman" w:cs="Times New Roman"/>
          <w:sz w:val="24"/>
          <w:szCs w:val="24"/>
        </w:rPr>
        <w:t>Riiklik tuumajäätmete käitlemise tegevuskava on radioaktiivsete jäätmete käitlemise riikliku tegevuskava osa.</w:t>
      </w:r>
    </w:p>
    <w:p w14:paraId="4460B486"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4CFA5F68" w14:textId="158E95BA"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(2)</w:t>
      </w:r>
      <w:r>
        <w:tab/>
      </w:r>
      <w:r w:rsidRPr="326CF540">
        <w:rPr>
          <w:rFonts w:ascii="Times New Roman" w:eastAsia="Times New Roman" w:hAnsi="Times New Roman" w:cs="Times New Roman"/>
          <w:sz w:val="24"/>
          <w:szCs w:val="24"/>
        </w:rPr>
        <w:t xml:space="preserve">Riiklikus tuumajäätmete käitlemise tegevuskavas määratakse </w:t>
      </w:r>
      <w:ins w:id="99" w:author="Inge Mehide - JUSTDIGI" w:date="2026-01-06T15:56:00Z" w16du:dateUtc="2026-01-06T13:56:00Z">
        <w:r w:rsidR="00AD2012">
          <w:rPr>
            <w:rFonts w:ascii="Times New Roman" w:eastAsia="Times New Roman" w:hAnsi="Times New Roman" w:cs="Times New Roman"/>
            <w:sz w:val="24"/>
            <w:szCs w:val="24"/>
          </w:rPr>
          <w:t xml:space="preserve">kindlaks </w:t>
        </w:r>
      </w:ins>
      <w:r w:rsidRPr="326CF540">
        <w:rPr>
          <w:rFonts w:ascii="Times New Roman" w:eastAsia="Times New Roman" w:hAnsi="Times New Roman" w:cs="Times New Roman"/>
          <w:sz w:val="24"/>
          <w:szCs w:val="24"/>
        </w:rPr>
        <w:t>riiklik tuumajäätmete käitlemise poliitika</w:t>
      </w:r>
      <w:r>
        <w:rPr>
          <w:rFonts w:ascii="Times New Roman" w:eastAsia="Times New Roman" w:hAnsi="Times New Roman" w:cs="Times New Roman"/>
          <w:sz w:val="24"/>
          <w:szCs w:val="24"/>
        </w:rPr>
        <w:t>,</w:t>
      </w:r>
      <w:r w:rsidRPr="326CF540">
        <w:rPr>
          <w:rFonts w:ascii="Times New Roman" w:eastAsia="Times New Roman" w:hAnsi="Times New Roman" w:cs="Times New Roman"/>
          <w:sz w:val="24"/>
          <w:szCs w:val="24"/>
        </w:rPr>
        <w:t xml:space="preserve"> sealhulgas tuumajäätmete käitlemise eesmärgid ja põhimõtted, võimaluse</w:t>
      </w:r>
      <w:r>
        <w:rPr>
          <w:rFonts w:ascii="Times New Roman" w:eastAsia="Times New Roman" w:hAnsi="Times New Roman" w:cs="Times New Roman"/>
          <w:sz w:val="24"/>
          <w:szCs w:val="24"/>
        </w:rPr>
        <w:t xml:space="preserve"> korra</w:t>
      </w:r>
      <w:r w:rsidRPr="326CF540">
        <w:rPr>
          <w:rFonts w:ascii="Times New Roman" w:eastAsia="Times New Roman" w:hAnsi="Times New Roman" w:cs="Times New Roman"/>
          <w:sz w:val="24"/>
          <w:szCs w:val="24"/>
        </w:rPr>
        <w:t>l ka tuumajäätmete kogus, asukoh</w:t>
      </w:r>
      <w:r>
        <w:rPr>
          <w:rFonts w:ascii="Times New Roman" w:eastAsia="Times New Roman" w:hAnsi="Times New Roman" w:cs="Times New Roman"/>
          <w:sz w:val="24"/>
          <w:szCs w:val="24"/>
        </w:rPr>
        <w:t>t</w:t>
      </w:r>
      <w:r w:rsidRPr="326CF540">
        <w:rPr>
          <w:rFonts w:ascii="Times New Roman" w:eastAsia="Times New Roman" w:hAnsi="Times New Roman" w:cs="Times New Roman"/>
          <w:sz w:val="24"/>
          <w:szCs w:val="24"/>
        </w:rPr>
        <w:t xml:space="preserve">, samuti tuumajäätmete käitlemise kulu ja ajakava hinnang.  </w:t>
      </w:r>
    </w:p>
    <w:p w14:paraId="3C2AF3BF"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56D5AD7E"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49B5E935">
        <w:rPr>
          <w:rFonts w:ascii="Times New Roman" w:eastAsia="Times New Roman" w:hAnsi="Times New Roman" w:cs="Times New Roman"/>
          <w:sz w:val="24"/>
          <w:szCs w:val="24"/>
        </w:rPr>
        <w:t xml:space="preserve">(3) Riikliku tuumajäätmete käitlemise tegevuskava koostab valdkonna eest vastutav ministeerium koos pädeva asutusega. </w:t>
      </w:r>
    </w:p>
    <w:p w14:paraId="5E6DA312"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2F15E3C0"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(4) Riikliku tuumajäätmete käitlemise tegevuskava koostamisel tuleb avalikkust teavitada ning anda soovi avaldanud isikutele võimalus arvamust avaldada.</w:t>
      </w:r>
    </w:p>
    <w:p w14:paraId="75CEFA0A"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205B41CD"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67F82C2A" w14:textId="77777777"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60</w:t>
      </w:r>
      <w:r w:rsidRPr="2395178C">
        <w:rPr>
          <w:rFonts w:ascii="Times New Roman" w:eastAsia="Times New Roman" w:hAnsi="Times New Roman" w:cs="Times New Roman"/>
          <w:b/>
          <w:bCs/>
          <w:sz w:val="24"/>
          <w:szCs w:val="24"/>
        </w:rPr>
        <w:t xml:space="preserve">. Tuumaohutuse nõuete täitmisest vabastamine  </w:t>
      </w:r>
    </w:p>
    <w:p w14:paraId="36C3272B"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77C26347"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(1) Tuumajäätmeid, välja arvatud kasutatud tuumkütus, võib ringlusse võtta, taaskasutada ja kõrvaldada vastavalt jäätmeseaduse</w:t>
      </w:r>
      <w:r>
        <w:rPr>
          <w:rFonts w:ascii="Times New Roman" w:eastAsia="Times New Roman" w:hAnsi="Times New Roman" w:cs="Times New Roman"/>
          <w:sz w:val="24"/>
          <w:szCs w:val="24"/>
        </w:rPr>
        <w:t>s</w:t>
      </w:r>
      <w:r w:rsidRPr="326CF540">
        <w:rPr>
          <w:rFonts w:ascii="Times New Roman" w:eastAsia="Times New Roman" w:hAnsi="Times New Roman" w:cs="Times New Roman"/>
          <w:sz w:val="24"/>
          <w:szCs w:val="24"/>
        </w:rPr>
        <w:t xml:space="preserve"> säte</w:t>
      </w:r>
      <w:r>
        <w:rPr>
          <w:rFonts w:ascii="Times New Roman" w:eastAsia="Times New Roman" w:hAnsi="Times New Roman" w:cs="Times New Roman"/>
          <w:sz w:val="24"/>
          <w:szCs w:val="24"/>
        </w:rPr>
        <w:t>s</w:t>
      </w:r>
      <w:r w:rsidRPr="326CF540">
        <w:rPr>
          <w:rFonts w:ascii="Times New Roman" w:eastAsia="Times New Roman" w:hAnsi="Times New Roman" w:cs="Times New Roman"/>
          <w:sz w:val="24"/>
          <w:szCs w:val="24"/>
        </w:rPr>
        <w:t>t</w:t>
      </w:r>
      <w:r>
        <w:rPr>
          <w:rFonts w:ascii="Times New Roman" w:eastAsia="Times New Roman" w:hAnsi="Times New Roman" w:cs="Times New Roman"/>
          <w:sz w:val="24"/>
          <w:szCs w:val="24"/>
        </w:rPr>
        <w:t>atu</w:t>
      </w:r>
      <w:r w:rsidRPr="326CF540">
        <w:rPr>
          <w:rFonts w:ascii="Times New Roman" w:eastAsia="Times New Roman" w:hAnsi="Times New Roman" w:cs="Times New Roman"/>
          <w:sz w:val="24"/>
          <w:szCs w:val="24"/>
        </w:rPr>
        <w:t xml:space="preserve">le, kui radioaktiivsete ainete sisaldus </w:t>
      </w:r>
      <w:r>
        <w:rPr>
          <w:rFonts w:ascii="Times New Roman" w:eastAsia="Times New Roman" w:hAnsi="Times New Roman" w:cs="Times New Roman"/>
          <w:sz w:val="24"/>
          <w:szCs w:val="24"/>
        </w:rPr>
        <w:t>tuumajäätmetes</w:t>
      </w:r>
      <w:r w:rsidRPr="326CF540">
        <w:rPr>
          <w:rFonts w:ascii="Times New Roman" w:eastAsia="Times New Roman" w:hAnsi="Times New Roman" w:cs="Times New Roman"/>
          <w:sz w:val="24"/>
          <w:szCs w:val="24"/>
        </w:rPr>
        <w:t xml:space="preserve"> ei ületa kiirgusseaduse § 62 </w:t>
      </w:r>
      <w:r w:rsidRPr="7D8B87C9">
        <w:rPr>
          <w:rFonts w:ascii="Times New Roman" w:eastAsia="Times New Roman" w:hAnsi="Times New Roman" w:cs="Times New Roman"/>
          <w:sz w:val="24"/>
          <w:szCs w:val="24"/>
        </w:rPr>
        <w:t>lõike</w:t>
      </w:r>
      <w:r w:rsidRPr="326CF540">
        <w:rPr>
          <w:rFonts w:ascii="Times New Roman" w:eastAsia="Times New Roman" w:hAnsi="Times New Roman" w:cs="Times New Roman"/>
          <w:sz w:val="24"/>
          <w:szCs w:val="24"/>
        </w:rPr>
        <w:t xml:space="preserve"> 3 alusel </w:t>
      </w:r>
      <w:r>
        <w:rPr>
          <w:rFonts w:ascii="Times New Roman" w:eastAsia="Times New Roman" w:hAnsi="Times New Roman" w:cs="Times New Roman"/>
          <w:sz w:val="24"/>
          <w:szCs w:val="24"/>
        </w:rPr>
        <w:t>kehtestatud</w:t>
      </w:r>
      <w:r w:rsidRPr="326CF540">
        <w:rPr>
          <w:rFonts w:ascii="Times New Roman" w:eastAsia="Times New Roman" w:hAnsi="Times New Roman" w:cs="Times New Roman"/>
          <w:sz w:val="24"/>
          <w:szCs w:val="24"/>
        </w:rPr>
        <w:t xml:space="preserve"> vabastamistasemeid.   </w:t>
      </w:r>
    </w:p>
    <w:p w14:paraId="77677FA5"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5898C9A9"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(2) Kui radioaktiivsete ainete sisaldus lõikes 1 nimetatud jäätmetes on suurem kui lubatud vabastamistase, on lõikes 1 nimetatud toiminguteks vajalik pädeva asutuse otsus.</w:t>
      </w:r>
    </w:p>
    <w:p w14:paraId="787D47CF"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7938D438"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2A758B13">
        <w:rPr>
          <w:rFonts w:ascii="Times New Roman" w:eastAsia="Times New Roman" w:hAnsi="Times New Roman" w:cs="Times New Roman"/>
          <w:sz w:val="24"/>
          <w:szCs w:val="24"/>
        </w:rPr>
        <w:t>(3)</w:t>
      </w:r>
      <w:r>
        <w:t xml:space="preserve"> </w:t>
      </w:r>
      <w:r w:rsidRPr="2A758B13">
        <w:rPr>
          <w:rFonts w:ascii="Times New Roman" w:eastAsia="Times New Roman" w:hAnsi="Times New Roman" w:cs="Times New Roman"/>
          <w:sz w:val="24"/>
          <w:szCs w:val="24"/>
        </w:rPr>
        <w:t>Tuumajäätmete tuumaohutuse nõuetest vabastamise taotluse menetlemisele kohaldatakse kiirgusseaduse § 62 ning selle alusel kehtestatud vabastamise, ringlusse võtmise ja taaskasutamise nõudeid.</w:t>
      </w:r>
    </w:p>
    <w:p w14:paraId="14326AA6"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6D3210FC" w14:textId="77777777"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61</w:t>
      </w:r>
      <w:r w:rsidRPr="7670995D">
        <w:rPr>
          <w:rFonts w:ascii="Times New Roman" w:eastAsia="Times New Roman" w:hAnsi="Times New Roman" w:cs="Times New Roman"/>
          <w:b/>
          <w:bCs/>
          <w:sz w:val="24"/>
          <w:szCs w:val="24"/>
        </w:rPr>
        <w:t>.</w:t>
      </w:r>
      <w:r w:rsidRPr="2395178C">
        <w:rPr>
          <w:rFonts w:ascii="Times New Roman" w:eastAsia="Times New Roman" w:hAnsi="Times New Roman" w:cs="Times New Roman"/>
          <w:b/>
          <w:bCs/>
          <w:sz w:val="24"/>
          <w:szCs w:val="24"/>
        </w:rPr>
        <w:t xml:space="preserve"> Lahjendamise keeld</w:t>
      </w:r>
    </w:p>
    <w:p w14:paraId="34C2739B" w14:textId="77777777"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326CF540">
        <w:rPr>
          <w:rFonts w:ascii="Times New Roman" w:eastAsia="Times New Roman" w:hAnsi="Times New Roman" w:cs="Times New Roman"/>
          <w:b/>
          <w:bCs/>
          <w:sz w:val="24"/>
          <w:szCs w:val="24"/>
        </w:rPr>
        <w:t xml:space="preserve"> </w:t>
      </w:r>
    </w:p>
    <w:p w14:paraId="22D9D60E"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Tuumajäätmete sihipärane lahjendamine</w:t>
      </w:r>
      <w:r>
        <w:rPr>
          <w:rFonts w:ascii="Times New Roman" w:eastAsia="Times New Roman" w:hAnsi="Times New Roman" w:cs="Times New Roman"/>
          <w:sz w:val="24"/>
          <w:szCs w:val="24"/>
        </w:rPr>
        <w:t>,</w:t>
      </w:r>
      <w:r w:rsidRPr="326CF540">
        <w:rPr>
          <w:rFonts w:ascii="Times New Roman" w:eastAsia="Times New Roman" w:hAnsi="Times New Roman" w:cs="Times New Roman"/>
          <w:sz w:val="24"/>
          <w:szCs w:val="24"/>
        </w:rPr>
        <w:t xml:space="preserve"> sealhulgas hajutamine või segamine käesoleva seaduse ohutusnõuete täitmisest vabastamise eesmärgil on keelatud.</w:t>
      </w:r>
    </w:p>
    <w:p w14:paraId="19F59B46"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7E528B24"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p>
    <w:p w14:paraId="3FB0E58E" w14:textId="77777777"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62</w:t>
      </w:r>
      <w:r w:rsidRPr="2395178C">
        <w:rPr>
          <w:rFonts w:ascii="Times New Roman" w:eastAsia="Times New Roman" w:hAnsi="Times New Roman" w:cs="Times New Roman"/>
          <w:b/>
          <w:bCs/>
          <w:sz w:val="24"/>
          <w:szCs w:val="24"/>
        </w:rPr>
        <w:t>. Tuumajäätmete käitlemise kohustuse üleandmine</w:t>
      </w:r>
    </w:p>
    <w:p w14:paraId="00634DA2"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7CA5F98B"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2A758B13">
        <w:rPr>
          <w:rFonts w:ascii="Times New Roman" w:eastAsia="Times New Roman" w:hAnsi="Times New Roman" w:cs="Times New Roman"/>
          <w:sz w:val="24"/>
          <w:szCs w:val="24"/>
        </w:rPr>
        <w:t xml:space="preserve">Kui tuumakäitis või tuumajäätmed antakse üle teisele </w:t>
      </w:r>
      <w:r>
        <w:rPr>
          <w:rFonts w:ascii="Times New Roman" w:eastAsia="Times New Roman" w:hAnsi="Times New Roman" w:cs="Times New Roman"/>
          <w:sz w:val="24"/>
          <w:szCs w:val="24"/>
        </w:rPr>
        <w:t>asjaomast</w:t>
      </w:r>
      <w:r w:rsidRPr="2A758B13">
        <w:rPr>
          <w:rFonts w:ascii="Times New Roman" w:eastAsia="Times New Roman" w:hAnsi="Times New Roman" w:cs="Times New Roman"/>
          <w:sz w:val="24"/>
          <w:szCs w:val="24"/>
        </w:rPr>
        <w:t xml:space="preserve"> luba omavale isikule, võib </w:t>
      </w:r>
      <w:r w:rsidRPr="5EA2E577">
        <w:rPr>
          <w:rFonts w:ascii="Times New Roman" w:eastAsia="Times New Roman" w:hAnsi="Times New Roman" w:cs="Times New Roman"/>
          <w:sz w:val="24"/>
          <w:szCs w:val="24"/>
        </w:rPr>
        <w:t xml:space="preserve">pädev asutus </w:t>
      </w:r>
      <w:r>
        <w:rPr>
          <w:rFonts w:ascii="Times New Roman" w:eastAsia="Times New Roman" w:hAnsi="Times New Roman" w:cs="Times New Roman"/>
          <w:sz w:val="24"/>
          <w:szCs w:val="24"/>
        </w:rPr>
        <w:t>asjaomase</w:t>
      </w:r>
      <w:r w:rsidRPr="3A91F63E">
        <w:rPr>
          <w:rFonts w:ascii="Times New Roman" w:eastAsia="Times New Roman" w:hAnsi="Times New Roman" w:cs="Times New Roman"/>
          <w:sz w:val="24"/>
          <w:szCs w:val="24"/>
        </w:rPr>
        <w:t xml:space="preserve"> taotluse alusel</w:t>
      </w:r>
      <w:r w:rsidRPr="5EA2E577">
        <w:rPr>
          <w:rFonts w:ascii="Times New Roman" w:eastAsia="Times New Roman" w:hAnsi="Times New Roman" w:cs="Times New Roman"/>
          <w:sz w:val="24"/>
          <w:szCs w:val="24"/>
        </w:rPr>
        <w:t xml:space="preserve"> anda</w:t>
      </w:r>
      <w:r w:rsidRPr="2A758B13">
        <w:rPr>
          <w:rFonts w:ascii="Times New Roman" w:eastAsia="Times New Roman" w:hAnsi="Times New Roman" w:cs="Times New Roman"/>
          <w:sz w:val="24"/>
          <w:szCs w:val="24"/>
        </w:rPr>
        <w:t xml:space="preserve"> sellele isikule kas osaliselt või täielikult üle ka tuumajäätmete käitlemise kohustuse tingimusel, et selline üleandmine ei sea ohtu tuumajäätmete käitlemise nõuete rakendamist.  </w:t>
      </w:r>
    </w:p>
    <w:p w14:paraId="06634475"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29460137" w14:textId="77777777"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63</w:t>
      </w:r>
      <w:r w:rsidRPr="2395178C">
        <w:rPr>
          <w:rFonts w:ascii="Times New Roman" w:eastAsia="Times New Roman" w:hAnsi="Times New Roman" w:cs="Times New Roman"/>
          <w:b/>
          <w:bCs/>
          <w:sz w:val="24"/>
          <w:szCs w:val="24"/>
        </w:rPr>
        <w:t>. Tuumajäätmete võtmine riigi valdusesse</w:t>
      </w:r>
    </w:p>
    <w:p w14:paraId="7DA9641B"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66726ACC"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(1) Pädev asutus teeb Vabariigi Valitsusele ettepaneku tuumajäätmete riigi valdusesse võtmiseks</w:t>
      </w:r>
      <w:r>
        <w:rPr>
          <w:rFonts w:ascii="Times New Roman" w:eastAsia="Times New Roman" w:hAnsi="Times New Roman" w:cs="Times New Roman"/>
          <w:sz w:val="24"/>
          <w:szCs w:val="24"/>
        </w:rPr>
        <w:t>,</w:t>
      </w:r>
      <w:r w:rsidRPr="326CF540">
        <w:rPr>
          <w:rFonts w:ascii="Times New Roman" w:eastAsia="Times New Roman" w:hAnsi="Times New Roman" w:cs="Times New Roman"/>
          <w:sz w:val="24"/>
          <w:szCs w:val="24"/>
        </w:rPr>
        <w:t xml:space="preserve"> kui tuumajäätmete käitlemise kohustusega isik ei ole täitnud tuumajäätmete käitlemise tegevuskava või on muul viisil oluliselt rikkunud tuumajäätmete käitlemise nõudeid.</w:t>
      </w:r>
    </w:p>
    <w:p w14:paraId="4E781237"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6F5F965A"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2A758B13">
        <w:rPr>
          <w:rFonts w:ascii="Times New Roman" w:eastAsia="Times New Roman" w:hAnsi="Times New Roman" w:cs="Times New Roman"/>
          <w:sz w:val="24"/>
          <w:szCs w:val="24"/>
        </w:rPr>
        <w:t>(2) Vabariigi Valitsus otsustab tuumajäätmete ülevõtmise riigile või riigi omandis olevale äriühingule tuumajäätmete käitlemise meetmete täielikuks rakendamiseks juhul</w:t>
      </w:r>
      <w:r>
        <w:rPr>
          <w:rFonts w:ascii="Times New Roman" w:eastAsia="Times New Roman" w:hAnsi="Times New Roman" w:cs="Times New Roman"/>
          <w:sz w:val="24"/>
          <w:szCs w:val="24"/>
        </w:rPr>
        <w:t>,</w:t>
      </w:r>
      <w:r w:rsidRPr="2A758B13">
        <w:rPr>
          <w:rFonts w:ascii="Times New Roman" w:eastAsia="Times New Roman" w:hAnsi="Times New Roman" w:cs="Times New Roman"/>
          <w:sz w:val="24"/>
          <w:szCs w:val="24"/>
        </w:rPr>
        <w:t xml:space="preserve"> kui asja</w:t>
      </w:r>
      <w:r>
        <w:rPr>
          <w:rFonts w:ascii="Times New Roman" w:eastAsia="Times New Roman" w:hAnsi="Times New Roman" w:cs="Times New Roman"/>
          <w:sz w:val="24"/>
          <w:szCs w:val="24"/>
        </w:rPr>
        <w:t>omase</w:t>
      </w:r>
      <w:r w:rsidRPr="2A758B13">
        <w:rPr>
          <w:rFonts w:ascii="Times New Roman" w:eastAsia="Times New Roman" w:hAnsi="Times New Roman" w:cs="Times New Roman"/>
          <w:sz w:val="24"/>
          <w:szCs w:val="24"/>
        </w:rPr>
        <w:t xml:space="preserve"> tuumaohutusloa omaja ei ole tuumajäätmete käitlemiskohustust osaliselt või täielikult võimeline täitma.</w:t>
      </w:r>
    </w:p>
    <w:p w14:paraId="4117FABF"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4FFB5B8F"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2A758B13">
        <w:rPr>
          <w:rFonts w:ascii="Times New Roman" w:eastAsia="Times New Roman" w:hAnsi="Times New Roman" w:cs="Times New Roman"/>
          <w:sz w:val="24"/>
          <w:szCs w:val="24"/>
        </w:rPr>
        <w:t xml:space="preserve">(3) Vabariigi Valitsus kohustab tuumajäätmete käitlemise kohustusega isikut andma tekitatud tuumajäätmed üle riigile või riigi omandis olevale äriühingule ka sellisel juhul, kui hoolimata pädeva asutuse ettekirjutusest ei ole isik täitnud käesolevas seaduses sätestatud </w:t>
      </w:r>
      <w:proofErr w:type="spellStart"/>
      <w:r w:rsidRPr="2A758B13">
        <w:rPr>
          <w:rFonts w:ascii="Times New Roman" w:eastAsia="Times New Roman" w:hAnsi="Times New Roman" w:cs="Times New Roman"/>
          <w:sz w:val="24"/>
          <w:szCs w:val="24"/>
        </w:rPr>
        <w:t>dekomissioneerimisfondi</w:t>
      </w:r>
      <w:proofErr w:type="spellEnd"/>
      <w:r w:rsidRPr="2A758B13">
        <w:rPr>
          <w:rFonts w:ascii="Times New Roman" w:eastAsia="Times New Roman" w:hAnsi="Times New Roman" w:cs="Times New Roman"/>
          <w:sz w:val="24"/>
          <w:szCs w:val="24"/>
        </w:rPr>
        <w:t xml:space="preserve"> maksete tegemise kohustust.</w:t>
      </w:r>
    </w:p>
    <w:p w14:paraId="78F4658C"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52E89B94" w14:textId="77777777"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64</w:t>
      </w:r>
      <w:r w:rsidRPr="2395178C">
        <w:rPr>
          <w:rFonts w:ascii="Times New Roman" w:eastAsia="Times New Roman" w:hAnsi="Times New Roman" w:cs="Times New Roman"/>
          <w:b/>
          <w:bCs/>
          <w:sz w:val="24"/>
          <w:szCs w:val="24"/>
        </w:rPr>
        <w:t>. Tuumajäätmete käitlemise kohustuse lõppemine</w:t>
      </w:r>
    </w:p>
    <w:p w14:paraId="40A55003" w14:textId="77777777"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326CF540">
        <w:rPr>
          <w:rFonts w:ascii="Times New Roman" w:eastAsia="Times New Roman" w:hAnsi="Times New Roman" w:cs="Times New Roman"/>
          <w:b/>
          <w:bCs/>
          <w:sz w:val="24"/>
          <w:szCs w:val="24"/>
        </w:rPr>
        <w:t xml:space="preserve"> </w:t>
      </w:r>
    </w:p>
    <w:p w14:paraId="20FB555D"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(1) Pädev asutus otsustab tuumkütusetsükli tegevustest tekkivate tuumajäätmete käitlemise kohustuse lõppemise</w:t>
      </w:r>
      <w:r>
        <w:rPr>
          <w:rFonts w:ascii="Times New Roman" w:eastAsia="Times New Roman" w:hAnsi="Times New Roman" w:cs="Times New Roman"/>
          <w:sz w:val="24"/>
          <w:szCs w:val="24"/>
        </w:rPr>
        <w:t>,</w:t>
      </w:r>
      <w:r w:rsidRPr="326CF540">
        <w:rPr>
          <w:rFonts w:ascii="Times New Roman" w:eastAsia="Times New Roman" w:hAnsi="Times New Roman" w:cs="Times New Roman"/>
          <w:sz w:val="24"/>
          <w:szCs w:val="24"/>
        </w:rPr>
        <w:t xml:space="preserve"> kui:</w:t>
      </w:r>
    </w:p>
    <w:p w14:paraId="65069531"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1) tuumajäätmete käitlemise kohustus on antud üle vastavalt käesoleva seaduse </w:t>
      </w:r>
      <w:r w:rsidRPr="56B28C41">
        <w:rPr>
          <w:rFonts w:ascii="Times New Roman" w:eastAsia="Times New Roman" w:hAnsi="Times New Roman" w:cs="Times New Roman"/>
          <w:sz w:val="24"/>
          <w:szCs w:val="24"/>
        </w:rPr>
        <w:t>§-le  62</w:t>
      </w:r>
      <w:r>
        <w:rPr>
          <w:rFonts w:ascii="Times New Roman" w:eastAsia="Times New Roman" w:hAnsi="Times New Roman" w:cs="Times New Roman"/>
          <w:sz w:val="24"/>
          <w:szCs w:val="24"/>
        </w:rPr>
        <w:t xml:space="preserve"> </w:t>
      </w:r>
      <w:r w:rsidRPr="326CF540">
        <w:rPr>
          <w:rFonts w:ascii="Times New Roman" w:eastAsia="Times New Roman" w:hAnsi="Times New Roman" w:cs="Times New Roman"/>
          <w:sz w:val="24"/>
          <w:szCs w:val="24"/>
        </w:rPr>
        <w:t>või</w:t>
      </w:r>
    </w:p>
    <w:p w14:paraId="489672C9"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2) tuumajäätmed on antud üle heakskiidetud viisil püsivalt teisele riigile vastavalt käesoleva seaduse </w:t>
      </w:r>
      <w:r w:rsidRPr="56B28C4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56B28C41">
        <w:rPr>
          <w:rFonts w:ascii="Times New Roman" w:eastAsia="Times New Roman" w:hAnsi="Times New Roman" w:cs="Times New Roman"/>
          <w:sz w:val="24"/>
          <w:szCs w:val="24"/>
        </w:rPr>
        <w:t>56 lõikele 2.</w:t>
      </w:r>
    </w:p>
    <w:p w14:paraId="4EBE57C5"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7739F6BB"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2A758B13">
        <w:rPr>
          <w:rFonts w:ascii="Times New Roman" w:eastAsia="Times New Roman" w:hAnsi="Times New Roman" w:cs="Times New Roman"/>
          <w:sz w:val="24"/>
          <w:szCs w:val="24"/>
        </w:rPr>
        <w:t>(2) Tuumajäätmete käitlemise kohustus lõpeb</w:t>
      </w:r>
      <w:r>
        <w:rPr>
          <w:rFonts w:ascii="Times New Roman" w:eastAsia="Times New Roman" w:hAnsi="Times New Roman" w:cs="Times New Roman"/>
          <w:sz w:val="24"/>
          <w:szCs w:val="24"/>
        </w:rPr>
        <w:t>,</w:t>
      </w:r>
      <w:r w:rsidRPr="2A758B13">
        <w:rPr>
          <w:rFonts w:ascii="Times New Roman" w:eastAsia="Times New Roman" w:hAnsi="Times New Roman" w:cs="Times New Roman"/>
          <w:sz w:val="24"/>
          <w:szCs w:val="24"/>
        </w:rPr>
        <w:t xml:space="preserve"> kui tuumajäätmete lõppladustamine ja tuumakäitise </w:t>
      </w:r>
      <w:proofErr w:type="spellStart"/>
      <w:r w:rsidRPr="2A758B13">
        <w:rPr>
          <w:rFonts w:ascii="Times New Roman" w:eastAsia="Times New Roman" w:hAnsi="Times New Roman" w:cs="Times New Roman"/>
          <w:sz w:val="24"/>
          <w:szCs w:val="24"/>
        </w:rPr>
        <w:t>dekomissioneerimine</w:t>
      </w:r>
      <w:proofErr w:type="spellEnd"/>
      <w:r w:rsidRPr="2A758B13">
        <w:rPr>
          <w:rFonts w:ascii="Times New Roman" w:eastAsia="Times New Roman" w:hAnsi="Times New Roman" w:cs="Times New Roman"/>
          <w:sz w:val="24"/>
          <w:szCs w:val="24"/>
        </w:rPr>
        <w:t xml:space="preserve"> on lõpetatud vastavalt käesoleva seaduse </w:t>
      </w:r>
      <w:r w:rsidRPr="56B28C41">
        <w:rPr>
          <w:rFonts w:ascii="Times New Roman" w:eastAsia="Times New Roman" w:hAnsi="Times New Roman" w:cs="Times New Roman"/>
          <w:sz w:val="24"/>
          <w:szCs w:val="24"/>
        </w:rPr>
        <w:t>§-le 65 ning § 4</w:t>
      </w:r>
      <w:r w:rsidRPr="0ADF7670">
        <w:rPr>
          <w:rFonts w:ascii="Times New Roman" w:eastAsia="Times New Roman" w:hAnsi="Times New Roman" w:cs="Times New Roman"/>
          <w:sz w:val="24"/>
          <w:szCs w:val="24"/>
        </w:rPr>
        <w:t>7</w:t>
      </w:r>
      <w:r w:rsidRPr="0B72BBE1">
        <w:rPr>
          <w:rFonts w:ascii="Times New Roman" w:eastAsia="Times New Roman" w:hAnsi="Times New Roman" w:cs="Times New Roman"/>
          <w:sz w:val="24"/>
          <w:szCs w:val="24"/>
        </w:rPr>
        <w:t xml:space="preserve"> </w:t>
      </w:r>
      <w:r w:rsidRPr="404EB098">
        <w:rPr>
          <w:rFonts w:ascii="Times New Roman" w:eastAsia="Times New Roman" w:hAnsi="Times New Roman" w:cs="Times New Roman"/>
          <w:sz w:val="24"/>
          <w:szCs w:val="24"/>
        </w:rPr>
        <w:t xml:space="preserve">lõikele </w:t>
      </w:r>
      <w:r w:rsidRPr="18126F6B">
        <w:rPr>
          <w:rFonts w:ascii="Times New Roman" w:eastAsia="Times New Roman" w:hAnsi="Times New Roman" w:cs="Times New Roman"/>
          <w:sz w:val="24"/>
          <w:szCs w:val="24"/>
        </w:rPr>
        <w:t xml:space="preserve">7 </w:t>
      </w:r>
      <w:r w:rsidRPr="0B72BBE1">
        <w:rPr>
          <w:rFonts w:ascii="Times New Roman" w:eastAsia="Times New Roman" w:hAnsi="Times New Roman" w:cs="Times New Roman"/>
          <w:sz w:val="24"/>
          <w:szCs w:val="24"/>
        </w:rPr>
        <w:t>ning</w:t>
      </w:r>
      <w:r w:rsidRPr="2A758B13">
        <w:rPr>
          <w:rFonts w:ascii="Times New Roman" w:eastAsia="Times New Roman" w:hAnsi="Times New Roman" w:cs="Times New Roman"/>
          <w:sz w:val="24"/>
          <w:szCs w:val="24"/>
        </w:rPr>
        <w:t xml:space="preserve"> tuumajäätmete käitlemiskohustusega isik on tasunud </w:t>
      </w:r>
      <w:proofErr w:type="spellStart"/>
      <w:r w:rsidRPr="2A758B13">
        <w:rPr>
          <w:rFonts w:ascii="Times New Roman" w:eastAsia="Times New Roman" w:hAnsi="Times New Roman" w:cs="Times New Roman"/>
          <w:sz w:val="24"/>
          <w:szCs w:val="24"/>
        </w:rPr>
        <w:t>dekomissioneerimisfondi</w:t>
      </w:r>
      <w:proofErr w:type="spellEnd"/>
      <w:r w:rsidRPr="2A758B13">
        <w:rPr>
          <w:rFonts w:ascii="Times New Roman" w:eastAsia="Times New Roman" w:hAnsi="Times New Roman" w:cs="Times New Roman"/>
          <w:sz w:val="24"/>
          <w:szCs w:val="24"/>
        </w:rPr>
        <w:t xml:space="preserve"> kõik vajalikud maksed.</w:t>
      </w:r>
    </w:p>
    <w:p w14:paraId="05BB5FCB"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0056ABF7"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2A758B13">
        <w:rPr>
          <w:rFonts w:ascii="Times New Roman" w:eastAsia="Times New Roman" w:hAnsi="Times New Roman" w:cs="Times New Roman"/>
          <w:sz w:val="24"/>
          <w:szCs w:val="24"/>
        </w:rPr>
        <w:t>(3)</w:t>
      </w:r>
      <w:r w:rsidRPr="3A91F63E">
        <w:rPr>
          <w:rFonts w:ascii="Times New Roman" w:eastAsia="Times New Roman" w:hAnsi="Times New Roman" w:cs="Times New Roman"/>
          <w:sz w:val="24"/>
          <w:szCs w:val="24"/>
        </w:rPr>
        <w:t xml:space="preserve"> </w:t>
      </w:r>
      <w:r w:rsidRPr="2A758B13">
        <w:rPr>
          <w:rFonts w:ascii="Times New Roman" w:eastAsia="Times New Roman" w:hAnsi="Times New Roman" w:cs="Times New Roman"/>
          <w:sz w:val="24"/>
          <w:szCs w:val="24"/>
        </w:rPr>
        <w:t xml:space="preserve">Tuumajäätmete riigi valdusesse võtmise korral vastavalt käesoleva seaduse </w:t>
      </w:r>
      <w:r w:rsidRPr="56B28C41">
        <w:rPr>
          <w:rFonts w:ascii="Times New Roman" w:eastAsia="Times New Roman" w:hAnsi="Times New Roman" w:cs="Times New Roman"/>
          <w:sz w:val="24"/>
          <w:szCs w:val="24"/>
        </w:rPr>
        <w:t>§</w:t>
      </w:r>
      <w:r>
        <w:rPr>
          <w:rFonts w:ascii="Times New Roman" w:eastAsia="Times New Roman" w:hAnsi="Times New Roman" w:cs="Times New Roman"/>
          <w:sz w:val="24"/>
          <w:szCs w:val="24"/>
        </w:rPr>
        <w:t>-le</w:t>
      </w:r>
      <w:r w:rsidRPr="56B28C41">
        <w:rPr>
          <w:rFonts w:ascii="Times New Roman" w:eastAsia="Times New Roman" w:hAnsi="Times New Roman" w:cs="Times New Roman"/>
          <w:sz w:val="24"/>
          <w:szCs w:val="24"/>
        </w:rPr>
        <w:t xml:space="preserve"> 63</w:t>
      </w:r>
      <w:r w:rsidRPr="2A758B13">
        <w:rPr>
          <w:rFonts w:ascii="Times New Roman" w:eastAsia="Times New Roman" w:hAnsi="Times New Roman" w:cs="Times New Roman"/>
          <w:sz w:val="24"/>
          <w:szCs w:val="24"/>
        </w:rPr>
        <w:t xml:space="preserve"> peab riik ülevõetud tuumajäätmete </w:t>
      </w:r>
      <w:r>
        <w:rPr>
          <w:rFonts w:ascii="Times New Roman" w:eastAsia="Times New Roman" w:hAnsi="Times New Roman" w:cs="Times New Roman"/>
          <w:sz w:val="24"/>
          <w:szCs w:val="24"/>
        </w:rPr>
        <w:t>puhul</w:t>
      </w:r>
      <w:r w:rsidRPr="2A758B13">
        <w:rPr>
          <w:rFonts w:ascii="Times New Roman" w:eastAsia="Times New Roman" w:hAnsi="Times New Roman" w:cs="Times New Roman"/>
          <w:sz w:val="24"/>
          <w:szCs w:val="24"/>
        </w:rPr>
        <w:t xml:space="preserve"> rakendama tuumajäätmete käitlemise nõuetekohaseid meetmeid ning tuumajäätmete käitlemise kohustusega isik peab tasuma nende meetmete rakendamisega seotud kulud. </w:t>
      </w:r>
    </w:p>
    <w:p w14:paraId="180FE592"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34E6C66B" w14:textId="77777777"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6</w:t>
      </w:r>
      <w:r>
        <w:rPr>
          <w:rFonts w:ascii="Times New Roman" w:eastAsia="Times New Roman" w:hAnsi="Times New Roman" w:cs="Times New Roman"/>
          <w:b/>
          <w:bCs/>
          <w:sz w:val="24"/>
          <w:szCs w:val="24"/>
        </w:rPr>
        <w:t>5</w:t>
      </w:r>
      <w:r w:rsidRPr="2A758B13">
        <w:rPr>
          <w:rFonts w:ascii="Times New Roman" w:eastAsia="Times New Roman" w:hAnsi="Times New Roman" w:cs="Times New Roman"/>
          <w:b/>
          <w:bCs/>
          <w:sz w:val="24"/>
          <w:szCs w:val="24"/>
        </w:rPr>
        <w:t xml:space="preserve">. </w:t>
      </w:r>
      <w:r w:rsidRPr="2395178C">
        <w:rPr>
          <w:rFonts w:ascii="Times New Roman" w:eastAsia="Times New Roman" w:hAnsi="Times New Roman" w:cs="Times New Roman"/>
          <w:b/>
          <w:bCs/>
          <w:sz w:val="24"/>
          <w:szCs w:val="24"/>
        </w:rPr>
        <w:t>Tuumajäätmete lõppladustamine</w:t>
      </w:r>
    </w:p>
    <w:p w14:paraId="1456B772"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5DC83B6C"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(1) Tuumajäätmed loetakse lõppladustatuks</w:t>
      </w:r>
      <w:r>
        <w:rPr>
          <w:rFonts w:ascii="Times New Roman" w:eastAsia="Times New Roman" w:hAnsi="Times New Roman" w:cs="Times New Roman"/>
          <w:sz w:val="24"/>
          <w:szCs w:val="24"/>
        </w:rPr>
        <w:t>,</w:t>
      </w:r>
      <w:r w:rsidRPr="326CF540">
        <w:rPr>
          <w:rFonts w:ascii="Times New Roman" w:eastAsia="Times New Roman" w:hAnsi="Times New Roman" w:cs="Times New Roman"/>
          <w:sz w:val="24"/>
          <w:szCs w:val="24"/>
        </w:rPr>
        <w:t xml:space="preserve"> kui pädev asutus on kinnitanud nende paigutamise teatud tingimustele vastavasse ladustuskohta või selleks ettevalmistatud kohta väljavõtmise kavatsuseta tema poolt heaks kiidetud viisil.</w:t>
      </w:r>
    </w:p>
    <w:p w14:paraId="659C821D"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4038713F"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45B21386">
        <w:rPr>
          <w:rFonts w:ascii="Times New Roman" w:eastAsia="Times New Roman" w:hAnsi="Times New Roman" w:cs="Times New Roman"/>
          <w:sz w:val="24"/>
          <w:szCs w:val="24"/>
        </w:rPr>
        <w:t xml:space="preserve">(2) Kui tuumaohutusloa omaja kohustus käidelda tuumajäätmeid on lõppenud vastavalt käesoleva seaduse </w:t>
      </w:r>
      <w:r w:rsidRPr="0D5E54B0">
        <w:rPr>
          <w:rFonts w:ascii="Times New Roman" w:eastAsia="Times New Roman" w:hAnsi="Times New Roman" w:cs="Times New Roman"/>
          <w:sz w:val="24"/>
          <w:szCs w:val="24"/>
        </w:rPr>
        <w:t>§-le 62</w:t>
      </w:r>
      <w:r w:rsidRPr="45B21386">
        <w:rPr>
          <w:rFonts w:ascii="Times New Roman" w:eastAsia="Times New Roman" w:hAnsi="Times New Roman" w:cs="Times New Roman"/>
          <w:sz w:val="24"/>
          <w:szCs w:val="24"/>
        </w:rPr>
        <w:t xml:space="preserve">, läheb tuumajäätmete omandiõigus üle riigile, kes </w:t>
      </w:r>
      <w:r>
        <w:rPr>
          <w:rFonts w:ascii="Times New Roman" w:eastAsia="Times New Roman" w:hAnsi="Times New Roman" w:cs="Times New Roman"/>
          <w:sz w:val="24"/>
          <w:szCs w:val="24"/>
        </w:rPr>
        <w:t>vastutab</w:t>
      </w:r>
      <w:r w:rsidRPr="45B21386">
        <w:rPr>
          <w:rFonts w:ascii="Times New Roman" w:eastAsia="Times New Roman" w:hAnsi="Times New Roman" w:cs="Times New Roman"/>
          <w:sz w:val="24"/>
          <w:szCs w:val="24"/>
        </w:rPr>
        <w:t xml:space="preserve"> sellest hetkest alates ka tuumajäätmete lõppladustamise nõuete täitmise eest.</w:t>
      </w:r>
    </w:p>
    <w:p w14:paraId="505D4824"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25A56725" w14:textId="77777777" w:rsidR="00074CE5" w:rsidRPr="003F7071" w:rsidDel="004A441E" w:rsidRDefault="00074CE5" w:rsidP="00074CE5">
      <w:pPr>
        <w:spacing w:after="0" w:line="240" w:lineRule="auto"/>
        <w:contextualSpacing/>
        <w:jc w:val="both"/>
        <w:rPr>
          <w:rFonts w:ascii="Times New Roman" w:eastAsia="Times New Roman" w:hAnsi="Times New Roman" w:cs="Times New Roman"/>
          <w:sz w:val="24"/>
          <w:szCs w:val="24"/>
        </w:rPr>
      </w:pPr>
      <w:r w:rsidRPr="45B21386">
        <w:rPr>
          <w:rFonts w:ascii="Times New Roman" w:eastAsia="Times New Roman" w:hAnsi="Times New Roman" w:cs="Times New Roman"/>
          <w:sz w:val="24"/>
          <w:szCs w:val="24"/>
        </w:rPr>
        <w:t>(3) Tuumajäätmete lõppladustamise ajal on pädeval asutusel õigus vajaduse korral tuumajäätmete lõppladustuskohas rakendada meetmeid tuumajäätmete ohutuse kontrolliks ja seireks.</w:t>
      </w:r>
    </w:p>
    <w:p w14:paraId="5572B6A7"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p>
    <w:p w14:paraId="2CD6180F" w14:textId="77777777" w:rsidR="00074CE5" w:rsidRDefault="00074CE5" w:rsidP="00074CE5">
      <w:pPr>
        <w:spacing w:line="257" w:lineRule="auto"/>
        <w:contextualSpacing/>
        <w:jc w:val="center"/>
        <w:rPr>
          <w:rFonts w:ascii="Times New Roman" w:eastAsia="Times New Roman" w:hAnsi="Times New Roman" w:cs="Times New Roman"/>
          <w:b/>
          <w:bCs/>
          <w:sz w:val="24"/>
          <w:szCs w:val="24"/>
        </w:rPr>
      </w:pPr>
      <w:r w:rsidRPr="197D0192">
        <w:rPr>
          <w:rFonts w:ascii="Times New Roman" w:eastAsia="Times New Roman" w:hAnsi="Times New Roman" w:cs="Times New Roman"/>
          <w:b/>
          <w:bCs/>
          <w:sz w:val="24"/>
          <w:szCs w:val="24"/>
        </w:rPr>
        <w:t xml:space="preserve"> 9. peatükk</w:t>
      </w:r>
    </w:p>
    <w:p w14:paraId="2C65C6CD" w14:textId="77777777" w:rsidR="00074CE5" w:rsidRDefault="00074CE5" w:rsidP="00074CE5">
      <w:pPr>
        <w:spacing w:after="120" w:line="257" w:lineRule="auto"/>
        <w:contextualSpacing/>
        <w:jc w:val="center"/>
        <w:rPr>
          <w:rFonts w:ascii="Times New Roman" w:eastAsia="Times New Roman" w:hAnsi="Times New Roman" w:cs="Times New Roman"/>
          <w:b/>
          <w:sz w:val="24"/>
          <w:szCs w:val="24"/>
        </w:rPr>
      </w:pPr>
      <w:r w:rsidRPr="31874130">
        <w:rPr>
          <w:rFonts w:ascii="Times New Roman" w:eastAsia="Times New Roman" w:hAnsi="Times New Roman" w:cs="Times New Roman"/>
          <w:b/>
          <w:bCs/>
          <w:sz w:val="24"/>
          <w:szCs w:val="24"/>
        </w:rPr>
        <w:t>Kiirgus- ja tuumaohutusalase tegevusega seotud tasud ja maksed</w:t>
      </w:r>
    </w:p>
    <w:p w14:paraId="578867A9" w14:textId="77777777" w:rsidR="00074CE5" w:rsidRDefault="00074CE5" w:rsidP="00074CE5">
      <w:pPr>
        <w:spacing w:line="257" w:lineRule="auto"/>
        <w:contextualSpacing/>
        <w:jc w:val="center"/>
        <w:rPr>
          <w:rFonts w:ascii="Times New Roman" w:eastAsia="Times New Roman" w:hAnsi="Times New Roman" w:cs="Times New Roman"/>
          <w:b/>
          <w:bCs/>
          <w:sz w:val="24"/>
          <w:szCs w:val="24"/>
        </w:rPr>
      </w:pPr>
    </w:p>
    <w:p w14:paraId="26FD9949" w14:textId="77777777" w:rsidR="00074CE5" w:rsidRPr="0025742E" w:rsidRDefault="00074CE5" w:rsidP="00074CE5">
      <w:pPr>
        <w:spacing w:after="120"/>
        <w:contextualSpacing/>
        <w:jc w:val="center"/>
        <w:rPr>
          <w:rFonts w:ascii="Times New Roman" w:eastAsia="Times New Roman" w:hAnsi="Times New Roman" w:cs="Times New Roman"/>
          <w:b/>
          <w:bCs/>
          <w:sz w:val="24"/>
          <w:szCs w:val="24"/>
        </w:rPr>
      </w:pPr>
      <w:r w:rsidRPr="0025742E">
        <w:rPr>
          <w:rFonts w:ascii="Times New Roman" w:eastAsia="Times New Roman" w:hAnsi="Times New Roman" w:cs="Times New Roman"/>
          <w:b/>
          <w:bCs/>
          <w:sz w:val="24"/>
          <w:szCs w:val="24"/>
        </w:rPr>
        <w:t>1. jagu</w:t>
      </w:r>
    </w:p>
    <w:p w14:paraId="69EE45A8" w14:textId="77777777" w:rsidR="00074CE5" w:rsidRDefault="00074CE5" w:rsidP="00074CE5">
      <w:pPr>
        <w:spacing w:after="120"/>
        <w:contextualSpacing/>
        <w:jc w:val="center"/>
        <w:rPr>
          <w:rFonts w:ascii="Times New Roman" w:eastAsia="Times New Roman" w:hAnsi="Times New Roman" w:cs="Times New Roman"/>
          <w:b/>
          <w:bCs/>
          <w:sz w:val="24"/>
          <w:szCs w:val="24"/>
        </w:rPr>
      </w:pPr>
      <w:r w:rsidRPr="0025742E">
        <w:rPr>
          <w:rFonts w:ascii="Times New Roman" w:eastAsia="Times New Roman" w:hAnsi="Times New Roman" w:cs="Times New Roman"/>
          <w:b/>
          <w:bCs/>
          <w:sz w:val="24"/>
          <w:szCs w:val="24"/>
        </w:rPr>
        <w:t>Menetlus- ja järelevalvetasud</w:t>
      </w:r>
    </w:p>
    <w:p w14:paraId="74F32A73" w14:textId="77777777" w:rsidR="00074CE5" w:rsidRPr="0025742E" w:rsidRDefault="00074CE5" w:rsidP="00074CE5">
      <w:pPr>
        <w:spacing w:after="120"/>
        <w:contextualSpacing/>
        <w:jc w:val="center"/>
        <w:rPr>
          <w:rFonts w:ascii="Times New Roman" w:eastAsia="Times New Roman" w:hAnsi="Times New Roman" w:cs="Times New Roman"/>
          <w:b/>
          <w:bCs/>
          <w:sz w:val="24"/>
          <w:szCs w:val="24"/>
        </w:rPr>
      </w:pPr>
    </w:p>
    <w:p w14:paraId="2FB0779D" w14:textId="77777777" w:rsidR="00074CE5" w:rsidRDefault="00074CE5" w:rsidP="00074CE5">
      <w:pPr>
        <w:spacing w:after="120"/>
        <w:contextualSpacing/>
        <w:jc w:val="both"/>
        <w:rPr>
          <w:rFonts w:ascii="Times New Roman" w:eastAsia="Times New Roman" w:hAnsi="Times New Roman" w:cs="Times New Roman"/>
          <w:b/>
          <w:bCs/>
          <w:sz w:val="24"/>
          <w:szCs w:val="24"/>
        </w:rPr>
      </w:pPr>
      <w:r w:rsidRPr="13252BC6">
        <w:rPr>
          <w:rFonts w:ascii="Times New Roman" w:eastAsia="Times New Roman" w:hAnsi="Times New Roman" w:cs="Times New Roman"/>
          <w:b/>
          <w:bCs/>
          <w:sz w:val="24"/>
          <w:szCs w:val="24"/>
        </w:rPr>
        <w:t>§ 66.</w:t>
      </w:r>
      <w:r w:rsidRPr="7D0337C3">
        <w:rPr>
          <w:rFonts w:ascii="Times New Roman" w:eastAsia="Times New Roman" w:hAnsi="Times New Roman" w:cs="Times New Roman"/>
          <w:b/>
          <w:bCs/>
          <w:sz w:val="24"/>
          <w:szCs w:val="24"/>
        </w:rPr>
        <w:t xml:space="preserve"> Ehitusaegse järelevalvetoimingu tasu kujunemise ja maksmise alused </w:t>
      </w:r>
    </w:p>
    <w:p w14:paraId="1FE98300" w14:textId="77777777" w:rsidR="00074CE5" w:rsidRDefault="00074CE5" w:rsidP="00074CE5">
      <w:pPr>
        <w:spacing w:after="120"/>
        <w:contextualSpacing/>
        <w:jc w:val="both"/>
        <w:rPr>
          <w:rFonts w:ascii="Times New Roman" w:eastAsia="Times New Roman" w:hAnsi="Times New Roman" w:cs="Times New Roman"/>
          <w:b/>
          <w:bCs/>
          <w:sz w:val="24"/>
          <w:szCs w:val="24"/>
        </w:rPr>
      </w:pPr>
    </w:p>
    <w:p w14:paraId="5C535CFB"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(1) Ehitusaegse järelevalvetoimingu tasu (edaspidi </w:t>
      </w:r>
      <w:r w:rsidRPr="7D0337C3">
        <w:rPr>
          <w:rFonts w:ascii="Times New Roman" w:eastAsia="Times New Roman" w:hAnsi="Times New Roman" w:cs="Times New Roman"/>
          <w:i/>
          <w:iCs/>
          <w:sz w:val="24"/>
          <w:szCs w:val="24"/>
        </w:rPr>
        <w:t>ehituse järelevalve</w:t>
      </w:r>
      <w:r>
        <w:rPr>
          <w:rFonts w:ascii="Times New Roman" w:eastAsia="Times New Roman" w:hAnsi="Times New Roman" w:cs="Times New Roman"/>
          <w:i/>
          <w:iCs/>
          <w:sz w:val="24"/>
          <w:szCs w:val="24"/>
        </w:rPr>
        <w:t xml:space="preserve"> </w:t>
      </w:r>
      <w:r w:rsidRPr="7D0337C3">
        <w:rPr>
          <w:rFonts w:ascii="Times New Roman" w:eastAsia="Times New Roman" w:hAnsi="Times New Roman" w:cs="Times New Roman"/>
          <w:i/>
          <w:iCs/>
          <w:sz w:val="24"/>
          <w:szCs w:val="24"/>
        </w:rPr>
        <w:t>tasu</w:t>
      </w:r>
      <w:r w:rsidRPr="7D0337C3">
        <w:rPr>
          <w:rFonts w:ascii="Times New Roman" w:eastAsia="Times New Roman" w:hAnsi="Times New Roman" w:cs="Times New Roman"/>
          <w:sz w:val="24"/>
          <w:szCs w:val="24"/>
        </w:rPr>
        <w:t xml:space="preserve">) on ehitusloa omaja avalik-õiguslik rahaline kohustus, mille eesmärk on finantseerida käesolevas seaduses sätestatud tuumakäitise ehitamise aegseid järelevalvetoiminguid ning nendega seotud ekspertiise ja auditeid. </w:t>
      </w:r>
    </w:p>
    <w:p w14:paraId="0522FC0D" w14:textId="77777777" w:rsidR="00074CE5" w:rsidRDefault="00074CE5" w:rsidP="00074CE5">
      <w:pPr>
        <w:spacing w:after="120"/>
        <w:contextualSpacing/>
        <w:jc w:val="both"/>
        <w:rPr>
          <w:rFonts w:ascii="Times New Roman" w:eastAsia="Times New Roman" w:hAnsi="Times New Roman" w:cs="Times New Roman"/>
          <w:sz w:val="24"/>
          <w:szCs w:val="24"/>
        </w:rPr>
      </w:pPr>
    </w:p>
    <w:p w14:paraId="2A2C43A9" w14:textId="77777777" w:rsidR="00074CE5" w:rsidRDefault="00074CE5" w:rsidP="00074CE5">
      <w:pPr>
        <w:spacing w:after="120"/>
        <w:contextualSpacing/>
        <w:jc w:val="both"/>
        <w:rPr>
          <w:rFonts w:ascii="Times New Roman" w:eastAsia="Times New Roman" w:hAnsi="Times New Roman" w:cs="Times New Roman"/>
          <w:sz w:val="24"/>
          <w:szCs w:val="24"/>
        </w:rPr>
      </w:pPr>
      <w:r w:rsidRPr="1B7C263A">
        <w:rPr>
          <w:rFonts w:ascii="Times New Roman" w:eastAsia="Times New Roman" w:hAnsi="Times New Roman" w:cs="Times New Roman"/>
          <w:sz w:val="24"/>
          <w:szCs w:val="24"/>
        </w:rPr>
        <w:t>(2) Ehituse järelevalve</w:t>
      </w:r>
      <w:r>
        <w:rPr>
          <w:rFonts w:ascii="Times New Roman" w:eastAsia="Times New Roman" w:hAnsi="Times New Roman" w:cs="Times New Roman"/>
          <w:sz w:val="24"/>
          <w:szCs w:val="24"/>
        </w:rPr>
        <w:t xml:space="preserve"> </w:t>
      </w:r>
      <w:r w:rsidRPr="1B7C263A">
        <w:rPr>
          <w:rFonts w:ascii="Times New Roman" w:eastAsia="Times New Roman" w:hAnsi="Times New Roman" w:cs="Times New Roman"/>
          <w:sz w:val="24"/>
          <w:szCs w:val="24"/>
        </w:rPr>
        <w:t>tasuga kaetakse üksnes kulud, mis on otseselt vajalikud tuumakäitise ehitamise ohutuse</w:t>
      </w:r>
      <w:r>
        <w:rPr>
          <w:rFonts w:ascii="Times New Roman" w:eastAsia="Times New Roman" w:hAnsi="Times New Roman" w:cs="Times New Roman"/>
          <w:sz w:val="24"/>
          <w:szCs w:val="24"/>
        </w:rPr>
        <w:t>, tuumaohutuse</w:t>
      </w:r>
      <w:r w:rsidRPr="1B7C263A">
        <w:rPr>
          <w:rFonts w:ascii="Times New Roman" w:eastAsia="Times New Roman" w:hAnsi="Times New Roman" w:cs="Times New Roman"/>
          <w:sz w:val="24"/>
          <w:szCs w:val="24"/>
        </w:rPr>
        <w:t xml:space="preserve"> ja kvaliteedi kontrollimise järelevalvetoimingute ning nende ettevalmistamise finantseerimiseks, sealhulgas:</w:t>
      </w:r>
    </w:p>
    <w:p w14:paraId="7F2C6210" w14:textId="77777777" w:rsidR="00074CE5" w:rsidRDefault="00074CE5" w:rsidP="00074CE5">
      <w:pPr>
        <w:spacing w:after="120"/>
        <w:contextualSpacing/>
        <w:jc w:val="both"/>
        <w:rPr>
          <w:rFonts w:ascii="Times New Roman" w:eastAsia="Times New Roman" w:hAnsi="Times New Roman" w:cs="Times New Roman"/>
          <w:sz w:val="24"/>
          <w:szCs w:val="24"/>
        </w:rPr>
      </w:pPr>
      <w:r w:rsidRPr="377471A3">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juhtimis</w:t>
      </w:r>
      <w:r w:rsidRPr="7D0337C3">
        <w:rPr>
          <w:rFonts w:ascii="Times New Roman" w:eastAsia="Times New Roman" w:hAnsi="Times New Roman" w:cs="Times New Roman"/>
          <w:sz w:val="24"/>
          <w:szCs w:val="24"/>
        </w:rPr>
        <w:t>süsteemide ja aruandluse dokumentatsiooni ning muu vajaliku ehitusaegse dokumentatsiooni läbivaatami</w:t>
      </w:r>
      <w:r>
        <w:rPr>
          <w:rFonts w:ascii="Times New Roman" w:eastAsia="Times New Roman" w:hAnsi="Times New Roman" w:cs="Times New Roman"/>
          <w:sz w:val="24"/>
          <w:szCs w:val="24"/>
        </w:rPr>
        <w:t>s</w:t>
      </w:r>
      <w:r w:rsidRPr="7D0337C3">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kulu</w:t>
      </w:r>
      <w:r w:rsidRPr="7D0337C3">
        <w:rPr>
          <w:rFonts w:ascii="Times New Roman" w:eastAsia="Times New Roman" w:hAnsi="Times New Roman" w:cs="Times New Roman"/>
          <w:sz w:val="24"/>
          <w:szCs w:val="24"/>
        </w:rPr>
        <w:t xml:space="preserve">; </w:t>
      </w:r>
    </w:p>
    <w:p w14:paraId="64BAFE70" w14:textId="77777777" w:rsidR="00074CE5" w:rsidRDefault="00074CE5" w:rsidP="00074CE5">
      <w:pPr>
        <w:spacing w:after="0"/>
        <w:jc w:val="both"/>
        <w:rPr>
          <w:rFonts w:ascii="Times New Roman" w:eastAsia="Times New Roman" w:hAnsi="Times New Roman" w:cs="Times New Roman"/>
          <w:sz w:val="24"/>
          <w:szCs w:val="24"/>
        </w:rPr>
      </w:pPr>
      <w:r w:rsidRPr="04852A82">
        <w:rPr>
          <w:rFonts w:ascii="Times New Roman" w:eastAsia="Times New Roman" w:hAnsi="Times New Roman" w:cs="Times New Roman"/>
          <w:sz w:val="24"/>
          <w:szCs w:val="24"/>
        </w:rPr>
        <w:t>2) tööde</w:t>
      </w:r>
      <w:r w:rsidRPr="7D0337C3">
        <w:rPr>
          <w:rFonts w:ascii="Times New Roman" w:eastAsia="Times New Roman" w:hAnsi="Times New Roman" w:cs="Times New Roman"/>
          <w:sz w:val="24"/>
          <w:szCs w:val="24"/>
        </w:rPr>
        <w:t xml:space="preserve"> paikvaatlus</w:t>
      </w:r>
      <w:r>
        <w:rPr>
          <w:rFonts w:ascii="Times New Roman" w:eastAsia="Times New Roman" w:hAnsi="Times New Roman" w:cs="Times New Roman"/>
          <w:sz w:val="24"/>
          <w:szCs w:val="24"/>
        </w:rPr>
        <w:t>e</w:t>
      </w:r>
      <w:r w:rsidRPr="7D0337C3">
        <w:rPr>
          <w:rFonts w:ascii="Times New Roman" w:eastAsia="Times New Roman" w:hAnsi="Times New Roman" w:cs="Times New Roman"/>
          <w:sz w:val="24"/>
          <w:szCs w:val="24"/>
        </w:rPr>
        <w:t xml:space="preserve"> ja kohapeal</w:t>
      </w:r>
      <w:r>
        <w:rPr>
          <w:rFonts w:ascii="Times New Roman" w:eastAsia="Times New Roman" w:hAnsi="Times New Roman" w:cs="Times New Roman"/>
          <w:sz w:val="24"/>
          <w:szCs w:val="24"/>
        </w:rPr>
        <w:t>s</w:t>
      </w:r>
      <w:r w:rsidRPr="7D0337C3">
        <w:rPr>
          <w:rFonts w:ascii="Times New Roman" w:eastAsia="Times New Roman" w:hAnsi="Times New Roman" w:cs="Times New Roman"/>
          <w:sz w:val="24"/>
          <w:szCs w:val="24"/>
        </w:rPr>
        <w:t>e järelevalve</w:t>
      </w:r>
      <w:r>
        <w:rPr>
          <w:rFonts w:ascii="Times New Roman" w:eastAsia="Times New Roman" w:hAnsi="Times New Roman" w:cs="Times New Roman"/>
          <w:sz w:val="24"/>
          <w:szCs w:val="24"/>
        </w:rPr>
        <w:t xml:space="preserve"> kulu</w:t>
      </w:r>
      <w:r w:rsidRPr="7D0337C3">
        <w:rPr>
          <w:rFonts w:ascii="Times New Roman" w:eastAsia="Times New Roman" w:hAnsi="Times New Roman" w:cs="Times New Roman"/>
          <w:sz w:val="24"/>
          <w:szCs w:val="24"/>
        </w:rPr>
        <w:t xml:space="preserve">; </w:t>
      </w:r>
    </w:p>
    <w:p w14:paraId="74C00DFD" w14:textId="77777777" w:rsidR="00074CE5" w:rsidRDefault="00074CE5" w:rsidP="00074CE5">
      <w:pPr>
        <w:spacing w:after="0"/>
        <w:jc w:val="both"/>
        <w:rPr>
          <w:rFonts w:ascii="Times New Roman" w:eastAsia="Times New Roman" w:hAnsi="Times New Roman" w:cs="Times New Roman"/>
          <w:sz w:val="24"/>
          <w:szCs w:val="24"/>
        </w:rPr>
      </w:pPr>
      <w:r w:rsidRPr="046C584F">
        <w:rPr>
          <w:rFonts w:ascii="Times New Roman" w:eastAsia="Times New Roman" w:hAnsi="Times New Roman" w:cs="Times New Roman"/>
          <w:sz w:val="24"/>
          <w:szCs w:val="24"/>
        </w:rPr>
        <w:t>3) ekspertide</w:t>
      </w:r>
      <w:r w:rsidRPr="7D0337C3">
        <w:rPr>
          <w:rFonts w:ascii="Times New Roman" w:eastAsia="Times New Roman" w:hAnsi="Times New Roman" w:cs="Times New Roman"/>
          <w:sz w:val="24"/>
          <w:szCs w:val="24"/>
        </w:rPr>
        <w:t xml:space="preserve"> ja laborite kaasami</w:t>
      </w:r>
      <w:r>
        <w:rPr>
          <w:rFonts w:ascii="Times New Roman" w:eastAsia="Times New Roman" w:hAnsi="Times New Roman" w:cs="Times New Roman"/>
          <w:sz w:val="24"/>
          <w:szCs w:val="24"/>
        </w:rPr>
        <w:t>s</w:t>
      </w:r>
      <w:r w:rsidRPr="7D0337C3">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kulu</w:t>
      </w:r>
      <w:r w:rsidRPr="7D0337C3">
        <w:rPr>
          <w:rFonts w:ascii="Times New Roman" w:eastAsia="Times New Roman" w:hAnsi="Times New Roman" w:cs="Times New Roman"/>
          <w:sz w:val="24"/>
          <w:szCs w:val="24"/>
        </w:rPr>
        <w:t xml:space="preserve">; </w:t>
      </w:r>
    </w:p>
    <w:p w14:paraId="06E5940E" w14:textId="77777777" w:rsidR="00074CE5" w:rsidRDefault="00074CE5" w:rsidP="00074CE5">
      <w:pPr>
        <w:spacing w:after="0"/>
        <w:jc w:val="both"/>
        <w:rPr>
          <w:rFonts w:ascii="Times New Roman" w:eastAsia="Times New Roman" w:hAnsi="Times New Roman" w:cs="Times New Roman"/>
          <w:sz w:val="24"/>
          <w:szCs w:val="24"/>
        </w:rPr>
      </w:pPr>
      <w:r w:rsidRPr="046C584F">
        <w:rPr>
          <w:rFonts w:ascii="Times New Roman" w:eastAsia="Times New Roman" w:hAnsi="Times New Roman" w:cs="Times New Roman"/>
          <w:sz w:val="24"/>
          <w:szCs w:val="24"/>
        </w:rPr>
        <w:t xml:space="preserve">4) </w:t>
      </w:r>
      <w:r w:rsidRPr="7D0337C3">
        <w:rPr>
          <w:rFonts w:ascii="Times New Roman" w:eastAsia="Times New Roman" w:hAnsi="Times New Roman" w:cs="Times New Roman"/>
          <w:sz w:val="24"/>
          <w:szCs w:val="24"/>
        </w:rPr>
        <w:t xml:space="preserve">järelevalveametnike töötasu; </w:t>
      </w:r>
    </w:p>
    <w:p w14:paraId="306D9B5A" w14:textId="77777777" w:rsidR="00074CE5" w:rsidRDefault="00074CE5" w:rsidP="00074CE5">
      <w:pPr>
        <w:spacing w:after="0"/>
        <w:jc w:val="both"/>
        <w:rPr>
          <w:rFonts w:ascii="Times New Roman" w:eastAsia="Times New Roman" w:hAnsi="Times New Roman" w:cs="Times New Roman"/>
          <w:sz w:val="24"/>
          <w:szCs w:val="24"/>
        </w:rPr>
      </w:pPr>
      <w:r w:rsidRPr="250498FB">
        <w:rPr>
          <w:rFonts w:ascii="Times New Roman" w:eastAsia="Times New Roman" w:hAnsi="Times New Roman" w:cs="Times New Roman"/>
          <w:sz w:val="24"/>
          <w:szCs w:val="24"/>
        </w:rPr>
        <w:t xml:space="preserve">5) </w:t>
      </w:r>
      <w:r w:rsidRPr="7D0337C3">
        <w:rPr>
          <w:rFonts w:ascii="Times New Roman" w:eastAsia="Times New Roman" w:hAnsi="Times New Roman" w:cs="Times New Roman"/>
          <w:sz w:val="24"/>
          <w:szCs w:val="24"/>
        </w:rPr>
        <w:t xml:space="preserve">välisekspertide ja </w:t>
      </w:r>
      <w:proofErr w:type="spellStart"/>
      <w:r w:rsidRPr="7D0337C3">
        <w:rPr>
          <w:rFonts w:ascii="Times New Roman" w:eastAsia="Times New Roman" w:hAnsi="Times New Roman" w:cs="Times New Roman"/>
          <w:sz w:val="24"/>
          <w:szCs w:val="24"/>
        </w:rPr>
        <w:t>auditeerijate</w:t>
      </w:r>
      <w:proofErr w:type="spellEnd"/>
      <w:r w:rsidRPr="7D0337C3">
        <w:rPr>
          <w:rFonts w:ascii="Times New Roman" w:eastAsia="Times New Roman" w:hAnsi="Times New Roman" w:cs="Times New Roman"/>
          <w:sz w:val="24"/>
          <w:szCs w:val="24"/>
        </w:rPr>
        <w:t xml:space="preserve"> töötasu ning nende palkamisega seotud kulu. </w:t>
      </w:r>
    </w:p>
    <w:p w14:paraId="77EDA35C" w14:textId="77777777" w:rsidR="00074CE5" w:rsidRDefault="00074CE5" w:rsidP="00074CE5">
      <w:pPr>
        <w:spacing w:after="120"/>
        <w:contextualSpacing/>
        <w:jc w:val="both"/>
        <w:rPr>
          <w:rFonts w:ascii="Times New Roman" w:eastAsia="Times New Roman" w:hAnsi="Times New Roman" w:cs="Times New Roman"/>
          <w:sz w:val="24"/>
          <w:szCs w:val="24"/>
        </w:rPr>
      </w:pPr>
    </w:p>
    <w:p w14:paraId="72A0EE30"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(3) Ehituse järelevalve</w:t>
      </w:r>
      <w:r>
        <w:rPr>
          <w:rFonts w:ascii="Times New Roman" w:eastAsia="Times New Roman" w:hAnsi="Times New Roman" w:cs="Times New Roman"/>
          <w:sz w:val="24"/>
          <w:szCs w:val="24"/>
        </w:rPr>
        <w:t xml:space="preserve"> </w:t>
      </w:r>
      <w:r w:rsidRPr="7D0337C3">
        <w:rPr>
          <w:rFonts w:ascii="Times New Roman" w:eastAsia="Times New Roman" w:hAnsi="Times New Roman" w:cs="Times New Roman"/>
          <w:sz w:val="24"/>
          <w:szCs w:val="24"/>
        </w:rPr>
        <w:t>tasu määratakse proportsionaalselt järelevalve tegelik</w:t>
      </w:r>
      <w:r>
        <w:rPr>
          <w:rFonts w:ascii="Times New Roman" w:eastAsia="Times New Roman" w:hAnsi="Times New Roman" w:cs="Times New Roman"/>
          <w:sz w:val="24"/>
          <w:szCs w:val="24"/>
        </w:rPr>
        <w:t>u</w:t>
      </w:r>
      <w:r w:rsidRPr="7D0337C3">
        <w:rPr>
          <w:rFonts w:ascii="Times New Roman" w:eastAsia="Times New Roman" w:hAnsi="Times New Roman" w:cs="Times New Roman"/>
          <w:sz w:val="24"/>
          <w:szCs w:val="24"/>
        </w:rPr>
        <w:t xml:space="preserve"> kulu ja arvutatakse: </w:t>
      </w:r>
    </w:p>
    <w:p w14:paraId="22DEABB0" w14:textId="77777777" w:rsidR="00074CE5" w:rsidRDefault="00074CE5" w:rsidP="00074CE5">
      <w:pPr>
        <w:spacing w:after="0"/>
        <w:jc w:val="both"/>
        <w:rPr>
          <w:rFonts w:ascii="Times New Roman" w:eastAsia="Times New Roman" w:hAnsi="Times New Roman" w:cs="Times New Roman"/>
          <w:sz w:val="24"/>
          <w:szCs w:val="24"/>
        </w:rPr>
      </w:pPr>
      <w:r w:rsidRPr="382E711F">
        <w:rPr>
          <w:rFonts w:ascii="Times New Roman" w:eastAsia="Times New Roman" w:hAnsi="Times New Roman" w:cs="Times New Roman"/>
          <w:sz w:val="24"/>
          <w:szCs w:val="24"/>
        </w:rPr>
        <w:t>1) kas</w:t>
      </w:r>
      <w:r w:rsidRPr="7D0337C3">
        <w:rPr>
          <w:rFonts w:ascii="Times New Roman" w:eastAsia="Times New Roman" w:hAnsi="Times New Roman" w:cs="Times New Roman"/>
          <w:sz w:val="24"/>
          <w:szCs w:val="24"/>
        </w:rPr>
        <w:t xml:space="preserve"> konkreetse ehitusetapi järelevalvetoimingute eeldatava maksumuse põhjal või </w:t>
      </w:r>
    </w:p>
    <w:p w14:paraId="536D4957" w14:textId="77777777" w:rsidR="00074CE5" w:rsidRDefault="00074CE5" w:rsidP="00074CE5">
      <w:pPr>
        <w:spacing w:after="0"/>
        <w:jc w:val="both"/>
        <w:rPr>
          <w:rFonts w:ascii="Times New Roman" w:eastAsia="Times New Roman" w:hAnsi="Times New Roman" w:cs="Times New Roman"/>
          <w:sz w:val="24"/>
          <w:szCs w:val="24"/>
        </w:rPr>
      </w:pPr>
      <w:r w:rsidRPr="1EADFDD9">
        <w:rPr>
          <w:rFonts w:ascii="Times New Roman" w:eastAsia="Times New Roman" w:hAnsi="Times New Roman" w:cs="Times New Roman"/>
          <w:sz w:val="24"/>
          <w:szCs w:val="24"/>
        </w:rPr>
        <w:t>2) fikseeritud</w:t>
      </w:r>
      <w:r w:rsidRPr="7D0337C3">
        <w:rPr>
          <w:rFonts w:ascii="Times New Roman" w:eastAsia="Times New Roman" w:hAnsi="Times New Roman" w:cs="Times New Roman"/>
          <w:sz w:val="24"/>
          <w:szCs w:val="24"/>
        </w:rPr>
        <w:t xml:space="preserve"> summana vastavalt ehitusetapi mahule ja tuumakäitise riskitasemele. </w:t>
      </w:r>
    </w:p>
    <w:p w14:paraId="22A3769C" w14:textId="77777777" w:rsidR="00074CE5" w:rsidRDefault="00074CE5" w:rsidP="00074CE5">
      <w:pPr>
        <w:spacing w:after="120"/>
        <w:contextualSpacing/>
        <w:jc w:val="both"/>
        <w:rPr>
          <w:rFonts w:ascii="Times New Roman" w:eastAsia="Times New Roman" w:hAnsi="Times New Roman" w:cs="Times New Roman"/>
          <w:sz w:val="24"/>
          <w:szCs w:val="24"/>
        </w:rPr>
      </w:pPr>
    </w:p>
    <w:p w14:paraId="7409F6A4"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(4) Ehituse järelevalve</w:t>
      </w:r>
      <w:r>
        <w:rPr>
          <w:rFonts w:ascii="Times New Roman" w:eastAsia="Times New Roman" w:hAnsi="Times New Roman" w:cs="Times New Roman"/>
          <w:sz w:val="24"/>
          <w:szCs w:val="24"/>
        </w:rPr>
        <w:t xml:space="preserve"> </w:t>
      </w:r>
      <w:r w:rsidRPr="7D0337C3">
        <w:rPr>
          <w:rFonts w:ascii="Times New Roman" w:eastAsia="Times New Roman" w:hAnsi="Times New Roman" w:cs="Times New Roman"/>
          <w:sz w:val="24"/>
          <w:szCs w:val="24"/>
        </w:rPr>
        <w:t>tasu maksab ehitusloa omaja ning see tuleb kanda riigieelarve pädeva asutuse eelarve</w:t>
      </w:r>
      <w:r>
        <w:rPr>
          <w:rFonts w:ascii="Times New Roman" w:eastAsia="Times New Roman" w:hAnsi="Times New Roman" w:cs="Times New Roman"/>
          <w:sz w:val="24"/>
          <w:szCs w:val="24"/>
        </w:rPr>
        <w:t xml:space="preserve"> </w:t>
      </w:r>
      <w:r w:rsidRPr="7D0337C3">
        <w:rPr>
          <w:rFonts w:ascii="Times New Roman" w:eastAsia="Times New Roman" w:hAnsi="Times New Roman" w:cs="Times New Roman"/>
          <w:sz w:val="24"/>
          <w:szCs w:val="24"/>
        </w:rPr>
        <w:t xml:space="preserve">reale. Tasu kasutatakse sihtotstarbeliselt ehitamiseaegse järelevalve, ekspertiiside ja auditeerimise kulu katteks. </w:t>
      </w:r>
    </w:p>
    <w:p w14:paraId="3D47E5B8" w14:textId="77777777" w:rsidR="00074CE5" w:rsidRDefault="00074CE5" w:rsidP="00074CE5">
      <w:pPr>
        <w:spacing w:after="120"/>
        <w:contextualSpacing/>
        <w:jc w:val="both"/>
        <w:rPr>
          <w:rFonts w:ascii="Times New Roman" w:eastAsia="Times New Roman" w:hAnsi="Times New Roman" w:cs="Times New Roman"/>
          <w:sz w:val="24"/>
          <w:szCs w:val="24"/>
        </w:rPr>
      </w:pPr>
    </w:p>
    <w:p w14:paraId="0A448C4E"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(5) Kui ehituse järelevalve</w:t>
      </w:r>
      <w:r>
        <w:rPr>
          <w:rFonts w:ascii="Times New Roman" w:eastAsia="Times New Roman" w:hAnsi="Times New Roman" w:cs="Times New Roman"/>
          <w:sz w:val="24"/>
          <w:szCs w:val="24"/>
        </w:rPr>
        <w:t xml:space="preserve"> </w:t>
      </w:r>
      <w:r w:rsidRPr="7D0337C3">
        <w:rPr>
          <w:rFonts w:ascii="Times New Roman" w:eastAsia="Times New Roman" w:hAnsi="Times New Roman" w:cs="Times New Roman"/>
          <w:sz w:val="24"/>
          <w:szCs w:val="24"/>
        </w:rPr>
        <w:t>tasuna on makstud rohkem, kui vastab tegelik</w:t>
      </w:r>
      <w:r>
        <w:rPr>
          <w:rFonts w:ascii="Times New Roman" w:eastAsia="Times New Roman" w:hAnsi="Times New Roman" w:cs="Times New Roman"/>
          <w:sz w:val="24"/>
          <w:szCs w:val="24"/>
        </w:rPr>
        <w:t>u</w:t>
      </w:r>
      <w:r w:rsidRPr="7D0337C3">
        <w:rPr>
          <w:rFonts w:ascii="Times New Roman" w:eastAsia="Times New Roman" w:hAnsi="Times New Roman" w:cs="Times New Roman"/>
          <w:sz w:val="24"/>
          <w:szCs w:val="24"/>
        </w:rPr>
        <w:t xml:space="preserve">le järelevalvekulule, on ehitusloa omajal õigus ülemäärane summa </w:t>
      </w:r>
      <w:r w:rsidRPr="2B2AA7DC">
        <w:rPr>
          <w:rFonts w:ascii="Times New Roman" w:eastAsia="Times New Roman" w:hAnsi="Times New Roman" w:cs="Times New Roman"/>
          <w:sz w:val="24"/>
          <w:szCs w:val="24"/>
        </w:rPr>
        <w:t>tagasi nõuda</w:t>
      </w:r>
      <w:r w:rsidRPr="0822FA3D">
        <w:rPr>
          <w:rFonts w:ascii="Times New Roman" w:eastAsia="Times New Roman" w:hAnsi="Times New Roman" w:cs="Times New Roman"/>
          <w:sz w:val="24"/>
          <w:szCs w:val="24"/>
        </w:rPr>
        <w:t xml:space="preserve"> või</w:t>
      </w:r>
      <w:r w:rsidRPr="7D0337C3">
        <w:rPr>
          <w:rFonts w:ascii="Times New Roman" w:eastAsia="Times New Roman" w:hAnsi="Times New Roman" w:cs="Times New Roman"/>
          <w:sz w:val="24"/>
          <w:szCs w:val="24"/>
        </w:rPr>
        <w:t xml:space="preserve"> tasaarvestada järgmise ehitusetapi järelevalvetasuga. </w:t>
      </w:r>
    </w:p>
    <w:p w14:paraId="02C73241" w14:textId="77777777" w:rsidR="00074CE5" w:rsidRDefault="00074CE5" w:rsidP="00074CE5">
      <w:pPr>
        <w:spacing w:after="120"/>
        <w:contextualSpacing/>
        <w:jc w:val="both"/>
        <w:rPr>
          <w:rFonts w:ascii="Times New Roman" w:eastAsia="Times New Roman" w:hAnsi="Times New Roman" w:cs="Times New Roman"/>
          <w:sz w:val="24"/>
          <w:szCs w:val="24"/>
        </w:rPr>
      </w:pPr>
    </w:p>
    <w:p w14:paraId="2EDF97A5"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(6) Ehituse järelevalve</w:t>
      </w:r>
      <w:r>
        <w:rPr>
          <w:rFonts w:ascii="Times New Roman" w:eastAsia="Times New Roman" w:hAnsi="Times New Roman" w:cs="Times New Roman"/>
          <w:sz w:val="24"/>
          <w:szCs w:val="24"/>
        </w:rPr>
        <w:t xml:space="preserve"> </w:t>
      </w:r>
      <w:r w:rsidRPr="7D0337C3">
        <w:rPr>
          <w:rFonts w:ascii="Times New Roman" w:eastAsia="Times New Roman" w:hAnsi="Times New Roman" w:cs="Times New Roman"/>
          <w:sz w:val="24"/>
          <w:szCs w:val="24"/>
        </w:rPr>
        <w:t xml:space="preserve">tasu makstakse enne vastava ehitusetapi järelevalve alustamist või osamaksetena pädeva asutuse määratud tähtpäevadel, välja arvatud juhul, kui käesoleva paragrahvi lõike 8 alusel on sätestatud muu tasumissagedus. </w:t>
      </w:r>
    </w:p>
    <w:p w14:paraId="52C958FA" w14:textId="77777777" w:rsidR="00074CE5" w:rsidRDefault="00074CE5" w:rsidP="00074CE5">
      <w:pPr>
        <w:spacing w:after="120"/>
        <w:contextualSpacing/>
        <w:jc w:val="both"/>
        <w:rPr>
          <w:rFonts w:ascii="Times New Roman" w:eastAsia="Times New Roman" w:hAnsi="Times New Roman" w:cs="Times New Roman"/>
          <w:sz w:val="24"/>
          <w:szCs w:val="24"/>
        </w:rPr>
      </w:pPr>
    </w:p>
    <w:p w14:paraId="11675CF8"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(7) Ehituse järelevalve</w:t>
      </w:r>
      <w:r>
        <w:rPr>
          <w:rFonts w:ascii="Times New Roman" w:eastAsia="Times New Roman" w:hAnsi="Times New Roman" w:cs="Times New Roman"/>
          <w:sz w:val="24"/>
          <w:szCs w:val="24"/>
        </w:rPr>
        <w:t xml:space="preserve"> </w:t>
      </w:r>
      <w:r w:rsidRPr="7D0337C3">
        <w:rPr>
          <w:rFonts w:ascii="Times New Roman" w:eastAsia="Times New Roman" w:hAnsi="Times New Roman" w:cs="Times New Roman"/>
          <w:sz w:val="24"/>
          <w:szCs w:val="24"/>
        </w:rPr>
        <w:t xml:space="preserve">tasu maksmata jätmise korral võib pädev asutus peatada ehitusloa kehtivuse kuni tasu maksmiseni. </w:t>
      </w:r>
    </w:p>
    <w:p w14:paraId="45664A05" w14:textId="77777777" w:rsidR="00074CE5" w:rsidRDefault="00074CE5" w:rsidP="00074CE5">
      <w:pPr>
        <w:spacing w:after="120"/>
        <w:contextualSpacing/>
        <w:jc w:val="both"/>
        <w:rPr>
          <w:rFonts w:ascii="Times New Roman" w:eastAsia="Times New Roman" w:hAnsi="Times New Roman" w:cs="Times New Roman"/>
          <w:sz w:val="24"/>
          <w:szCs w:val="24"/>
        </w:rPr>
      </w:pPr>
    </w:p>
    <w:p w14:paraId="003276F0"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(8) Ehituse järelevalve</w:t>
      </w:r>
      <w:r>
        <w:rPr>
          <w:rFonts w:ascii="Times New Roman" w:eastAsia="Times New Roman" w:hAnsi="Times New Roman" w:cs="Times New Roman"/>
          <w:sz w:val="24"/>
          <w:szCs w:val="24"/>
        </w:rPr>
        <w:t xml:space="preserve"> </w:t>
      </w:r>
      <w:r w:rsidRPr="7D0337C3">
        <w:rPr>
          <w:rFonts w:ascii="Times New Roman" w:eastAsia="Times New Roman" w:hAnsi="Times New Roman" w:cs="Times New Roman"/>
          <w:sz w:val="24"/>
          <w:szCs w:val="24"/>
        </w:rPr>
        <w:t xml:space="preserve">tasu määrad ning arvestamise ja tasumise korra kehtestab valdkonna eest vastutav minister määrusega pädeva asutuse ettepanekul. </w:t>
      </w:r>
    </w:p>
    <w:p w14:paraId="2B0995DA"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 </w:t>
      </w:r>
    </w:p>
    <w:p w14:paraId="29C69CAC" w14:textId="77777777" w:rsidR="00074CE5" w:rsidRDefault="00074CE5" w:rsidP="00074CE5">
      <w:pPr>
        <w:spacing w:after="120"/>
        <w:contextualSpacing/>
        <w:jc w:val="both"/>
        <w:rPr>
          <w:rFonts w:ascii="Times New Roman" w:eastAsia="Times New Roman" w:hAnsi="Times New Roman" w:cs="Times New Roman"/>
          <w:b/>
          <w:bCs/>
          <w:sz w:val="24"/>
          <w:szCs w:val="24"/>
        </w:rPr>
      </w:pPr>
      <w:r w:rsidRPr="7D0337C3">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67</w:t>
      </w:r>
      <w:r w:rsidRPr="7D0337C3">
        <w:rPr>
          <w:rFonts w:ascii="Times New Roman" w:eastAsia="Times New Roman" w:hAnsi="Times New Roman" w:cs="Times New Roman"/>
          <w:b/>
          <w:bCs/>
          <w:sz w:val="24"/>
          <w:szCs w:val="24"/>
        </w:rPr>
        <w:t xml:space="preserve">. Tuumaohutusloa menetlustasu kujunemise ja maksmise alused </w:t>
      </w:r>
    </w:p>
    <w:p w14:paraId="4375377E"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 </w:t>
      </w:r>
    </w:p>
    <w:p w14:paraId="02DEC1C8"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(1) Menetlustasu on tuumaohutusloa taotleja avalik-õiguslik rahaline kohustus, mille eesmärk on katta käesolevas seaduses sätestatud tuumaohutusloa andmise ja muutmisega seotud menetlustoimingute kulu. </w:t>
      </w:r>
    </w:p>
    <w:p w14:paraId="36BCC370" w14:textId="77777777" w:rsidR="00074CE5" w:rsidRDefault="00074CE5" w:rsidP="00074CE5">
      <w:pPr>
        <w:spacing w:after="120"/>
        <w:contextualSpacing/>
        <w:jc w:val="both"/>
        <w:rPr>
          <w:rFonts w:ascii="Times New Roman" w:eastAsia="Times New Roman" w:hAnsi="Times New Roman" w:cs="Times New Roman"/>
          <w:sz w:val="24"/>
          <w:szCs w:val="24"/>
        </w:rPr>
      </w:pPr>
    </w:p>
    <w:p w14:paraId="02A278DC"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(2) Menetlustasuga kaetakse üksnes kulu, mis on otseselt vajalik tuumaohutusloa menetlemiseks, sealhulgas kulu järgmiste toimingute eest: </w:t>
      </w:r>
    </w:p>
    <w:p w14:paraId="2E0339E2"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1) taotluse ja selle lisadena esitatud dokumentide ja ohutushinnangute läbivaatamine ning hindamine; </w:t>
      </w:r>
    </w:p>
    <w:p w14:paraId="4CD06227"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2) vajalike kontrolli- ja hindamistoimingute läbiviimine, sealhulgas paikvaatlused ja tehniline analüüs; </w:t>
      </w:r>
    </w:p>
    <w:p w14:paraId="715254D9"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3) ekspertide ja tehniliste tugiorganisatsioonide kaasamine; </w:t>
      </w:r>
    </w:p>
    <w:p w14:paraId="7E8DEB22"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4) rahvusvaheliste organisatsioonide või pädevate asutuste kaasamine; </w:t>
      </w:r>
    </w:p>
    <w:p w14:paraId="2582838B"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5) menetlusega otseselt seotud ametnike </w:t>
      </w:r>
      <w:r>
        <w:rPr>
          <w:rFonts w:ascii="Times New Roman" w:eastAsia="Times New Roman" w:hAnsi="Times New Roman" w:cs="Times New Roman"/>
          <w:sz w:val="24"/>
          <w:szCs w:val="24"/>
        </w:rPr>
        <w:t>tegevus.</w:t>
      </w:r>
    </w:p>
    <w:p w14:paraId="1AFD3FA5" w14:textId="77777777" w:rsidR="00074CE5" w:rsidRDefault="00074CE5" w:rsidP="00074CE5">
      <w:pPr>
        <w:spacing w:after="120"/>
        <w:contextualSpacing/>
        <w:jc w:val="both"/>
        <w:rPr>
          <w:rFonts w:ascii="Times New Roman" w:eastAsia="Times New Roman" w:hAnsi="Times New Roman" w:cs="Times New Roman"/>
          <w:sz w:val="24"/>
          <w:szCs w:val="24"/>
        </w:rPr>
      </w:pPr>
    </w:p>
    <w:p w14:paraId="007F4FBF"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(3) Menetlustasu määratakse proportsionaalselt vastavalt menetlustoimingute mahule ja keerukusele ning see arvutatakse kas fikseeritud summana vastavalt loa liigile ja menetluse ulatusele või tunnipõhiselt vastavalt menetlustoimingutele, kui menetlus hõlmab </w:t>
      </w:r>
      <w:r>
        <w:rPr>
          <w:rFonts w:ascii="Times New Roman" w:eastAsia="Times New Roman" w:hAnsi="Times New Roman" w:cs="Times New Roman"/>
          <w:sz w:val="24"/>
          <w:szCs w:val="24"/>
        </w:rPr>
        <w:t>lisa</w:t>
      </w:r>
      <w:r w:rsidRPr="7D0337C3">
        <w:rPr>
          <w:rFonts w:ascii="Times New Roman" w:eastAsia="Times New Roman" w:hAnsi="Times New Roman" w:cs="Times New Roman"/>
          <w:sz w:val="24"/>
          <w:szCs w:val="24"/>
        </w:rPr>
        <w:t xml:space="preserve">ekspertiise, rahvusvahelisi hindamisi või muudatuste hindamist loa andmise eeldustes. </w:t>
      </w:r>
    </w:p>
    <w:p w14:paraId="2F230BB5"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 </w:t>
      </w:r>
    </w:p>
    <w:p w14:paraId="6E84F6DE"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(4) Menetlustasu maksab tuumaohutusloa taotleja enne taotluse läbivaatamist, välja arvatud juhul, kui pädev asutus lubab tasumise tagamist tagatise esitamise teel. </w:t>
      </w:r>
    </w:p>
    <w:p w14:paraId="7DFF9F5D"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 </w:t>
      </w:r>
    </w:p>
    <w:p w14:paraId="5291ACFE"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(5) Menetlustasu makstakse riigieelarve pädeva asutuse </w:t>
      </w:r>
      <w:proofErr w:type="spellStart"/>
      <w:r w:rsidRPr="50C07952">
        <w:rPr>
          <w:rFonts w:ascii="Times New Roman" w:eastAsia="Times New Roman" w:hAnsi="Times New Roman" w:cs="Times New Roman"/>
          <w:sz w:val="24"/>
          <w:szCs w:val="24"/>
        </w:rPr>
        <w:t>e-riigikassa</w:t>
      </w:r>
      <w:proofErr w:type="spellEnd"/>
      <w:r w:rsidRPr="50C07952">
        <w:rPr>
          <w:rFonts w:ascii="Times New Roman" w:eastAsia="Times New Roman" w:hAnsi="Times New Roman" w:cs="Times New Roman"/>
          <w:sz w:val="24"/>
          <w:szCs w:val="24"/>
        </w:rPr>
        <w:t xml:space="preserve"> kontole</w:t>
      </w:r>
      <w:r w:rsidRPr="7D0337C3">
        <w:rPr>
          <w:rFonts w:ascii="Times New Roman" w:eastAsia="Times New Roman" w:hAnsi="Times New Roman" w:cs="Times New Roman"/>
          <w:sz w:val="24"/>
          <w:szCs w:val="24"/>
        </w:rPr>
        <w:t xml:space="preserve"> ning seda kasutatakse sihtotstarbeliselt tuumaohutusloa menetlemise kulu katteks. </w:t>
      </w:r>
    </w:p>
    <w:p w14:paraId="39A67001"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 </w:t>
      </w:r>
    </w:p>
    <w:p w14:paraId="4123A723"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(6) Kui menetlustasu on makstud suuremas summas, kui vastab tegelik</w:t>
      </w:r>
      <w:r>
        <w:rPr>
          <w:rFonts w:ascii="Times New Roman" w:eastAsia="Times New Roman" w:hAnsi="Times New Roman" w:cs="Times New Roman"/>
          <w:sz w:val="24"/>
          <w:szCs w:val="24"/>
        </w:rPr>
        <w:t>u</w:t>
      </w:r>
      <w:r w:rsidRPr="7D0337C3">
        <w:rPr>
          <w:rFonts w:ascii="Times New Roman" w:eastAsia="Times New Roman" w:hAnsi="Times New Roman" w:cs="Times New Roman"/>
          <w:sz w:val="24"/>
          <w:szCs w:val="24"/>
        </w:rPr>
        <w:t xml:space="preserve">le menetluskulule, on taotlejal õigus ülemäärane summa tagasi nõuda või tasaarvestada järgmise menetluse tasuga. </w:t>
      </w:r>
    </w:p>
    <w:p w14:paraId="0FCFBC37" w14:textId="77777777" w:rsidR="00074CE5" w:rsidRDefault="00074CE5" w:rsidP="00074CE5">
      <w:pPr>
        <w:spacing w:after="120"/>
        <w:contextualSpacing/>
        <w:jc w:val="both"/>
        <w:rPr>
          <w:rFonts w:ascii="Times New Roman" w:eastAsia="Times New Roman" w:hAnsi="Times New Roman" w:cs="Times New Roman"/>
          <w:sz w:val="24"/>
          <w:szCs w:val="24"/>
        </w:rPr>
      </w:pPr>
    </w:p>
    <w:p w14:paraId="2F743CEF"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(7) Menetlustasu tasumata jätmisel võib pädev asutus peatada taotluse läbivaatamise kuni tasu laekumiseni või tagatise esitamiseni.</w:t>
      </w:r>
    </w:p>
    <w:p w14:paraId="19526415"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 </w:t>
      </w:r>
    </w:p>
    <w:p w14:paraId="08D64982"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(8) Menetlustasu määrad ning arvestamise ja tasumise korra kehtestab valdkonna eest vastutav minister määrusega pädeva asutuse ettepanekul. </w:t>
      </w:r>
    </w:p>
    <w:p w14:paraId="1FCEA578" w14:textId="77777777" w:rsidR="00074CE5" w:rsidRDefault="00074CE5" w:rsidP="00074CE5">
      <w:pPr>
        <w:spacing w:after="120"/>
        <w:contextualSpacing/>
        <w:jc w:val="both"/>
        <w:rPr>
          <w:rFonts w:ascii="Times New Roman" w:eastAsia="Times New Roman" w:hAnsi="Times New Roman" w:cs="Times New Roman"/>
          <w:b/>
          <w:sz w:val="24"/>
          <w:szCs w:val="24"/>
        </w:rPr>
      </w:pPr>
      <w:r w:rsidRPr="7D0337C3">
        <w:rPr>
          <w:rFonts w:ascii="Times New Roman" w:eastAsia="Times New Roman" w:hAnsi="Times New Roman" w:cs="Times New Roman"/>
          <w:b/>
          <w:bCs/>
          <w:sz w:val="24"/>
          <w:szCs w:val="24"/>
        </w:rPr>
        <w:t xml:space="preserve"> </w:t>
      </w:r>
    </w:p>
    <w:p w14:paraId="55AEAAA2" w14:textId="77777777" w:rsidR="00074CE5" w:rsidRDefault="00074CE5" w:rsidP="00074CE5">
      <w:pPr>
        <w:spacing w:after="120"/>
        <w:contextualSpacing/>
        <w:jc w:val="both"/>
        <w:rPr>
          <w:rFonts w:ascii="Times New Roman" w:eastAsia="Times New Roman" w:hAnsi="Times New Roman" w:cs="Times New Roman"/>
          <w:b/>
          <w:bCs/>
          <w:sz w:val="24"/>
          <w:szCs w:val="24"/>
        </w:rPr>
      </w:pPr>
      <w:r w:rsidRPr="7D0337C3">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68</w:t>
      </w:r>
      <w:r w:rsidRPr="7D0337C3">
        <w:rPr>
          <w:rFonts w:ascii="Times New Roman" w:eastAsia="Times New Roman" w:hAnsi="Times New Roman" w:cs="Times New Roman"/>
          <w:b/>
          <w:bCs/>
          <w:sz w:val="24"/>
          <w:szCs w:val="24"/>
        </w:rPr>
        <w:t xml:space="preserve">. Järelevalvetasu kujunemise ja maksmise alused </w:t>
      </w:r>
    </w:p>
    <w:p w14:paraId="28D4F1FA" w14:textId="77777777" w:rsidR="00074CE5" w:rsidRDefault="00074CE5" w:rsidP="00074CE5">
      <w:pPr>
        <w:spacing w:after="120"/>
        <w:contextualSpacing/>
        <w:jc w:val="both"/>
        <w:rPr>
          <w:rFonts w:ascii="Times New Roman" w:eastAsia="Times New Roman" w:hAnsi="Times New Roman" w:cs="Times New Roman"/>
          <w:b/>
          <w:bCs/>
          <w:sz w:val="24"/>
          <w:szCs w:val="24"/>
        </w:rPr>
      </w:pPr>
    </w:p>
    <w:p w14:paraId="0C53D798" w14:textId="77777777" w:rsidR="00074CE5" w:rsidRDefault="00074CE5" w:rsidP="00074CE5">
      <w:pPr>
        <w:spacing w:after="120"/>
        <w:contextualSpacing/>
        <w:jc w:val="both"/>
        <w:rPr>
          <w:rFonts w:ascii="Times New Roman" w:eastAsia="Times New Roman" w:hAnsi="Times New Roman" w:cs="Times New Roman"/>
          <w:sz w:val="24"/>
          <w:szCs w:val="24"/>
        </w:rPr>
      </w:pPr>
      <w:r w:rsidRPr="7F12565B">
        <w:rPr>
          <w:rFonts w:ascii="Times New Roman" w:eastAsia="Times New Roman" w:hAnsi="Times New Roman" w:cs="Times New Roman"/>
          <w:sz w:val="24"/>
          <w:szCs w:val="24"/>
        </w:rPr>
        <w:t xml:space="preserve">(1) Järelevalvetasu on tuumaohutusloa omaja avalik-õiguslik rahaline kohustus, mille eesmärk on finantseerida käesolevas seaduses sätestatud tuumaohutuse riiklikku ja rahvusvahelist järelevalvet.  </w:t>
      </w:r>
    </w:p>
    <w:p w14:paraId="0782988C" w14:textId="77777777" w:rsidR="00074CE5" w:rsidRDefault="00074CE5" w:rsidP="00074CE5">
      <w:pPr>
        <w:spacing w:after="120"/>
        <w:contextualSpacing/>
        <w:jc w:val="both"/>
        <w:rPr>
          <w:rFonts w:ascii="Times New Roman" w:eastAsia="Times New Roman" w:hAnsi="Times New Roman" w:cs="Times New Roman"/>
          <w:sz w:val="24"/>
          <w:szCs w:val="24"/>
        </w:rPr>
      </w:pPr>
    </w:p>
    <w:p w14:paraId="3822DA6C" w14:textId="77777777" w:rsidR="00074CE5" w:rsidRDefault="00074CE5" w:rsidP="00074CE5">
      <w:pPr>
        <w:spacing w:after="120"/>
        <w:contextualSpacing/>
        <w:jc w:val="both"/>
        <w:rPr>
          <w:rFonts w:ascii="Times New Roman" w:eastAsia="Times New Roman" w:hAnsi="Times New Roman" w:cs="Times New Roman"/>
          <w:sz w:val="24"/>
          <w:szCs w:val="24"/>
        </w:rPr>
      </w:pPr>
      <w:r w:rsidRPr="7F12565B">
        <w:rPr>
          <w:rFonts w:ascii="Times New Roman" w:eastAsia="Times New Roman" w:hAnsi="Times New Roman" w:cs="Times New Roman"/>
          <w:sz w:val="24"/>
          <w:szCs w:val="24"/>
        </w:rPr>
        <w:t xml:space="preserve">(2) Järelevalvetasuga kaetakse üksnes kulu, mis on otseselt vajalik käesoleva seaduse ja selle alusel kehtestatud õigusaktide täitmise üle järelevalvetoimingute ja nendega seotud tegevuste finantseerimiseks, sealhulgas dokumentide läbivaatamine, paikvaatlus, ekspertide kaasamine, tuumamaterjali ning tuumaohutusloa omaja dokumentide riikliku registri pidamine, järelevalveametnike ja </w:t>
      </w:r>
      <w:proofErr w:type="spellStart"/>
      <w:r w:rsidRPr="7F12565B">
        <w:rPr>
          <w:rFonts w:ascii="Times New Roman" w:eastAsia="Times New Roman" w:hAnsi="Times New Roman" w:cs="Times New Roman"/>
          <w:sz w:val="24"/>
          <w:szCs w:val="24"/>
        </w:rPr>
        <w:t>välisinspektorite</w:t>
      </w:r>
      <w:proofErr w:type="spellEnd"/>
      <w:r w:rsidRPr="7F12565B">
        <w:rPr>
          <w:rFonts w:ascii="Times New Roman" w:eastAsia="Times New Roman" w:hAnsi="Times New Roman" w:cs="Times New Roman"/>
          <w:sz w:val="24"/>
          <w:szCs w:val="24"/>
        </w:rPr>
        <w:t xml:space="preserve"> töö. </w:t>
      </w:r>
    </w:p>
    <w:p w14:paraId="2C22377A" w14:textId="77777777" w:rsidR="00074CE5" w:rsidRDefault="00074CE5" w:rsidP="00074CE5">
      <w:pPr>
        <w:spacing w:after="120"/>
        <w:contextualSpacing/>
        <w:jc w:val="both"/>
        <w:rPr>
          <w:rFonts w:ascii="Times New Roman" w:eastAsia="Times New Roman" w:hAnsi="Times New Roman" w:cs="Times New Roman"/>
          <w:sz w:val="24"/>
          <w:szCs w:val="24"/>
        </w:rPr>
      </w:pPr>
    </w:p>
    <w:p w14:paraId="37B71FC8" w14:textId="77777777" w:rsidR="00074CE5" w:rsidRDefault="00074CE5" w:rsidP="00074CE5">
      <w:pPr>
        <w:spacing w:after="120"/>
        <w:contextualSpacing/>
        <w:jc w:val="both"/>
        <w:rPr>
          <w:rFonts w:ascii="Times New Roman" w:eastAsia="Times New Roman" w:hAnsi="Times New Roman" w:cs="Times New Roman"/>
          <w:sz w:val="24"/>
          <w:szCs w:val="24"/>
        </w:rPr>
      </w:pPr>
      <w:r w:rsidRPr="7F12565B">
        <w:rPr>
          <w:rFonts w:ascii="Times New Roman" w:eastAsia="Times New Roman" w:hAnsi="Times New Roman" w:cs="Times New Roman"/>
          <w:sz w:val="24"/>
          <w:szCs w:val="24"/>
        </w:rPr>
        <w:t>(3) Järelevalvetasu määratakse</w:t>
      </w:r>
      <w:r>
        <w:rPr>
          <w:rFonts w:ascii="Times New Roman" w:eastAsia="Times New Roman" w:hAnsi="Times New Roman" w:cs="Times New Roman"/>
          <w:sz w:val="24"/>
          <w:szCs w:val="24"/>
        </w:rPr>
        <w:t>,</w:t>
      </w:r>
      <w:r w:rsidRPr="7F12565B">
        <w:rPr>
          <w:rFonts w:ascii="Times New Roman" w:eastAsia="Times New Roman" w:hAnsi="Times New Roman" w:cs="Times New Roman"/>
          <w:sz w:val="24"/>
          <w:szCs w:val="24"/>
        </w:rPr>
        <w:t xml:space="preserve"> arvestades käesoleva seaduse § 67 lõikes 3 sätestatud nõudeid. </w:t>
      </w:r>
    </w:p>
    <w:p w14:paraId="074B1B0B" w14:textId="77777777" w:rsidR="00074CE5" w:rsidRDefault="00074CE5" w:rsidP="00074CE5">
      <w:pPr>
        <w:spacing w:after="120"/>
        <w:contextualSpacing/>
        <w:jc w:val="both"/>
        <w:rPr>
          <w:rFonts w:ascii="Times New Roman" w:eastAsia="Times New Roman" w:hAnsi="Times New Roman" w:cs="Times New Roman"/>
          <w:sz w:val="24"/>
          <w:szCs w:val="24"/>
        </w:rPr>
      </w:pPr>
      <w:r w:rsidRPr="7F12565B">
        <w:rPr>
          <w:rFonts w:ascii="Times New Roman" w:eastAsia="Times New Roman" w:hAnsi="Times New Roman" w:cs="Times New Roman"/>
          <w:sz w:val="24"/>
          <w:szCs w:val="24"/>
        </w:rPr>
        <w:t>(4) Järelevalvetasu maksab tuumaohutusloa omaja</w:t>
      </w:r>
      <w:r>
        <w:rPr>
          <w:rFonts w:ascii="Times New Roman" w:eastAsia="Times New Roman" w:hAnsi="Times New Roman" w:cs="Times New Roman"/>
          <w:sz w:val="24"/>
          <w:szCs w:val="24"/>
        </w:rPr>
        <w:t>. S</w:t>
      </w:r>
      <w:r w:rsidRPr="7F12565B">
        <w:rPr>
          <w:rFonts w:ascii="Times New Roman" w:eastAsia="Times New Roman" w:hAnsi="Times New Roman" w:cs="Times New Roman"/>
          <w:sz w:val="24"/>
          <w:szCs w:val="24"/>
        </w:rPr>
        <w:t xml:space="preserve">ee tuleb kanda riigieelarve pädeva asutuse </w:t>
      </w:r>
      <w:proofErr w:type="spellStart"/>
      <w:r w:rsidRPr="7F12565B">
        <w:rPr>
          <w:rFonts w:ascii="Times New Roman" w:eastAsia="Times New Roman" w:hAnsi="Times New Roman" w:cs="Times New Roman"/>
          <w:sz w:val="24"/>
          <w:szCs w:val="24"/>
          <w:u w:val="single"/>
        </w:rPr>
        <w:t>e-</w:t>
      </w:r>
      <w:r w:rsidRPr="7F12565B">
        <w:rPr>
          <w:rFonts w:ascii="Times New Roman" w:eastAsia="Times New Roman" w:hAnsi="Times New Roman" w:cs="Times New Roman"/>
          <w:sz w:val="24"/>
          <w:szCs w:val="24"/>
        </w:rPr>
        <w:t>riigikassa</w:t>
      </w:r>
      <w:proofErr w:type="spellEnd"/>
      <w:r w:rsidRPr="7F12565B">
        <w:rPr>
          <w:rFonts w:ascii="Times New Roman" w:eastAsia="Times New Roman" w:hAnsi="Times New Roman" w:cs="Times New Roman"/>
          <w:sz w:val="24"/>
          <w:szCs w:val="24"/>
        </w:rPr>
        <w:t xml:space="preserve"> kontole ning seda kasutatakse sihtotstarbeliselt järelevalvetoimingute ja auditite kulu katteks. </w:t>
      </w:r>
    </w:p>
    <w:p w14:paraId="6759313D" w14:textId="77777777" w:rsidR="00074CE5" w:rsidRDefault="00074CE5" w:rsidP="00074CE5">
      <w:pPr>
        <w:spacing w:after="120"/>
        <w:contextualSpacing/>
        <w:jc w:val="both"/>
        <w:rPr>
          <w:rFonts w:ascii="Times New Roman" w:eastAsia="Times New Roman" w:hAnsi="Times New Roman" w:cs="Times New Roman"/>
          <w:sz w:val="24"/>
          <w:szCs w:val="24"/>
        </w:rPr>
      </w:pPr>
    </w:p>
    <w:p w14:paraId="63C2CC7F"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(5) Kui järelevalvetasuna on makstud rohkem, kui vastab tegelik</w:t>
      </w:r>
      <w:r>
        <w:rPr>
          <w:rFonts w:ascii="Times New Roman" w:eastAsia="Times New Roman" w:hAnsi="Times New Roman" w:cs="Times New Roman"/>
          <w:sz w:val="24"/>
          <w:szCs w:val="24"/>
        </w:rPr>
        <w:t>u</w:t>
      </w:r>
      <w:r w:rsidRPr="7D0337C3">
        <w:rPr>
          <w:rFonts w:ascii="Times New Roman" w:eastAsia="Times New Roman" w:hAnsi="Times New Roman" w:cs="Times New Roman"/>
          <w:sz w:val="24"/>
          <w:szCs w:val="24"/>
        </w:rPr>
        <w:t xml:space="preserve">le järelevalvekulule, on tuumaohutusloa omajal õigus ülemäärane summa tagastada või tasaarvestada järgmise perioodi järelevalvetasuga. </w:t>
      </w:r>
    </w:p>
    <w:p w14:paraId="432C0E16" w14:textId="77777777" w:rsidR="00074CE5" w:rsidRDefault="00074CE5" w:rsidP="00074CE5">
      <w:pPr>
        <w:spacing w:after="120"/>
        <w:contextualSpacing/>
        <w:jc w:val="both"/>
        <w:rPr>
          <w:rFonts w:ascii="Times New Roman" w:eastAsia="Times New Roman" w:hAnsi="Times New Roman" w:cs="Times New Roman"/>
          <w:sz w:val="24"/>
          <w:szCs w:val="24"/>
        </w:rPr>
      </w:pPr>
    </w:p>
    <w:p w14:paraId="0C2535B1" w14:textId="77777777" w:rsidR="00074CE5" w:rsidRDefault="00074CE5" w:rsidP="00074CE5">
      <w:pPr>
        <w:spacing w:after="120"/>
        <w:contextualSpacing/>
        <w:jc w:val="both"/>
        <w:rPr>
          <w:rFonts w:ascii="Times New Roman" w:eastAsia="Times New Roman" w:hAnsi="Times New Roman" w:cs="Times New Roman"/>
          <w:sz w:val="24"/>
          <w:szCs w:val="24"/>
        </w:rPr>
      </w:pPr>
      <w:r w:rsidRPr="7F12565B">
        <w:rPr>
          <w:rFonts w:ascii="Times New Roman" w:eastAsia="Times New Roman" w:hAnsi="Times New Roman" w:cs="Times New Roman"/>
          <w:sz w:val="24"/>
          <w:szCs w:val="24"/>
        </w:rPr>
        <w:t xml:space="preserve">(6) Järelevalvetasu tuleb maksta üks kord aastas pädeva asutuse määratud tähtpäevaks, välja arvatud juhul, kui lõike 8 alusel on kehtestatud teine tasumissagedus. </w:t>
      </w:r>
    </w:p>
    <w:p w14:paraId="0A8976A9" w14:textId="77777777" w:rsidR="00074CE5" w:rsidRDefault="00074CE5" w:rsidP="00074CE5">
      <w:pPr>
        <w:spacing w:after="120"/>
        <w:contextualSpacing/>
        <w:jc w:val="both"/>
        <w:rPr>
          <w:rFonts w:ascii="Times New Roman" w:eastAsia="Times New Roman" w:hAnsi="Times New Roman" w:cs="Times New Roman"/>
          <w:sz w:val="24"/>
          <w:szCs w:val="24"/>
        </w:rPr>
      </w:pPr>
    </w:p>
    <w:p w14:paraId="5699DD14"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(7) Järelevalvetasu maksmata jätmise korral võib pädev asutus peatada tuumaohutusloa kehtivuse ja kohaldada sunniraha asendustäitmise ja sunniraha seaduse alusel. </w:t>
      </w:r>
    </w:p>
    <w:p w14:paraId="67C31E22" w14:textId="77777777" w:rsidR="00074CE5" w:rsidRDefault="00074CE5" w:rsidP="00074CE5">
      <w:pPr>
        <w:spacing w:after="120"/>
        <w:contextualSpacing/>
        <w:jc w:val="both"/>
        <w:rPr>
          <w:rFonts w:ascii="Times New Roman" w:eastAsia="Times New Roman" w:hAnsi="Times New Roman" w:cs="Times New Roman"/>
          <w:sz w:val="24"/>
          <w:szCs w:val="24"/>
        </w:rPr>
      </w:pPr>
    </w:p>
    <w:p w14:paraId="4367DE56"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w:t>
      </w:r>
      <w:r w:rsidRPr="131F37E6">
        <w:rPr>
          <w:rFonts w:ascii="Times New Roman" w:eastAsia="Times New Roman" w:hAnsi="Times New Roman" w:cs="Times New Roman"/>
          <w:sz w:val="24"/>
          <w:szCs w:val="24"/>
        </w:rPr>
        <w:t>8</w:t>
      </w:r>
      <w:r w:rsidRPr="7D0337C3">
        <w:rPr>
          <w:rFonts w:ascii="Times New Roman" w:eastAsia="Times New Roman" w:hAnsi="Times New Roman" w:cs="Times New Roman"/>
          <w:sz w:val="24"/>
          <w:szCs w:val="24"/>
        </w:rPr>
        <w:t xml:space="preserve">) Järelevalvetasu määrad ning arvestamise ja tasumise korra kehtestab valdkonna eest vastutav minister määrusega pädeva asutuse ettepanekul. </w:t>
      </w:r>
    </w:p>
    <w:p w14:paraId="02C956DF" w14:textId="77777777" w:rsidR="00074CE5" w:rsidRDefault="00074CE5" w:rsidP="00074CE5">
      <w:pPr>
        <w:spacing w:after="120"/>
        <w:contextualSpacing/>
        <w:jc w:val="both"/>
        <w:rPr>
          <w:rFonts w:ascii="Times New Roman" w:eastAsia="Times New Roman" w:hAnsi="Times New Roman" w:cs="Times New Roman"/>
          <w:sz w:val="24"/>
          <w:szCs w:val="24"/>
        </w:rPr>
      </w:pPr>
    </w:p>
    <w:p w14:paraId="01166363" w14:textId="77777777" w:rsidR="00074CE5" w:rsidRPr="00E05C38" w:rsidRDefault="00074CE5" w:rsidP="00074CE5">
      <w:pPr>
        <w:spacing w:after="120"/>
        <w:contextualSpacing/>
        <w:jc w:val="center"/>
        <w:rPr>
          <w:rFonts w:ascii="Times New Roman" w:eastAsia="Times New Roman" w:hAnsi="Times New Roman" w:cs="Times New Roman"/>
          <w:b/>
          <w:bCs/>
          <w:sz w:val="24"/>
          <w:szCs w:val="24"/>
        </w:rPr>
      </w:pPr>
      <w:r w:rsidRPr="00E05C38">
        <w:rPr>
          <w:rFonts w:ascii="Times New Roman" w:eastAsia="Times New Roman" w:hAnsi="Times New Roman" w:cs="Times New Roman"/>
          <w:b/>
          <w:bCs/>
          <w:sz w:val="24"/>
          <w:szCs w:val="24"/>
        </w:rPr>
        <w:t>2. jagu</w:t>
      </w:r>
    </w:p>
    <w:p w14:paraId="52EF6D2F" w14:textId="77777777" w:rsidR="00074CE5" w:rsidRDefault="00074CE5" w:rsidP="00074CE5">
      <w:pPr>
        <w:spacing w:after="120"/>
        <w:contextualSpacing/>
        <w:jc w:val="center"/>
        <w:rPr>
          <w:rFonts w:ascii="Times New Roman" w:eastAsia="Times New Roman" w:hAnsi="Times New Roman" w:cs="Times New Roman"/>
          <w:b/>
          <w:bCs/>
          <w:sz w:val="24"/>
          <w:szCs w:val="24"/>
        </w:rPr>
      </w:pPr>
      <w:proofErr w:type="spellStart"/>
      <w:r w:rsidRPr="00E05C38">
        <w:rPr>
          <w:rFonts w:ascii="Times New Roman" w:eastAsia="Times New Roman" w:hAnsi="Times New Roman" w:cs="Times New Roman"/>
          <w:b/>
          <w:bCs/>
          <w:sz w:val="24"/>
          <w:szCs w:val="24"/>
        </w:rPr>
        <w:t>Dekomissioneerimisreserv</w:t>
      </w:r>
      <w:proofErr w:type="spellEnd"/>
      <w:r w:rsidRPr="00E05C38">
        <w:rPr>
          <w:rFonts w:ascii="Times New Roman" w:eastAsia="Times New Roman" w:hAnsi="Times New Roman" w:cs="Times New Roman"/>
          <w:b/>
          <w:bCs/>
          <w:sz w:val="24"/>
          <w:szCs w:val="24"/>
        </w:rPr>
        <w:t xml:space="preserve"> ja</w:t>
      </w:r>
      <w:r>
        <w:rPr>
          <w:rFonts w:ascii="Times New Roman" w:eastAsia="Times New Roman" w:hAnsi="Times New Roman" w:cs="Times New Roman"/>
          <w:b/>
          <w:bCs/>
          <w:sz w:val="24"/>
          <w:szCs w:val="24"/>
        </w:rPr>
        <w:t xml:space="preserve"> </w:t>
      </w:r>
      <w:r w:rsidRPr="00E05C38">
        <w:rPr>
          <w:rFonts w:ascii="Times New Roman" w:eastAsia="Times New Roman" w:hAnsi="Times New Roman" w:cs="Times New Roman"/>
          <w:b/>
          <w:bCs/>
          <w:sz w:val="24"/>
          <w:szCs w:val="24"/>
        </w:rPr>
        <w:t>-fond</w:t>
      </w:r>
    </w:p>
    <w:p w14:paraId="463C98F5" w14:textId="77777777" w:rsidR="00074CE5" w:rsidRPr="00E05C38" w:rsidRDefault="00074CE5" w:rsidP="00074CE5">
      <w:pPr>
        <w:spacing w:after="120"/>
        <w:contextualSpacing/>
        <w:jc w:val="center"/>
        <w:rPr>
          <w:rFonts w:ascii="Times New Roman" w:eastAsia="Times New Roman" w:hAnsi="Times New Roman" w:cs="Times New Roman"/>
          <w:b/>
          <w:bCs/>
          <w:sz w:val="24"/>
          <w:szCs w:val="24"/>
        </w:rPr>
      </w:pPr>
    </w:p>
    <w:p w14:paraId="1DC4C387" w14:textId="77777777" w:rsidR="00074CE5" w:rsidRDefault="00074CE5" w:rsidP="00074CE5">
      <w:pPr>
        <w:spacing w:after="120"/>
        <w:contextualSpacing/>
        <w:jc w:val="both"/>
        <w:rPr>
          <w:rFonts w:ascii="Times New Roman" w:eastAsia="Times New Roman" w:hAnsi="Times New Roman" w:cs="Times New Roman"/>
          <w:sz w:val="24"/>
          <w:szCs w:val="24"/>
        </w:rPr>
      </w:pPr>
      <w:r w:rsidRPr="13252BC6">
        <w:rPr>
          <w:rFonts w:ascii="Times New Roman" w:eastAsia="Times New Roman" w:hAnsi="Times New Roman" w:cs="Times New Roman"/>
          <w:b/>
          <w:bCs/>
          <w:sz w:val="24"/>
          <w:szCs w:val="24"/>
        </w:rPr>
        <w:t>§ 69.</w:t>
      </w:r>
      <w:r w:rsidRPr="7D0337C3">
        <w:rPr>
          <w:rFonts w:ascii="Times New Roman" w:eastAsia="Times New Roman" w:hAnsi="Times New Roman" w:cs="Times New Roman"/>
          <w:b/>
          <w:bCs/>
          <w:sz w:val="24"/>
          <w:szCs w:val="24"/>
        </w:rPr>
        <w:t xml:space="preserve"> </w:t>
      </w:r>
      <w:proofErr w:type="spellStart"/>
      <w:r w:rsidRPr="7D0337C3">
        <w:rPr>
          <w:rFonts w:ascii="Times New Roman" w:eastAsia="Times New Roman" w:hAnsi="Times New Roman" w:cs="Times New Roman"/>
          <w:b/>
          <w:bCs/>
          <w:sz w:val="24"/>
          <w:szCs w:val="24"/>
        </w:rPr>
        <w:t>Dekomissioneerimisreserv</w:t>
      </w:r>
      <w:proofErr w:type="spellEnd"/>
      <w:r w:rsidRPr="7D0337C3">
        <w:rPr>
          <w:rFonts w:ascii="Times New Roman" w:eastAsia="Times New Roman" w:hAnsi="Times New Roman" w:cs="Times New Roman"/>
          <w:b/>
          <w:bCs/>
          <w:sz w:val="24"/>
          <w:szCs w:val="24"/>
        </w:rPr>
        <w:t xml:space="preserve"> ja riiklik </w:t>
      </w:r>
      <w:proofErr w:type="spellStart"/>
      <w:r w:rsidRPr="7D0337C3">
        <w:rPr>
          <w:rFonts w:ascii="Times New Roman" w:eastAsia="Times New Roman" w:hAnsi="Times New Roman" w:cs="Times New Roman"/>
          <w:b/>
          <w:bCs/>
          <w:sz w:val="24"/>
          <w:szCs w:val="24"/>
        </w:rPr>
        <w:t>dekomissioneerimisfond</w:t>
      </w:r>
      <w:proofErr w:type="spellEnd"/>
      <w:r w:rsidRPr="7D0337C3">
        <w:rPr>
          <w:rFonts w:ascii="Times New Roman" w:eastAsia="Times New Roman" w:hAnsi="Times New Roman" w:cs="Times New Roman"/>
          <w:sz w:val="24"/>
          <w:szCs w:val="24"/>
        </w:rPr>
        <w:t xml:space="preserve"> </w:t>
      </w:r>
    </w:p>
    <w:p w14:paraId="208DC153" w14:textId="77777777" w:rsidR="00074CE5" w:rsidRDefault="00074CE5" w:rsidP="00074CE5">
      <w:pPr>
        <w:spacing w:after="120"/>
        <w:contextualSpacing/>
        <w:jc w:val="both"/>
        <w:rPr>
          <w:rFonts w:ascii="Times New Roman" w:eastAsia="Times New Roman" w:hAnsi="Times New Roman" w:cs="Times New Roman"/>
          <w:sz w:val="24"/>
          <w:szCs w:val="24"/>
        </w:rPr>
      </w:pPr>
    </w:p>
    <w:p w14:paraId="793E583A" w14:textId="77777777" w:rsidR="00074CE5" w:rsidRDefault="00074CE5" w:rsidP="00074CE5">
      <w:pPr>
        <w:spacing w:after="120"/>
        <w:contextualSpacing/>
        <w:jc w:val="both"/>
        <w:rPr>
          <w:rFonts w:ascii="Times New Roman" w:eastAsia="Times New Roman" w:hAnsi="Times New Roman" w:cs="Times New Roman"/>
          <w:sz w:val="24"/>
          <w:szCs w:val="24"/>
        </w:rPr>
      </w:pPr>
      <w:r w:rsidRPr="38F28388">
        <w:rPr>
          <w:rFonts w:ascii="Times New Roman" w:eastAsia="Times New Roman" w:hAnsi="Times New Roman" w:cs="Times New Roman"/>
          <w:sz w:val="24"/>
          <w:szCs w:val="24"/>
        </w:rPr>
        <w:t xml:space="preserve">(1) Tuumakäitise käitaja on kohustatud moodustama rahalise reservi, mis peab katma tuumakäitise </w:t>
      </w:r>
      <w:proofErr w:type="spellStart"/>
      <w:r w:rsidRPr="38F28388">
        <w:rPr>
          <w:rFonts w:ascii="Times New Roman" w:eastAsia="Times New Roman" w:hAnsi="Times New Roman" w:cs="Times New Roman"/>
          <w:sz w:val="24"/>
          <w:szCs w:val="24"/>
        </w:rPr>
        <w:t>dekomissioneerimise</w:t>
      </w:r>
      <w:proofErr w:type="spellEnd"/>
      <w:r w:rsidRPr="38F28388">
        <w:rPr>
          <w:rFonts w:ascii="Times New Roman" w:eastAsia="Times New Roman" w:hAnsi="Times New Roman" w:cs="Times New Roman"/>
          <w:sz w:val="24"/>
          <w:szCs w:val="24"/>
        </w:rPr>
        <w:t xml:space="preserve"> ja radioaktiivsete </w:t>
      </w:r>
      <w:r w:rsidRPr="00C86F16">
        <w:rPr>
          <w:rFonts w:ascii="Times New Roman" w:eastAsia="Times New Roman" w:hAnsi="Times New Roman" w:cs="Times New Roman"/>
          <w:sz w:val="24"/>
          <w:szCs w:val="24"/>
        </w:rPr>
        <w:t>jäätmete lõppladustamise</w:t>
      </w:r>
      <w:r w:rsidRPr="38F28388">
        <w:rPr>
          <w:rFonts w:ascii="Times New Roman" w:eastAsia="Times New Roman" w:hAnsi="Times New Roman" w:cs="Times New Roman"/>
          <w:sz w:val="24"/>
          <w:szCs w:val="24"/>
        </w:rPr>
        <w:t xml:space="preserve"> kulu (edaspidi </w:t>
      </w:r>
      <w:proofErr w:type="spellStart"/>
      <w:r w:rsidRPr="38F28388">
        <w:rPr>
          <w:rFonts w:ascii="Times New Roman" w:eastAsia="Times New Roman" w:hAnsi="Times New Roman" w:cs="Times New Roman"/>
          <w:i/>
          <w:iCs/>
          <w:sz w:val="24"/>
          <w:szCs w:val="24"/>
        </w:rPr>
        <w:t>dekomissioneerimisreserv</w:t>
      </w:r>
      <w:proofErr w:type="spellEnd"/>
      <w:r w:rsidRPr="38F28388">
        <w:rPr>
          <w:rFonts w:ascii="Times New Roman" w:eastAsia="Times New Roman" w:hAnsi="Times New Roman" w:cs="Times New Roman"/>
          <w:sz w:val="24"/>
          <w:szCs w:val="24"/>
        </w:rPr>
        <w:t xml:space="preserve">). </w:t>
      </w:r>
    </w:p>
    <w:p w14:paraId="67CBA96C" w14:textId="77777777" w:rsidR="00074CE5" w:rsidRDefault="00074CE5" w:rsidP="00074CE5">
      <w:pPr>
        <w:spacing w:after="120"/>
        <w:contextualSpacing/>
        <w:jc w:val="both"/>
        <w:rPr>
          <w:rFonts w:ascii="Times New Roman" w:eastAsia="Times New Roman" w:hAnsi="Times New Roman" w:cs="Times New Roman"/>
          <w:sz w:val="24"/>
          <w:szCs w:val="24"/>
        </w:rPr>
      </w:pPr>
    </w:p>
    <w:p w14:paraId="0B2F73EC"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(2) </w:t>
      </w:r>
      <w:proofErr w:type="spellStart"/>
      <w:r w:rsidRPr="00D824AF">
        <w:rPr>
          <w:rFonts w:ascii="Times New Roman" w:eastAsia="Times New Roman" w:hAnsi="Times New Roman" w:cs="Times New Roman"/>
          <w:sz w:val="24"/>
          <w:szCs w:val="24"/>
        </w:rPr>
        <w:t>Dekomissioneerimisreservi</w:t>
      </w:r>
      <w:proofErr w:type="spellEnd"/>
      <w:r w:rsidRPr="00D824AF">
        <w:rPr>
          <w:rFonts w:ascii="Times New Roman" w:eastAsia="Times New Roman" w:hAnsi="Times New Roman" w:cs="Times New Roman"/>
          <w:sz w:val="24"/>
          <w:szCs w:val="24"/>
        </w:rPr>
        <w:t xml:space="preserve"> makstud vahendeid hoitakse riiklikus </w:t>
      </w:r>
      <w:proofErr w:type="spellStart"/>
      <w:r w:rsidRPr="00D824AF">
        <w:rPr>
          <w:rFonts w:ascii="Times New Roman" w:eastAsia="Times New Roman" w:hAnsi="Times New Roman" w:cs="Times New Roman"/>
          <w:sz w:val="24"/>
          <w:szCs w:val="24"/>
        </w:rPr>
        <w:t>dekomissioneerimisfondis</w:t>
      </w:r>
      <w:proofErr w:type="spellEnd"/>
      <w:r w:rsidRPr="00D824AF">
        <w:rPr>
          <w:rFonts w:ascii="Times New Roman" w:eastAsia="Times New Roman" w:hAnsi="Times New Roman" w:cs="Times New Roman"/>
          <w:sz w:val="24"/>
          <w:szCs w:val="24"/>
        </w:rPr>
        <w:t>.</w:t>
      </w:r>
      <w:r w:rsidRPr="7D0337C3">
        <w:rPr>
          <w:rFonts w:ascii="Times New Roman" w:eastAsia="Times New Roman" w:hAnsi="Times New Roman" w:cs="Times New Roman"/>
          <w:sz w:val="24"/>
          <w:szCs w:val="24"/>
        </w:rPr>
        <w:t xml:space="preserve"> </w:t>
      </w:r>
      <w:r w:rsidRPr="3C8E1803">
        <w:rPr>
          <w:rFonts w:ascii="Times New Roman" w:eastAsia="Times New Roman" w:hAnsi="Times New Roman" w:cs="Times New Roman"/>
          <w:sz w:val="24"/>
          <w:szCs w:val="24"/>
        </w:rPr>
        <w:t xml:space="preserve">Fondi haldamise ja vara paigutamise korra, haldaja ning tema ülesanded kehtestab Vabariigi Valitsus määrusega, tagades vahendite eraldatuse, sihtotstarbelise kasutamise ja piisavuse </w:t>
      </w:r>
      <w:proofErr w:type="spellStart"/>
      <w:r w:rsidRPr="3C8E1803">
        <w:rPr>
          <w:rFonts w:ascii="Times New Roman" w:eastAsia="Times New Roman" w:hAnsi="Times New Roman" w:cs="Times New Roman"/>
          <w:sz w:val="24"/>
          <w:szCs w:val="24"/>
        </w:rPr>
        <w:t>dekomissioneerimise</w:t>
      </w:r>
      <w:proofErr w:type="spellEnd"/>
      <w:r w:rsidRPr="3C8E1803">
        <w:rPr>
          <w:rFonts w:ascii="Times New Roman" w:eastAsia="Times New Roman" w:hAnsi="Times New Roman" w:cs="Times New Roman"/>
          <w:sz w:val="24"/>
          <w:szCs w:val="24"/>
        </w:rPr>
        <w:t xml:space="preserve"> ning kasutatud tuumkütuse ja tuumajäätmete käitlemise kulu katmiseks.</w:t>
      </w:r>
    </w:p>
    <w:p w14:paraId="367ED67D" w14:textId="77777777" w:rsidR="00074CE5" w:rsidRDefault="00074CE5" w:rsidP="00074CE5">
      <w:pPr>
        <w:spacing w:after="120"/>
        <w:contextualSpacing/>
        <w:jc w:val="both"/>
        <w:rPr>
          <w:rFonts w:ascii="Times New Roman" w:eastAsia="Times New Roman" w:hAnsi="Times New Roman" w:cs="Times New Roman"/>
          <w:sz w:val="24"/>
          <w:szCs w:val="24"/>
        </w:rPr>
      </w:pPr>
    </w:p>
    <w:p w14:paraId="3AF74444"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(3) </w:t>
      </w:r>
      <w:proofErr w:type="spellStart"/>
      <w:r w:rsidRPr="7D0337C3">
        <w:rPr>
          <w:rFonts w:ascii="Times New Roman" w:eastAsia="Times New Roman" w:hAnsi="Times New Roman" w:cs="Times New Roman"/>
          <w:sz w:val="24"/>
          <w:szCs w:val="24"/>
        </w:rPr>
        <w:t>Dekomissioneerimisreservi</w:t>
      </w:r>
      <w:proofErr w:type="spellEnd"/>
      <w:r w:rsidRPr="7D0337C3">
        <w:rPr>
          <w:rFonts w:ascii="Times New Roman" w:eastAsia="Times New Roman" w:hAnsi="Times New Roman" w:cs="Times New Roman"/>
          <w:sz w:val="24"/>
          <w:szCs w:val="24"/>
        </w:rPr>
        <w:t xml:space="preserve"> suuruse hindamise metoodika, riikliku </w:t>
      </w:r>
      <w:proofErr w:type="spellStart"/>
      <w:r w:rsidRPr="7D0337C3">
        <w:rPr>
          <w:rFonts w:ascii="Times New Roman" w:eastAsia="Times New Roman" w:hAnsi="Times New Roman" w:cs="Times New Roman"/>
          <w:sz w:val="24"/>
          <w:szCs w:val="24"/>
        </w:rPr>
        <w:t>dekomissioneerimisfondi</w:t>
      </w:r>
      <w:proofErr w:type="spellEnd"/>
      <w:r w:rsidRPr="7D0337C3">
        <w:rPr>
          <w:rFonts w:ascii="Times New Roman" w:eastAsia="Times New Roman" w:hAnsi="Times New Roman" w:cs="Times New Roman"/>
          <w:sz w:val="24"/>
          <w:szCs w:val="24"/>
        </w:rPr>
        <w:t xml:space="preserve"> sissemaksete ja sellest väljamaksete tegemise ning riikliku </w:t>
      </w:r>
      <w:proofErr w:type="spellStart"/>
      <w:r w:rsidRPr="7D0337C3">
        <w:rPr>
          <w:rFonts w:ascii="Times New Roman" w:eastAsia="Times New Roman" w:hAnsi="Times New Roman" w:cs="Times New Roman"/>
          <w:sz w:val="24"/>
          <w:szCs w:val="24"/>
        </w:rPr>
        <w:t>dekomissioneerimisfondi</w:t>
      </w:r>
      <w:proofErr w:type="spellEnd"/>
      <w:r w:rsidRPr="7D0337C3">
        <w:rPr>
          <w:rFonts w:ascii="Times New Roman" w:eastAsia="Times New Roman" w:hAnsi="Times New Roman" w:cs="Times New Roman"/>
          <w:sz w:val="24"/>
          <w:szCs w:val="24"/>
        </w:rPr>
        <w:t xml:space="preserve"> vara valitsemise, paigutamise ja kasutamise täpsemad tingimused ja korra kehtestab valdkonna eest vastutav minister määrusega. </w:t>
      </w:r>
    </w:p>
    <w:p w14:paraId="3B02A9CA" w14:textId="77777777" w:rsidR="00074CE5" w:rsidRDefault="00074CE5" w:rsidP="00074CE5">
      <w:pPr>
        <w:spacing w:after="120"/>
        <w:contextualSpacing/>
        <w:jc w:val="both"/>
        <w:rPr>
          <w:rFonts w:ascii="Times New Roman" w:eastAsia="Times New Roman" w:hAnsi="Times New Roman" w:cs="Times New Roman"/>
          <w:sz w:val="24"/>
          <w:szCs w:val="24"/>
        </w:rPr>
      </w:pPr>
    </w:p>
    <w:p w14:paraId="70386FFD"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(4)</w:t>
      </w:r>
      <w:r w:rsidRPr="0F0D9FB5">
        <w:rPr>
          <w:rFonts w:ascii="Times New Roman" w:eastAsia="Times New Roman" w:hAnsi="Times New Roman" w:cs="Times New Roman"/>
          <w:sz w:val="24"/>
          <w:szCs w:val="24"/>
        </w:rPr>
        <w:t xml:space="preserve"> </w:t>
      </w:r>
      <w:r w:rsidRPr="7D0337C3">
        <w:rPr>
          <w:rFonts w:ascii="Times New Roman" w:eastAsia="Times New Roman" w:hAnsi="Times New Roman" w:cs="Times New Roman"/>
          <w:sz w:val="24"/>
          <w:szCs w:val="24"/>
        </w:rPr>
        <w:t xml:space="preserve"> </w:t>
      </w:r>
      <w:proofErr w:type="spellStart"/>
      <w:r w:rsidRPr="7D0337C3">
        <w:rPr>
          <w:rFonts w:ascii="Times New Roman" w:eastAsia="Times New Roman" w:hAnsi="Times New Roman" w:cs="Times New Roman"/>
          <w:sz w:val="24"/>
          <w:szCs w:val="24"/>
        </w:rPr>
        <w:t>Dekomissioneerimisreservi</w:t>
      </w:r>
      <w:proofErr w:type="spellEnd"/>
      <w:r w:rsidRPr="7D0337C3">
        <w:rPr>
          <w:rFonts w:ascii="Times New Roman" w:eastAsia="Times New Roman" w:hAnsi="Times New Roman" w:cs="Times New Roman"/>
          <w:sz w:val="24"/>
          <w:szCs w:val="24"/>
        </w:rPr>
        <w:t xml:space="preserve"> suuruse määramisel lähtutakse käesolevas seaduses sätestatud tuumakäitise käitamise</w:t>
      </w:r>
      <w:r w:rsidRPr="0F0D9FB5">
        <w:rPr>
          <w:rFonts w:ascii="Times New Roman" w:eastAsia="Times New Roman" w:hAnsi="Times New Roman" w:cs="Times New Roman"/>
          <w:sz w:val="24"/>
          <w:szCs w:val="24"/>
        </w:rPr>
        <w:t>,</w:t>
      </w:r>
      <w:r w:rsidRPr="7D0337C3">
        <w:rPr>
          <w:rFonts w:ascii="Times New Roman" w:eastAsia="Times New Roman" w:hAnsi="Times New Roman" w:cs="Times New Roman"/>
          <w:sz w:val="24"/>
          <w:szCs w:val="24"/>
        </w:rPr>
        <w:t xml:space="preserve"> </w:t>
      </w:r>
      <w:proofErr w:type="spellStart"/>
      <w:r w:rsidRPr="7D0337C3">
        <w:rPr>
          <w:rFonts w:ascii="Times New Roman" w:eastAsia="Times New Roman" w:hAnsi="Times New Roman" w:cs="Times New Roman"/>
          <w:sz w:val="24"/>
          <w:szCs w:val="24"/>
        </w:rPr>
        <w:t>dekomissioneerimise</w:t>
      </w:r>
      <w:proofErr w:type="spellEnd"/>
      <w:r w:rsidRPr="7D0337C3">
        <w:rPr>
          <w:rFonts w:ascii="Times New Roman" w:eastAsia="Times New Roman" w:hAnsi="Times New Roman" w:cs="Times New Roman"/>
          <w:sz w:val="24"/>
          <w:szCs w:val="24"/>
        </w:rPr>
        <w:t xml:space="preserve"> ning tuumajäätmete ladustamise aluspõhimõtetest ning </w:t>
      </w:r>
      <w:r w:rsidRPr="0F0D9FB5">
        <w:rPr>
          <w:rFonts w:ascii="Times New Roman" w:eastAsia="Times New Roman" w:hAnsi="Times New Roman" w:cs="Times New Roman"/>
          <w:sz w:val="24"/>
          <w:szCs w:val="24"/>
        </w:rPr>
        <w:t>eesmärgist tagada</w:t>
      </w:r>
      <w:r w:rsidRPr="7D0337C3">
        <w:rPr>
          <w:rFonts w:ascii="Times New Roman" w:eastAsia="Times New Roman" w:hAnsi="Times New Roman" w:cs="Times New Roman"/>
          <w:sz w:val="24"/>
          <w:szCs w:val="24"/>
        </w:rPr>
        <w:t xml:space="preserve">, et käesoleva paragrahvi lõikes 6 nimetatud kulude </w:t>
      </w:r>
      <w:r w:rsidRPr="0F0D9FB5">
        <w:rPr>
          <w:rFonts w:ascii="Times New Roman" w:eastAsia="Times New Roman" w:hAnsi="Times New Roman" w:cs="Times New Roman"/>
          <w:sz w:val="24"/>
          <w:szCs w:val="24"/>
        </w:rPr>
        <w:t xml:space="preserve">katmiseks oleks </w:t>
      </w:r>
      <w:proofErr w:type="spellStart"/>
      <w:r w:rsidRPr="0F0D9FB5">
        <w:rPr>
          <w:rFonts w:ascii="Times New Roman" w:eastAsia="Times New Roman" w:hAnsi="Times New Roman" w:cs="Times New Roman"/>
          <w:sz w:val="24"/>
          <w:szCs w:val="24"/>
        </w:rPr>
        <w:t>dekomissioneerimise</w:t>
      </w:r>
      <w:proofErr w:type="spellEnd"/>
      <w:r w:rsidRPr="0F0D9FB5">
        <w:rPr>
          <w:rFonts w:ascii="Times New Roman" w:eastAsia="Times New Roman" w:hAnsi="Times New Roman" w:cs="Times New Roman"/>
          <w:sz w:val="24"/>
          <w:szCs w:val="24"/>
        </w:rPr>
        <w:t xml:space="preserve"> alustamise </w:t>
      </w:r>
      <w:r>
        <w:rPr>
          <w:rFonts w:ascii="Times New Roman" w:eastAsia="Times New Roman" w:hAnsi="Times New Roman" w:cs="Times New Roman"/>
          <w:sz w:val="24"/>
          <w:szCs w:val="24"/>
        </w:rPr>
        <w:t>ajaks</w:t>
      </w:r>
      <w:r w:rsidRPr="7D0337C3">
        <w:rPr>
          <w:rFonts w:ascii="Times New Roman" w:eastAsia="Times New Roman" w:hAnsi="Times New Roman" w:cs="Times New Roman"/>
          <w:sz w:val="24"/>
          <w:szCs w:val="24"/>
        </w:rPr>
        <w:t xml:space="preserve"> riiklikus </w:t>
      </w:r>
      <w:proofErr w:type="spellStart"/>
      <w:r w:rsidRPr="7D0337C3">
        <w:rPr>
          <w:rFonts w:ascii="Times New Roman" w:eastAsia="Times New Roman" w:hAnsi="Times New Roman" w:cs="Times New Roman"/>
          <w:sz w:val="24"/>
          <w:szCs w:val="24"/>
        </w:rPr>
        <w:t>dekomissioneerimisfondis</w:t>
      </w:r>
      <w:proofErr w:type="spellEnd"/>
      <w:r w:rsidRPr="7D0337C3">
        <w:rPr>
          <w:rFonts w:ascii="Times New Roman" w:eastAsia="Times New Roman" w:hAnsi="Times New Roman" w:cs="Times New Roman"/>
          <w:sz w:val="24"/>
          <w:szCs w:val="24"/>
        </w:rPr>
        <w:t xml:space="preserve"> </w:t>
      </w:r>
      <w:r w:rsidRPr="0F0D9FB5">
        <w:rPr>
          <w:rFonts w:ascii="Times New Roman" w:eastAsia="Times New Roman" w:hAnsi="Times New Roman" w:cs="Times New Roman"/>
          <w:sz w:val="24"/>
          <w:szCs w:val="24"/>
        </w:rPr>
        <w:t>piisavad vahendid.</w:t>
      </w:r>
      <w:r w:rsidRPr="7D0337C3">
        <w:rPr>
          <w:rFonts w:ascii="Times New Roman" w:eastAsia="Times New Roman" w:hAnsi="Times New Roman" w:cs="Times New Roman"/>
          <w:sz w:val="24"/>
          <w:szCs w:val="24"/>
        </w:rPr>
        <w:t xml:space="preserve"> </w:t>
      </w:r>
      <w:proofErr w:type="spellStart"/>
      <w:r w:rsidRPr="7D0337C3">
        <w:rPr>
          <w:rFonts w:ascii="Times New Roman" w:eastAsia="Times New Roman" w:hAnsi="Times New Roman" w:cs="Times New Roman"/>
          <w:sz w:val="24"/>
          <w:szCs w:val="24"/>
        </w:rPr>
        <w:t>Dekomissioneerimisreservi</w:t>
      </w:r>
      <w:proofErr w:type="spellEnd"/>
      <w:r w:rsidRPr="7D0337C3">
        <w:rPr>
          <w:rFonts w:ascii="Times New Roman" w:eastAsia="Times New Roman" w:hAnsi="Times New Roman" w:cs="Times New Roman"/>
          <w:sz w:val="24"/>
          <w:szCs w:val="24"/>
        </w:rPr>
        <w:t xml:space="preserve"> </w:t>
      </w:r>
      <w:r w:rsidRPr="0F0D9FB5">
        <w:rPr>
          <w:rFonts w:ascii="Times New Roman" w:eastAsia="Times New Roman" w:hAnsi="Times New Roman" w:cs="Times New Roman"/>
          <w:sz w:val="24"/>
          <w:szCs w:val="24"/>
        </w:rPr>
        <w:t>esialgse</w:t>
      </w:r>
      <w:r w:rsidRPr="7D0337C3">
        <w:rPr>
          <w:rFonts w:ascii="Times New Roman" w:eastAsia="Times New Roman" w:hAnsi="Times New Roman" w:cs="Times New Roman"/>
          <w:sz w:val="24"/>
          <w:szCs w:val="24"/>
        </w:rPr>
        <w:t xml:space="preserve"> suuruse </w:t>
      </w:r>
      <w:r w:rsidRPr="0F0D9FB5">
        <w:rPr>
          <w:rFonts w:ascii="Times New Roman" w:eastAsia="Times New Roman" w:hAnsi="Times New Roman" w:cs="Times New Roman"/>
          <w:sz w:val="24"/>
          <w:szCs w:val="24"/>
        </w:rPr>
        <w:t xml:space="preserve">ning selle järkjärgulise kogumise põhimõtted </w:t>
      </w:r>
      <w:r w:rsidRPr="7D0337C3">
        <w:rPr>
          <w:rFonts w:ascii="Times New Roman" w:eastAsia="Times New Roman" w:hAnsi="Times New Roman" w:cs="Times New Roman"/>
          <w:sz w:val="24"/>
          <w:szCs w:val="24"/>
        </w:rPr>
        <w:t xml:space="preserve">iga tuumakäitise eeldatava kasutusaja kohta määrab pädev asutus tuumaohutusloa </w:t>
      </w:r>
      <w:r w:rsidRPr="0F0D9FB5">
        <w:rPr>
          <w:rFonts w:ascii="Times New Roman" w:eastAsia="Times New Roman" w:hAnsi="Times New Roman" w:cs="Times New Roman"/>
          <w:sz w:val="24"/>
          <w:szCs w:val="24"/>
        </w:rPr>
        <w:t>tingimustes.</w:t>
      </w:r>
    </w:p>
    <w:p w14:paraId="402D334C"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 </w:t>
      </w:r>
    </w:p>
    <w:p w14:paraId="2115C427"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(5) Valdkonna eest vastutav minister kehtestab määrusega käitamisloa taotleja ja käitamisloa omaja poolt riiklikusse </w:t>
      </w:r>
      <w:proofErr w:type="spellStart"/>
      <w:r w:rsidRPr="7D0337C3">
        <w:rPr>
          <w:rFonts w:ascii="Times New Roman" w:eastAsia="Times New Roman" w:hAnsi="Times New Roman" w:cs="Times New Roman"/>
          <w:sz w:val="24"/>
          <w:szCs w:val="24"/>
        </w:rPr>
        <w:t>dekomissioneerimisfondi</w:t>
      </w:r>
      <w:proofErr w:type="spellEnd"/>
      <w:r w:rsidRPr="7D0337C3">
        <w:rPr>
          <w:rFonts w:ascii="Times New Roman" w:eastAsia="Times New Roman" w:hAnsi="Times New Roman" w:cs="Times New Roman"/>
          <w:sz w:val="24"/>
          <w:szCs w:val="24"/>
        </w:rPr>
        <w:t xml:space="preserve"> tehtavate sissemaksete suuruse ja käitaja antava finantstagatise tingimused.  </w:t>
      </w:r>
    </w:p>
    <w:p w14:paraId="5B12C1F7" w14:textId="77777777" w:rsidR="00074CE5" w:rsidRDefault="00074CE5" w:rsidP="00074CE5">
      <w:pPr>
        <w:spacing w:after="120"/>
        <w:contextualSpacing/>
        <w:jc w:val="both"/>
        <w:rPr>
          <w:rFonts w:ascii="Times New Roman" w:eastAsia="Times New Roman" w:hAnsi="Times New Roman" w:cs="Times New Roman"/>
          <w:sz w:val="24"/>
          <w:szCs w:val="24"/>
        </w:rPr>
      </w:pPr>
    </w:p>
    <w:p w14:paraId="79A80A9A"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(6) </w:t>
      </w:r>
      <w:proofErr w:type="spellStart"/>
      <w:r w:rsidRPr="7D0337C3">
        <w:rPr>
          <w:rFonts w:ascii="Times New Roman" w:eastAsia="Times New Roman" w:hAnsi="Times New Roman" w:cs="Times New Roman"/>
          <w:sz w:val="24"/>
          <w:szCs w:val="24"/>
        </w:rPr>
        <w:t>Dekomissioneerimisreservi</w:t>
      </w:r>
      <w:proofErr w:type="spellEnd"/>
      <w:r w:rsidRPr="7D0337C3">
        <w:rPr>
          <w:rFonts w:ascii="Times New Roman" w:eastAsia="Times New Roman" w:hAnsi="Times New Roman" w:cs="Times New Roman"/>
          <w:sz w:val="24"/>
          <w:szCs w:val="24"/>
        </w:rPr>
        <w:t xml:space="preserve"> summa peab katma: </w:t>
      </w:r>
    </w:p>
    <w:p w14:paraId="3EABA909"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1) tuumakäitise </w:t>
      </w:r>
      <w:proofErr w:type="spellStart"/>
      <w:r w:rsidRPr="7D0337C3">
        <w:rPr>
          <w:rFonts w:ascii="Times New Roman" w:eastAsia="Times New Roman" w:hAnsi="Times New Roman" w:cs="Times New Roman"/>
          <w:sz w:val="24"/>
          <w:szCs w:val="24"/>
        </w:rPr>
        <w:t>ohutustamise</w:t>
      </w:r>
      <w:proofErr w:type="spellEnd"/>
      <w:r w:rsidRPr="7D0337C3">
        <w:rPr>
          <w:rFonts w:ascii="Times New Roman" w:eastAsia="Times New Roman" w:hAnsi="Times New Roman" w:cs="Times New Roman"/>
          <w:sz w:val="24"/>
          <w:szCs w:val="24"/>
        </w:rPr>
        <w:t xml:space="preserve"> kulu; </w:t>
      </w:r>
    </w:p>
    <w:p w14:paraId="5A80981B"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2) tuumakäitise käitamisel tekkinud kasutatud tuumkütuse, kiirgusallikate või radioaktiivsete jäätmete </w:t>
      </w:r>
      <w:proofErr w:type="spellStart"/>
      <w:r w:rsidRPr="7D0337C3">
        <w:rPr>
          <w:rFonts w:ascii="Times New Roman" w:eastAsia="Times New Roman" w:hAnsi="Times New Roman" w:cs="Times New Roman"/>
          <w:sz w:val="24"/>
          <w:szCs w:val="24"/>
        </w:rPr>
        <w:t>ohutustamise</w:t>
      </w:r>
      <w:proofErr w:type="spellEnd"/>
      <w:r w:rsidRPr="7D0337C3">
        <w:rPr>
          <w:rFonts w:ascii="Times New Roman" w:eastAsia="Times New Roman" w:hAnsi="Times New Roman" w:cs="Times New Roman"/>
          <w:sz w:val="24"/>
          <w:szCs w:val="24"/>
        </w:rPr>
        <w:t xml:space="preserve"> kulu; </w:t>
      </w:r>
    </w:p>
    <w:p w14:paraId="12583BD9"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3) kasutatud tuumkütuse või tuumajäätmete lõppladustamise eeldatava kulu tuumakäitise eeldatava kasutusaja ja </w:t>
      </w:r>
      <w:proofErr w:type="spellStart"/>
      <w:r w:rsidRPr="7D0337C3">
        <w:rPr>
          <w:rFonts w:ascii="Times New Roman" w:eastAsia="Times New Roman" w:hAnsi="Times New Roman" w:cs="Times New Roman"/>
          <w:sz w:val="24"/>
          <w:szCs w:val="24"/>
        </w:rPr>
        <w:t>dekomissioneerimise</w:t>
      </w:r>
      <w:proofErr w:type="spellEnd"/>
      <w:r w:rsidRPr="7D0337C3">
        <w:rPr>
          <w:rFonts w:ascii="Times New Roman" w:eastAsia="Times New Roman" w:hAnsi="Times New Roman" w:cs="Times New Roman"/>
          <w:sz w:val="24"/>
          <w:szCs w:val="24"/>
        </w:rPr>
        <w:t xml:space="preserve"> vältel; </w:t>
      </w:r>
    </w:p>
    <w:p w14:paraId="5DFCA6DB"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4) tuumaohutusloa omaja kulu teadus- ja arendustegevusele, mis on seotud käesoleva lõike punktides 1 ja 2 sätestatud eesmärkidega; </w:t>
      </w:r>
    </w:p>
    <w:p w14:paraId="409A1426"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5) eeldatava kulu, mis on vajalik käesoleva lõike punktides 1</w:t>
      </w:r>
      <w:r>
        <w:rPr>
          <w:rFonts w:ascii="Times New Roman" w:eastAsia="Times New Roman" w:hAnsi="Times New Roman" w:cs="Times New Roman"/>
          <w:sz w:val="24"/>
          <w:szCs w:val="24"/>
        </w:rPr>
        <w:t>–</w:t>
      </w:r>
      <w:r w:rsidRPr="7D0337C3">
        <w:rPr>
          <w:rFonts w:ascii="Times New Roman" w:eastAsia="Times New Roman" w:hAnsi="Times New Roman" w:cs="Times New Roman"/>
          <w:sz w:val="24"/>
          <w:szCs w:val="24"/>
        </w:rPr>
        <w:t xml:space="preserve">3 nimetatud tegevuste järelevalveks; </w:t>
      </w:r>
    </w:p>
    <w:p w14:paraId="7203C18E"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6) riikliku </w:t>
      </w:r>
      <w:proofErr w:type="spellStart"/>
      <w:r w:rsidRPr="7D0337C3">
        <w:rPr>
          <w:rFonts w:ascii="Times New Roman" w:eastAsia="Times New Roman" w:hAnsi="Times New Roman" w:cs="Times New Roman"/>
          <w:sz w:val="24"/>
          <w:szCs w:val="24"/>
        </w:rPr>
        <w:t>dekomissioneerimisfondi</w:t>
      </w:r>
      <w:proofErr w:type="spellEnd"/>
      <w:r w:rsidRPr="7D0337C3">
        <w:rPr>
          <w:rFonts w:ascii="Times New Roman" w:eastAsia="Times New Roman" w:hAnsi="Times New Roman" w:cs="Times New Roman"/>
          <w:sz w:val="24"/>
          <w:szCs w:val="24"/>
        </w:rPr>
        <w:t xml:space="preserve"> haldamise kulu. </w:t>
      </w:r>
    </w:p>
    <w:p w14:paraId="152556EE" w14:textId="77777777" w:rsidR="00074CE5" w:rsidRDefault="00074CE5" w:rsidP="00074CE5">
      <w:pPr>
        <w:spacing w:after="120"/>
        <w:contextualSpacing/>
        <w:jc w:val="both"/>
        <w:rPr>
          <w:rFonts w:ascii="Times New Roman" w:eastAsia="Times New Roman" w:hAnsi="Times New Roman" w:cs="Times New Roman"/>
          <w:sz w:val="24"/>
          <w:szCs w:val="24"/>
        </w:rPr>
      </w:pPr>
    </w:p>
    <w:p w14:paraId="5484A321"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(7) Tuumaohutusloa omaja esitab pädevale asutusele koos algse </w:t>
      </w:r>
      <w:proofErr w:type="spellStart"/>
      <w:r w:rsidRPr="7D0337C3">
        <w:rPr>
          <w:rFonts w:ascii="Times New Roman" w:eastAsia="Times New Roman" w:hAnsi="Times New Roman" w:cs="Times New Roman"/>
          <w:sz w:val="24"/>
          <w:szCs w:val="24"/>
        </w:rPr>
        <w:t>dekomissioneerimiskavaga</w:t>
      </w:r>
      <w:proofErr w:type="spellEnd"/>
      <w:r w:rsidRPr="7D0337C3">
        <w:rPr>
          <w:rFonts w:ascii="Times New Roman" w:eastAsia="Times New Roman" w:hAnsi="Times New Roman" w:cs="Times New Roman"/>
          <w:sz w:val="24"/>
          <w:szCs w:val="24"/>
        </w:rPr>
        <w:t xml:space="preserve"> käesoleva paragrahvi lõike 6 punkides 1</w:t>
      </w:r>
      <w:r>
        <w:rPr>
          <w:rFonts w:ascii="Times New Roman" w:eastAsia="Times New Roman" w:hAnsi="Times New Roman" w:cs="Times New Roman"/>
          <w:sz w:val="24"/>
          <w:szCs w:val="24"/>
        </w:rPr>
        <w:t>–</w:t>
      </w:r>
      <w:r w:rsidRPr="7D0337C3">
        <w:rPr>
          <w:rFonts w:ascii="Times New Roman" w:eastAsia="Times New Roman" w:hAnsi="Times New Roman" w:cs="Times New Roman"/>
          <w:sz w:val="24"/>
          <w:szCs w:val="24"/>
        </w:rPr>
        <w:t xml:space="preserve">4 nimetatud kulu suuruse detailse hinnangu (edaspidi </w:t>
      </w:r>
      <w:proofErr w:type="spellStart"/>
      <w:r w:rsidRPr="7D0337C3">
        <w:rPr>
          <w:rFonts w:ascii="Times New Roman" w:eastAsia="Times New Roman" w:hAnsi="Times New Roman" w:cs="Times New Roman"/>
          <w:i/>
          <w:iCs/>
          <w:sz w:val="24"/>
          <w:szCs w:val="24"/>
        </w:rPr>
        <w:t>dekomissioneerimiskulu</w:t>
      </w:r>
      <w:proofErr w:type="spellEnd"/>
      <w:r w:rsidRPr="7D0337C3">
        <w:rPr>
          <w:rFonts w:ascii="Times New Roman" w:eastAsia="Times New Roman" w:hAnsi="Times New Roman" w:cs="Times New Roman"/>
          <w:i/>
          <w:iCs/>
          <w:sz w:val="24"/>
          <w:szCs w:val="24"/>
        </w:rPr>
        <w:t xml:space="preserve"> prognoos</w:t>
      </w:r>
      <w:r w:rsidRPr="7D0337C3">
        <w:rPr>
          <w:rFonts w:ascii="Times New Roman" w:eastAsia="Times New Roman" w:hAnsi="Times New Roman" w:cs="Times New Roman"/>
          <w:sz w:val="24"/>
          <w:szCs w:val="24"/>
        </w:rPr>
        <w:t xml:space="preserve">). Tuumaohutusloa omaja uuendab </w:t>
      </w:r>
      <w:proofErr w:type="spellStart"/>
      <w:r w:rsidRPr="7D0337C3">
        <w:rPr>
          <w:rFonts w:ascii="Times New Roman" w:eastAsia="Times New Roman" w:hAnsi="Times New Roman" w:cs="Times New Roman"/>
          <w:sz w:val="24"/>
          <w:szCs w:val="24"/>
        </w:rPr>
        <w:t>dekomissioneerimiskulu</w:t>
      </w:r>
      <w:proofErr w:type="spellEnd"/>
      <w:r w:rsidRPr="7D0337C3">
        <w:rPr>
          <w:rFonts w:ascii="Times New Roman" w:eastAsia="Times New Roman" w:hAnsi="Times New Roman" w:cs="Times New Roman"/>
          <w:sz w:val="24"/>
          <w:szCs w:val="24"/>
        </w:rPr>
        <w:t xml:space="preserve"> prognoosi ja esitab selle pädevale asutusele iga</w:t>
      </w:r>
      <w:r>
        <w:rPr>
          <w:rFonts w:ascii="Times New Roman" w:eastAsia="Times New Roman" w:hAnsi="Times New Roman" w:cs="Times New Roman"/>
          <w:sz w:val="24"/>
          <w:szCs w:val="24"/>
        </w:rPr>
        <w:t xml:space="preserve"> </w:t>
      </w:r>
      <w:r w:rsidRPr="7D0337C3">
        <w:rPr>
          <w:rFonts w:ascii="Times New Roman" w:eastAsia="Times New Roman" w:hAnsi="Times New Roman" w:cs="Times New Roman"/>
          <w:sz w:val="24"/>
          <w:szCs w:val="24"/>
        </w:rPr>
        <w:t>kord</w:t>
      </w:r>
      <w:r>
        <w:rPr>
          <w:rFonts w:ascii="Times New Roman" w:eastAsia="Times New Roman" w:hAnsi="Times New Roman" w:cs="Times New Roman"/>
          <w:sz w:val="24"/>
          <w:szCs w:val="24"/>
        </w:rPr>
        <w:t xml:space="preserve">, kui </w:t>
      </w:r>
      <w:r w:rsidRPr="7D0337C3">
        <w:rPr>
          <w:rFonts w:ascii="Times New Roman" w:eastAsia="Times New Roman" w:hAnsi="Times New Roman" w:cs="Times New Roman"/>
          <w:sz w:val="24"/>
          <w:szCs w:val="24"/>
        </w:rPr>
        <w:t>algse</w:t>
      </w:r>
      <w:r>
        <w:rPr>
          <w:rFonts w:ascii="Times New Roman" w:eastAsia="Times New Roman" w:hAnsi="Times New Roman" w:cs="Times New Roman"/>
          <w:sz w:val="24"/>
          <w:szCs w:val="24"/>
        </w:rPr>
        <w:t>t</w:t>
      </w:r>
      <w:r w:rsidRPr="7D0337C3">
        <w:rPr>
          <w:rFonts w:ascii="Times New Roman" w:eastAsia="Times New Roman" w:hAnsi="Times New Roman" w:cs="Times New Roman"/>
          <w:sz w:val="24"/>
          <w:szCs w:val="24"/>
        </w:rPr>
        <w:t xml:space="preserve"> </w:t>
      </w:r>
      <w:proofErr w:type="spellStart"/>
      <w:r w:rsidRPr="7D0337C3">
        <w:rPr>
          <w:rFonts w:ascii="Times New Roman" w:eastAsia="Times New Roman" w:hAnsi="Times New Roman" w:cs="Times New Roman"/>
          <w:sz w:val="24"/>
          <w:szCs w:val="24"/>
        </w:rPr>
        <w:t>dekomissioneerimiskava</w:t>
      </w:r>
      <w:proofErr w:type="spellEnd"/>
      <w:r w:rsidRPr="7D0337C3">
        <w:rPr>
          <w:rFonts w:ascii="Times New Roman" w:eastAsia="Times New Roman" w:hAnsi="Times New Roman" w:cs="Times New Roman"/>
          <w:sz w:val="24"/>
          <w:szCs w:val="24"/>
        </w:rPr>
        <w:t xml:space="preserve"> muu</w:t>
      </w:r>
      <w:r>
        <w:rPr>
          <w:rFonts w:ascii="Times New Roman" w:eastAsia="Times New Roman" w:hAnsi="Times New Roman" w:cs="Times New Roman"/>
          <w:sz w:val="24"/>
          <w:szCs w:val="24"/>
        </w:rPr>
        <w:t>detakse</w:t>
      </w:r>
      <w:r w:rsidRPr="7D0337C3">
        <w:rPr>
          <w:rFonts w:ascii="Times New Roman" w:eastAsia="Times New Roman" w:hAnsi="Times New Roman" w:cs="Times New Roman"/>
          <w:sz w:val="24"/>
          <w:szCs w:val="24"/>
        </w:rPr>
        <w:t xml:space="preserve">, kuid mitte harvem kui kord viie aasta </w:t>
      </w:r>
      <w:r>
        <w:rPr>
          <w:rFonts w:ascii="Times New Roman" w:eastAsia="Times New Roman" w:hAnsi="Times New Roman" w:cs="Times New Roman"/>
          <w:sz w:val="24"/>
          <w:szCs w:val="24"/>
        </w:rPr>
        <w:t>järel arvates</w:t>
      </w:r>
      <w:r w:rsidRPr="7D0337C3">
        <w:rPr>
          <w:rFonts w:ascii="Times New Roman" w:eastAsia="Times New Roman" w:hAnsi="Times New Roman" w:cs="Times New Roman"/>
          <w:sz w:val="24"/>
          <w:szCs w:val="24"/>
        </w:rPr>
        <w:t xml:space="preserve"> esimese </w:t>
      </w:r>
      <w:proofErr w:type="spellStart"/>
      <w:r w:rsidRPr="7D0337C3">
        <w:rPr>
          <w:rFonts w:ascii="Times New Roman" w:eastAsia="Times New Roman" w:hAnsi="Times New Roman" w:cs="Times New Roman"/>
          <w:sz w:val="24"/>
          <w:szCs w:val="24"/>
        </w:rPr>
        <w:t>dekomissioneerimiskulu</w:t>
      </w:r>
      <w:proofErr w:type="spellEnd"/>
      <w:r w:rsidRPr="7D0337C3">
        <w:rPr>
          <w:rFonts w:ascii="Times New Roman" w:eastAsia="Times New Roman" w:hAnsi="Times New Roman" w:cs="Times New Roman"/>
          <w:sz w:val="24"/>
          <w:szCs w:val="24"/>
        </w:rPr>
        <w:t xml:space="preserve"> prognoosi esitamisest pädevale asutusele. </w:t>
      </w:r>
    </w:p>
    <w:p w14:paraId="7F730B71"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 </w:t>
      </w:r>
    </w:p>
    <w:p w14:paraId="7B8AE1D0"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(8) Pädev asutus hindab käesoleva paragrahvi lõikes 6 sätestatud kulusid tuumaohutusloa taotlemisel, algse </w:t>
      </w:r>
      <w:proofErr w:type="spellStart"/>
      <w:r w:rsidRPr="7D0337C3">
        <w:rPr>
          <w:rFonts w:ascii="Times New Roman" w:eastAsia="Times New Roman" w:hAnsi="Times New Roman" w:cs="Times New Roman"/>
          <w:sz w:val="24"/>
          <w:szCs w:val="24"/>
        </w:rPr>
        <w:t>dekomissioneerimiskava</w:t>
      </w:r>
      <w:proofErr w:type="spellEnd"/>
      <w:r w:rsidRPr="7D0337C3">
        <w:rPr>
          <w:rFonts w:ascii="Times New Roman" w:eastAsia="Times New Roman" w:hAnsi="Times New Roman" w:cs="Times New Roman"/>
          <w:sz w:val="24"/>
          <w:szCs w:val="24"/>
        </w:rPr>
        <w:t xml:space="preserve"> muutmisel või käesoleva paragrahvi lõikes 7 sätestatud ajavahemike tagant. Kui pädev asutus tuvastab, et </w:t>
      </w:r>
      <w:proofErr w:type="spellStart"/>
      <w:r w:rsidRPr="7D0337C3">
        <w:rPr>
          <w:rFonts w:ascii="Times New Roman" w:eastAsia="Times New Roman" w:hAnsi="Times New Roman" w:cs="Times New Roman"/>
          <w:sz w:val="24"/>
          <w:szCs w:val="24"/>
        </w:rPr>
        <w:t>dekomissioneerimisreservi</w:t>
      </w:r>
      <w:proofErr w:type="spellEnd"/>
      <w:r w:rsidRPr="7D0337C3">
        <w:rPr>
          <w:rFonts w:ascii="Times New Roman" w:eastAsia="Times New Roman" w:hAnsi="Times New Roman" w:cs="Times New Roman"/>
          <w:sz w:val="24"/>
          <w:szCs w:val="24"/>
        </w:rPr>
        <w:t xml:space="preserve"> suurus ei kata tuumakäitise </w:t>
      </w:r>
      <w:proofErr w:type="spellStart"/>
      <w:r w:rsidRPr="7D0337C3">
        <w:rPr>
          <w:rFonts w:ascii="Times New Roman" w:eastAsia="Times New Roman" w:hAnsi="Times New Roman" w:cs="Times New Roman"/>
          <w:sz w:val="24"/>
          <w:szCs w:val="24"/>
        </w:rPr>
        <w:t>dekomissioneerimise</w:t>
      </w:r>
      <w:proofErr w:type="spellEnd"/>
      <w:r w:rsidRPr="7D0337C3">
        <w:rPr>
          <w:rFonts w:ascii="Times New Roman" w:eastAsia="Times New Roman" w:hAnsi="Times New Roman" w:cs="Times New Roman"/>
          <w:sz w:val="24"/>
          <w:szCs w:val="24"/>
        </w:rPr>
        <w:t xml:space="preserve"> või radioaktiivsete jäätmete lõppladustuskoha sulgemise kulu, on tal õigus suurendada </w:t>
      </w:r>
      <w:proofErr w:type="spellStart"/>
      <w:r w:rsidRPr="7D0337C3">
        <w:rPr>
          <w:rFonts w:ascii="Times New Roman" w:eastAsia="Times New Roman" w:hAnsi="Times New Roman" w:cs="Times New Roman"/>
          <w:sz w:val="24"/>
          <w:szCs w:val="24"/>
        </w:rPr>
        <w:t>dekomissioneerimisreservi</w:t>
      </w:r>
      <w:proofErr w:type="spellEnd"/>
      <w:r w:rsidRPr="7D0337C3">
        <w:rPr>
          <w:rFonts w:ascii="Times New Roman" w:eastAsia="Times New Roman" w:hAnsi="Times New Roman" w:cs="Times New Roman"/>
          <w:sz w:val="24"/>
          <w:szCs w:val="24"/>
        </w:rPr>
        <w:t xml:space="preserve"> suurust. </w:t>
      </w:r>
    </w:p>
    <w:p w14:paraId="1A05DAD5" w14:textId="77777777" w:rsidR="00074CE5" w:rsidRDefault="00074CE5" w:rsidP="00074CE5">
      <w:pPr>
        <w:spacing w:after="120"/>
        <w:contextualSpacing/>
        <w:jc w:val="both"/>
        <w:rPr>
          <w:rFonts w:ascii="Times New Roman" w:eastAsia="Times New Roman" w:hAnsi="Times New Roman" w:cs="Times New Roman"/>
          <w:sz w:val="24"/>
          <w:szCs w:val="24"/>
        </w:rPr>
      </w:pPr>
    </w:p>
    <w:p w14:paraId="6DA8D101"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(9) </w:t>
      </w:r>
      <w:proofErr w:type="spellStart"/>
      <w:r w:rsidRPr="7D0337C3">
        <w:rPr>
          <w:rFonts w:ascii="Times New Roman" w:eastAsia="Times New Roman" w:hAnsi="Times New Roman" w:cs="Times New Roman"/>
          <w:sz w:val="24"/>
          <w:szCs w:val="24"/>
        </w:rPr>
        <w:t>Dekomissioneerimiskulu</w:t>
      </w:r>
      <w:proofErr w:type="spellEnd"/>
      <w:r w:rsidRPr="7D0337C3">
        <w:rPr>
          <w:rFonts w:ascii="Times New Roman" w:eastAsia="Times New Roman" w:hAnsi="Times New Roman" w:cs="Times New Roman"/>
          <w:sz w:val="24"/>
          <w:szCs w:val="24"/>
        </w:rPr>
        <w:t xml:space="preserve"> prognoosi esitamise vormi kehtestab valdkonna eest vastutav minister </w:t>
      </w:r>
      <w:r>
        <w:rPr>
          <w:rFonts w:ascii="Times New Roman" w:eastAsia="Times New Roman" w:hAnsi="Times New Roman" w:cs="Times New Roman"/>
          <w:sz w:val="24"/>
          <w:szCs w:val="24"/>
        </w:rPr>
        <w:t>määrusega</w:t>
      </w:r>
      <w:r w:rsidRPr="7D0337C3">
        <w:rPr>
          <w:rFonts w:ascii="Times New Roman" w:eastAsia="Times New Roman" w:hAnsi="Times New Roman" w:cs="Times New Roman"/>
          <w:sz w:val="24"/>
          <w:szCs w:val="24"/>
        </w:rPr>
        <w:t xml:space="preserve"> osana käesoleva paragrahvi lõikes 3 sätestatud metoodikast.</w:t>
      </w:r>
    </w:p>
    <w:p w14:paraId="0066F2FA" w14:textId="77777777" w:rsidR="00074CE5" w:rsidRDefault="00074CE5" w:rsidP="00074CE5">
      <w:pPr>
        <w:spacing w:after="120"/>
        <w:contextualSpacing/>
        <w:jc w:val="both"/>
        <w:rPr>
          <w:rFonts w:ascii="Times New Roman" w:eastAsia="Times New Roman" w:hAnsi="Times New Roman" w:cs="Times New Roman"/>
          <w:sz w:val="24"/>
          <w:szCs w:val="24"/>
        </w:rPr>
      </w:pPr>
    </w:p>
    <w:p w14:paraId="08840B9C" w14:textId="77777777" w:rsidR="00074CE5" w:rsidRPr="00E05C38" w:rsidRDefault="00074CE5" w:rsidP="00074CE5">
      <w:pPr>
        <w:spacing w:after="120"/>
        <w:contextualSpacing/>
        <w:jc w:val="center"/>
        <w:rPr>
          <w:rFonts w:ascii="Times New Roman" w:eastAsia="Times New Roman" w:hAnsi="Times New Roman" w:cs="Times New Roman"/>
          <w:b/>
          <w:bCs/>
          <w:sz w:val="24"/>
          <w:szCs w:val="24"/>
        </w:rPr>
      </w:pPr>
      <w:r w:rsidRPr="00E05C38">
        <w:rPr>
          <w:rFonts w:ascii="Times New Roman" w:eastAsia="Times New Roman" w:hAnsi="Times New Roman" w:cs="Times New Roman"/>
          <w:b/>
          <w:bCs/>
          <w:sz w:val="24"/>
          <w:szCs w:val="24"/>
        </w:rPr>
        <w:t>3. jagu</w:t>
      </w:r>
    </w:p>
    <w:p w14:paraId="4CBE0849" w14:textId="77777777" w:rsidR="00074CE5" w:rsidRPr="00E05C38" w:rsidRDefault="00074CE5" w:rsidP="00074CE5">
      <w:pPr>
        <w:spacing w:after="120"/>
        <w:contextualSpacing/>
        <w:jc w:val="center"/>
        <w:rPr>
          <w:rFonts w:ascii="Times New Roman" w:eastAsia="Times New Roman" w:hAnsi="Times New Roman" w:cs="Times New Roman"/>
          <w:b/>
          <w:bCs/>
          <w:sz w:val="24"/>
          <w:szCs w:val="24"/>
        </w:rPr>
      </w:pPr>
      <w:r w:rsidRPr="00E05C38">
        <w:rPr>
          <w:rFonts w:ascii="Times New Roman" w:eastAsia="Times New Roman" w:hAnsi="Times New Roman" w:cs="Times New Roman"/>
          <w:b/>
          <w:bCs/>
          <w:sz w:val="24"/>
          <w:szCs w:val="24"/>
        </w:rPr>
        <w:t>Kohalik kasu</w:t>
      </w:r>
    </w:p>
    <w:p w14:paraId="3150AB9B" w14:textId="77777777" w:rsidR="00074CE5" w:rsidRDefault="00074CE5" w:rsidP="00074CE5">
      <w:pPr>
        <w:spacing w:after="120"/>
        <w:contextualSpacing/>
        <w:jc w:val="both"/>
        <w:rPr>
          <w:rFonts w:ascii="Times New Roman" w:eastAsia="Times New Roman" w:hAnsi="Times New Roman" w:cs="Times New Roman"/>
          <w:sz w:val="24"/>
          <w:szCs w:val="24"/>
        </w:rPr>
      </w:pPr>
    </w:p>
    <w:p w14:paraId="7ED434B8" w14:textId="77777777" w:rsidR="00074CE5" w:rsidRDefault="00074CE5" w:rsidP="00074CE5">
      <w:pPr>
        <w:spacing w:after="120"/>
        <w:contextualSpacing/>
        <w:jc w:val="both"/>
        <w:rPr>
          <w:rFonts w:ascii="Times New Roman" w:eastAsia="Times New Roman" w:hAnsi="Times New Roman" w:cs="Times New Roman"/>
          <w:b/>
          <w:bCs/>
          <w:sz w:val="24"/>
          <w:szCs w:val="24"/>
        </w:rPr>
      </w:pPr>
      <w:r w:rsidRPr="13252BC6">
        <w:rPr>
          <w:rFonts w:ascii="Times New Roman" w:eastAsia="Times New Roman" w:hAnsi="Times New Roman" w:cs="Times New Roman"/>
          <w:b/>
          <w:bCs/>
          <w:sz w:val="24"/>
          <w:szCs w:val="24"/>
        </w:rPr>
        <w:t>§ 70.</w:t>
      </w:r>
      <w:r w:rsidRPr="3A91F63E">
        <w:rPr>
          <w:rFonts w:ascii="Times New Roman" w:eastAsia="Times New Roman" w:hAnsi="Times New Roman" w:cs="Times New Roman"/>
          <w:b/>
          <w:bCs/>
          <w:sz w:val="24"/>
          <w:szCs w:val="24"/>
        </w:rPr>
        <w:t xml:space="preserve"> Tuumajaamaga</w:t>
      </w:r>
      <w:r w:rsidRPr="29999BF5">
        <w:rPr>
          <w:rFonts w:ascii="Times New Roman" w:eastAsia="Times New Roman" w:hAnsi="Times New Roman" w:cs="Times New Roman"/>
          <w:b/>
          <w:bCs/>
          <w:sz w:val="24"/>
          <w:szCs w:val="24"/>
        </w:rPr>
        <w:t xml:space="preserve"> seotud kohaliku kasu</w:t>
      </w:r>
      <w:r w:rsidRPr="29999BF5">
        <w:rPr>
          <w:rFonts w:ascii="Times New Roman" w:eastAsia="Times New Roman" w:hAnsi="Times New Roman" w:cs="Times New Roman"/>
          <w:sz w:val="24"/>
          <w:szCs w:val="24"/>
        </w:rPr>
        <w:t xml:space="preserve"> </w:t>
      </w:r>
      <w:r w:rsidRPr="29999BF5">
        <w:rPr>
          <w:rFonts w:ascii="Times New Roman" w:eastAsia="Times New Roman" w:hAnsi="Times New Roman" w:cs="Times New Roman"/>
          <w:b/>
          <w:bCs/>
          <w:sz w:val="24"/>
          <w:szCs w:val="24"/>
        </w:rPr>
        <w:t>arvutamise ja maksmise alused</w:t>
      </w:r>
    </w:p>
    <w:p w14:paraId="2DF767C3" w14:textId="77777777" w:rsidR="00074CE5" w:rsidRDefault="00074CE5" w:rsidP="00074CE5">
      <w:pPr>
        <w:spacing w:after="120"/>
        <w:contextualSpacing/>
        <w:jc w:val="both"/>
        <w:rPr>
          <w:rFonts w:ascii="Times New Roman" w:eastAsia="Times New Roman" w:hAnsi="Times New Roman" w:cs="Times New Roman"/>
          <w:b/>
          <w:sz w:val="24"/>
          <w:szCs w:val="24"/>
        </w:rPr>
      </w:pPr>
    </w:p>
    <w:p w14:paraId="0754737E" w14:textId="77777777" w:rsidR="00074CE5" w:rsidRDefault="00074CE5" w:rsidP="00074CE5">
      <w:pPr>
        <w:spacing w:after="120"/>
        <w:contextualSpacing/>
        <w:jc w:val="both"/>
        <w:rPr>
          <w:rFonts w:ascii="Times New Roman" w:eastAsia="Times New Roman" w:hAnsi="Times New Roman" w:cs="Times New Roman"/>
          <w:sz w:val="24"/>
          <w:szCs w:val="24"/>
        </w:rPr>
      </w:pPr>
      <w:r w:rsidRPr="29999BF5">
        <w:rPr>
          <w:rFonts w:ascii="Times New Roman" w:eastAsia="Times New Roman" w:hAnsi="Times New Roman" w:cs="Times New Roman"/>
          <w:sz w:val="24"/>
          <w:szCs w:val="24"/>
        </w:rPr>
        <w:t xml:space="preserve">(1) </w:t>
      </w:r>
      <w:r w:rsidRPr="3A91F63E">
        <w:rPr>
          <w:rFonts w:ascii="Times New Roman" w:eastAsia="Times New Roman" w:hAnsi="Times New Roman" w:cs="Times New Roman"/>
          <w:sz w:val="24"/>
          <w:szCs w:val="24"/>
        </w:rPr>
        <w:t>Tuumajaamaga</w:t>
      </w:r>
      <w:r w:rsidRPr="29999BF5">
        <w:rPr>
          <w:rFonts w:ascii="Times New Roman" w:eastAsia="Times New Roman" w:hAnsi="Times New Roman" w:cs="Times New Roman"/>
          <w:sz w:val="24"/>
          <w:szCs w:val="24"/>
        </w:rPr>
        <w:t xml:space="preserve"> seotud kohalik kasu on tasu, mida maksab </w:t>
      </w:r>
      <w:r w:rsidRPr="3A91F63E">
        <w:rPr>
          <w:rFonts w:ascii="Times New Roman" w:eastAsia="Times New Roman" w:hAnsi="Times New Roman" w:cs="Times New Roman"/>
          <w:sz w:val="24"/>
          <w:szCs w:val="24"/>
        </w:rPr>
        <w:t>tuumajaama ehitus-,</w:t>
      </w:r>
      <w:r w:rsidRPr="29999BF5">
        <w:rPr>
          <w:rFonts w:ascii="Times New Roman" w:eastAsia="Times New Roman" w:hAnsi="Times New Roman" w:cs="Times New Roman"/>
          <w:sz w:val="24"/>
          <w:szCs w:val="24"/>
        </w:rPr>
        <w:t xml:space="preserve"> katsetamis</w:t>
      </w:r>
      <w:r>
        <w:rPr>
          <w:rFonts w:ascii="Times New Roman" w:eastAsia="Times New Roman" w:hAnsi="Times New Roman" w:cs="Times New Roman"/>
          <w:sz w:val="24"/>
          <w:szCs w:val="24"/>
        </w:rPr>
        <w:noBreakHyphen/>
      </w:r>
      <w:r w:rsidRPr="29999BF5">
        <w:rPr>
          <w:rFonts w:ascii="Times New Roman" w:eastAsia="Times New Roman" w:hAnsi="Times New Roman" w:cs="Times New Roman"/>
          <w:sz w:val="24"/>
          <w:szCs w:val="24"/>
        </w:rPr>
        <w:t xml:space="preserve">, käitamis- </w:t>
      </w:r>
      <w:r w:rsidRPr="3C8E1803">
        <w:rPr>
          <w:rFonts w:ascii="Times New Roman" w:eastAsia="Times New Roman" w:hAnsi="Times New Roman" w:cs="Times New Roman"/>
          <w:sz w:val="24"/>
          <w:szCs w:val="24"/>
        </w:rPr>
        <w:t>ja</w:t>
      </w:r>
      <w:r w:rsidRPr="29999BF5">
        <w:rPr>
          <w:rFonts w:ascii="Times New Roman" w:eastAsia="Times New Roman" w:hAnsi="Times New Roman" w:cs="Times New Roman"/>
          <w:sz w:val="24"/>
          <w:szCs w:val="24"/>
        </w:rPr>
        <w:t xml:space="preserve"> </w:t>
      </w:r>
      <w:proofErr w:type="spellStart"/>
      <w:r w:rsidRPr="29999BF5">
        <w:rPr>
          <w:rFonts w:ascii="Times New Roman" w:eastAsia="Times New Roman" w:hAnsi="Times New Roman" w:cs="Times New Roman"/>
          <w:sz w:val="24"/>
          <w:szCs w:val="24"/>
        </w:rPr>
        <w:t>dekomissioneerimisloa</w:t>
      </w:r>
      <w:proofErr w:type="spellEnd"/>
      <w:r w:rsidRPr="29999BF5">
        <w:rPr>
          <w:rFonts w:ascii="Times New Roman" w:eastAsia="Times New Roman" w:hAnsi="Times New Roman" w:cs="Times New Roman"/>
          <w:sz w:val="24"/>
          <w:szCs w:val="24"/>
        </w:rPr>
        <w:t xml:space="preserve"> omaja kohaliku omavalitsuse üksusele, mille territooriumil </w:t>
      </w:r>
      <w:r w:rsidRPr="3A91F63E">
        <w:rPr>
          <w:rFonts w:ascii="Times New Roman" w:eastAsia="Times New Roman" w:hAnsi="Times New Roman" w:cs="Times New Roman"/>
          <w:sz w:val="24"/>
          <w:szCs w:val="24"/>
        </w:rPr>
        <w:t>tuumajaam</w:t>
      </w:r>
      <w:r w:rsidRPr="29999BF5">
        <w:rPr>
          <w:rFonts w:ascii="Times New Roman" w:eastAsia="Times New Roman" w:hAnsi="Times New Roman" w:cs="Times New Roman"/>
          <w:sz w:val="24"/>
          <w:szCs w:val="24"/>
        </w:rPr>
        <w:t xml:space="preserve"> asub või hakkab asuma.</w:t>
      </w:r>
    </w:p>
    <w:p w14:paraId="4DDF5F78" w14:textId="77777777" w:rsidR="00074CE5" w:rsidRDefault="00074CE5" w:rsidP="00074CE5">
      <w:pPr>
        <w:spacing w:after="120"/>
        <w:contextualSpacing/>
        <w:jc w:val="both"/>
        <w:rPr>
          <w:rFonts w:ascii="Times New Roman" w:eastAsia="Times New Roman" w:hAnsi="Times New Roman" w:cs="Times New Roman"/>
          <w:sz w:val="24"/>
          <w:szCs w:val="24"/>
        </w:rPr>
      </w:pPr>
    </w:p>
    <w:p w14:paraId="0D5E6F5D" w14:textId="77777777" w:rsidR="00074CE5" w:rsidRDefault="00074CE5" w:rsidP="00074CE5">
      <w:pPr>
        <w:spacing w:after="120"/>
        <w:contextualSpacing/>
        <w:jc w:val="both"/>
        <w:rPr>
          <w:rFonts w:ascii="Times New Roman" w:eastAsia="Times New Roman" w:hAnsi="Times New Roman" w:cs="Times New Roman"/>
          <w:sz w:val="24"/>
          <w:szCs w:val="24"/>
        </w:rPr>
      </w:pPr>
      <w:r w:rsidRPr="29999BF5">
        <w:rPr>
          <w:rFonts w:ascii="Times New Roman" w:eastAsia="Times New Roman" w:hAnsi="Times New Roman" w:cs="Times New Roman"/>
          <w:sz w:val="24"/>
          <w:szCs w:val="24"/>
        </w:rPr>
        <w:t xml:space="preserve">(2) </w:t>
      </w:r>
      <w:r w:rsidRPr="3A91F63E">
        <w:rPr>
          <w:rFonts w:ascii="Times New Roman" w:eastAsia="Times New Roman" w:hAnsi="Times New Roman" w:cs="Times New Roman"/>
          <w:sz w:val="24"/>
          <w:szCs w:val="24"/>
        </w:rPr>
        <w:t>Tuumajaamaga</w:t>
      </w:r>
      <w:r w:rsidRPr="29999BF5">
        <w:rPr>
          <w:rFonts w:ascii="Times New Roman" w:eastAsia="Times New Roman" w:hAnsi="Times New Roman" w:cs="Times New Roman"/>
          <w:sz w:val="24"/>
          <w:szCs w:val="24"/>
        </w:rPr>
        <w:t xml:space="preserve"> seotud kohalikku kasu makstakse alates </w:t>
      </w:r>
      <w:r w:rsidRPr="3A91F63E">
        <w:rPr>
          <w:rFonts w:ascii="Times New Roman" w:eastAsia="Times New Roman" w:hAnsi="Times New Roman" w:cs="Times New Roman"/>
          <w:sz w:val="24"/>
          <w:szCs w:val="24"/>
        </w:rPr>
        <w:t>tuumajaama</w:t>
      </w:r>
      <w:r w:rsidRPr="29999BF5">
        <w:rPr>
          <w:rFonts w:ascii="Times New Roman" w:eastAsia="Times New Roman" w:hAnsi="Times New Roman" w:cs="Times New Roman"/>
          <w:sz w:val="24"/>
          <w:szCs w:val="24"/>
        </w:rPr>
        <w:t xml:space="preserve"> ehitamise alustamisest kuni </w:t>
      </w:r>
      <w:r w:rsidRPr="3A91F63E">
        <w:rPr>
          <w:rFonts w:ascii="Times New Roman" w:eastAsia="Times New Roman" w:hAnsi="Times New Roman" w:cs="Times New Roman"/>
          <w:sz w:val="24"/>
          <w:szCs w:val="24"/>
        </w:rPr>
        <w:t>tuumajaama</w:t>
      </w:r>
      <w:r w:rsidRPr="29999BF5">
        <w:rPr>
          <w:rFonts w:ascii="Times New Roman" w:eastAsia="Times New Roman" w:hAnsi="Times New Roman" w:cs="Times New Roman"/>
          <w:sz w:val="24"/>
          <w:szCs w:val="24"/>
        </w:rPr>
        <w:t xml:space="preserve"> täieliku </w:t>
      </w:r>
      <w:proofErr w:type="spellStart"/>
      <w:r w:rsidRPr="29999BF5">
        <w:rPr>
          <w:rFonts w:ascii="Times New Roman" w:eastAsia="Times New Roman" w:hAnsi="Times New Roman" w:cs="Times New Roman"/>
          <w:sz w:val="24"/>
          <w:szCs w:val="24"/>
        </w:rPr>
        <w:t>dekomissioneerimiseni</w:t>
      </w:r>
      <w:proofErr w:type="spellEnd"/>
      <w:r w:rsidRPr="29999BF5">
        <w:rPr>
          <w:rFonts w:ascii="Times New Roman" w:eastAsia="Times New Roman" w:hAnsi="Times New Roman" w:cs="Times New Roman"/>
          <w:sz w:val="24"/>
          <w:szCs w:val="24"/>
        </w:rPr>
        <w:t xml:space="preserve">. </w:t>
      </w:r>
    </w:p>
    <w:p w14:paraId="7AE3046B" w14:textId="77777777" w:rsidR="00074CE5" w:rsidRDefault="00074CE5" w:rsidP="00074CE5">
      <w:pPr>
        <w:spacing w:after="120"/>
        <w:contextualSpacing/>
        <w:jc w:val="both"/>
        <w:rPr>
          <w:rFonts w:ascii="Times New Roman" w:eastAsia="Times New Roman" w:hAnsi="Times New Roman" w:cs="Times New Roman"/>
          <w:sz w:val="24"/>
          <w:szCs w:val="24"/>
        </w:rPr>
      </w:pPr>
    </w:p>
    <w:p w14:paraId="722D8191" w14:textId="77777777" w:rsidR="00074CE5" w:rsidRDefault="00074CE5" w:rsidP="00074CE5">
      <w:pPr>
        <w:spacing w:after="120"/>
        <w:contextualSpacing/>
        <w:jc w:val="both"/>
        <w:rPr>
          <w:rFonts w:ascii="Times New Roman" w:eastAsia="Times New Roman" w:hAnsi="Times New Roman" w:cs="Times New Roman"/>
          <w:sz w:val="24"/>
          <w:szCs w:val="24"/>
        </w:rPr>
      </w:pPr>
      <w:r w:rsidRPr="29999BF5">
        <w:rPr>
          <w:rFonts w:ascii="Times New Roman" w:eastAsia="Times New Roman" w:hAnsi="Times New Roman" w:cs="Times New Roman"/>
          <w:sz w:val="24"/>
          <w:szCs w:val="24"/>
        </w:rPr>
        <w:t xml:space="preserve">(3) </w:t>
      </w:r>
      <w:r w:rsidRPr="3A91F63E">
        <w:rPr>
          <w:rFonts w:ascii="Times New Roman" w:eastAsia="Times New Roman" w:hAnsi="Times New Roman" w:cs="Times New Roman"/>
          <w:sz w:val="24"/>
          <w:szCs w:val="24"/>
        </w:rPr>
        <w:t>Tuumajaamaga</w:t>
      </w:r>
      <w:r w:rsidRPr="29999BF5">
        <w:rPr>
          <w:rFonts w:ascii="Times New Roman" w:eastAsia="Times New Roman" w:hAnsi="Times New Roman" w:cs="Times New Roman"/>
          <w:sz w:val="24"/>
          <w:szCs w:val="24"/>
        </w:rPr>
        <w:t xml:space="preserve"> seotud kohaliku kasu suurus on 0,3 eurot ühe elektrivõrku antud megavatt-tunni kohta.</w:t>
      </w:r>
    </w:p>
    <w:p w14:paraId="56D08BE3" w14:textId="77777777" w:rsidR="00074CE5" w:rsidRDefault="00074CE5" w:rsidP="00074CE5">
      <w:pPr>
        <w:spacing w:after="120"/>
        <w:contextualSpacing/>
        <w:jc w:val="both"/>
        <w:rPr>
          <w:rFonts w:ascii="Times New Roman" w:eastAsia="Times New Roman" w:hAnsi="Times New Roman" w:cs="Times New Roman"/>
          <w:sz w:val="24"/>
          <w:szCs w:val="24"/>
        </w:rPr>
      </w:pPr>
    </w:p>
    <w:p w14:paraId="1993792E" w14:textId="77777777" w:rsidR="00074CE5" w:rsidRDefault="00074CE5" w:rsidP="00074CE5">
      <w:pPr>
        <w:spacing w:after="120" w:line="240" w:lineRule="auto"/>
        <w:contextualSpacing/>
        <w:jc w:val="both"/>
        <w:rPr>
          <w:rFonts w:ascii="Times New Roman" w:eastAsia="Times New Roman" w:hAnsi="Times New Roman" w:cs="Times New Roman"/>
          <w:sz w:val="24"/>
          <w:szCs w:val="24"/>
        </w:rPr>
      </w:pPr>
      <w:r w:rsidRPr="5135A675">
        <w:rPr>
          <w:rFonts w:ascii="Times New Roman" w:eastAsia="Times New Roman" w:hAnsi="Times New Roman" w:cs="Times New Roman"/>
          <w:sz w:val="24"/>
          <w:szCs w:val="24"/>
        </w:rPr>
        <w:t xml:space="preserve">(4) Alates </w:t>
      </w:r>
      <w:r w:rsidRPr="3A91F63E">
        <w:rPr>
          <w:rFonts w:ascii="Times New Roman" w:eastAsia="Times New Roman" w:hAnsi="Times New Roman" w:cs="Times New Roman"/>
          <w:sz w:val="24"/>
          <w:szCs w:val="24"/>
        </w:rPr>
        <w:t>tuumajaama</w:t>
      </w:r>
      <w:r w:rsidRPr="5135A675">
        <w:rPr>
          <w:rFonts w:ascii="Times New Roman" w:eastAsia="Times New Roman" w:hAnsi="Times New Roman" w:cs="Times New Roman"/>
          <w:sz w:val="24"/>
          <w:szCs w:val="24"/>
        </w:rPr>
        <w:t xml:space="preserve"> ehitamise alustamise päevast kuni elektrienergia tootmise alustamisele eelneva päevani ning </w:t>
      </w:r>
      <w:proofErr w:type="spellStart"/>
      <w:r w:rsidRPr="5135A675">
        <w:rPr>
          <w:rFonts w:ascii="Times New Roman" w:eastAsia="Times New Roman" w:hAnsi="Times New Roman" w:cs="Times New Roman"/>
          <w:sz w:val="24"/>
          <w:szCs w:val="24"/>
        </w:rPr>
        <w:t>dekomissioneerimise</w:t>
      </w:r>
      <w:proofErr w:type="spellEnd"/>
      <w:r w:rsidRPr="5135A675">
        <w:rPr>
          <w:rFonts w:ascii="Times New Roman" w:eastAsia="Times New Roman" w:hAnsi="Times New Roman" w:cs="Times New Roman"/>
          <w:sz w:val="24"/>
          <w:szCs w:val="24"/>
        </w:rPr>
        <w:t xml:space="preserve"> ajal makstakse </w:t>
      </w:r>
      <w:r w:rsidRPr="3A91F63E">
        <w:rPr>
          <w:rFonts w:ascii="Times New Roman" w:eastAsia="Times New Roman" w:hAnsi="Times New Roman" w:cs="Times New Roman"/>
          <w:sz w:val="24"/>
          <w:szCs w:val="24"/>
        </w:rPr>
        <w:t>tuumajaamaga</w:t>
      </w:r>
      <w:r w:rsidRPr="5135A675">
        <w:rPr>
          <w:rFonts w:ascii="Times New Roman" w:eastAsia="Times New Roman" w:hAnsi="Times New Roman" w:cs="Times New Roman"/>
          <w:sz w:val="24"/>
          <w:szCs w:val="24"/>
        </w:rPr>
        <w:t xml:space="preserve"> seotud kohalikku kasu aastas kümme protsenti maksimaalsest tasust, mis saadakse järgmiste näitajate korrutisest</w:t>
      </w:r>
      <w:r w:rsidRPr="7CD5EA59">
        <w:rPr>
          <w:rFonts w:ascii="Times New Roman" w:eastAsia="Times New Roman" w:hAnsi="Times New Roman" w:cs="Times New Roman"/>
          <w:sz w:val="24"/>
          <w:szCs w:val="24"/>
        </w:rPr>
        <w:t>:</w:t>
      </w:r>
    </w:p>
    <w:p w14:paraId="499C9AE6" w14:textId="77777777" w:rsidR="00074CE5" w:rsidRDefault="00074CE5" w:rsidP="00074CE5">
      <w:pPr>
        <w:spacing w:after="120" w:line="240" w:lineRule="auto"/>
        <w:contextualSpacing/>
        <w:jc w:val="both"/>
        <w:rPr>
          <w:rFonts w:ascii="Times New Roman" w:eastAsia="Times New Roman" w:hAnsi="Times New Roman" w:cs="Times New Roman"/>
          <w:sz w:val="24"/>
          <w:szCs w:val="24"/>
        </w:rPr>
      </w:pPr>
      <w:r w:rsidRPr="5135A675">
        <w:rPr>
          <w:rFonts w:ascii="Times New Roman" w:eastAsia="Times New Roman" w:hAnsi="Times New Roman" w:cs="Times New Roman"/>
          <w:sz w:val="24"/>
          <w:szCs w:val="24"/>
        </w:rPr>
        <w:t xml:space="preserve">1) </w:t>
      </w:r>
      <w:r w:rsidRPr="3A91F63E">
        <w:rPr>
          <w:rFonts w:ascii="Times New Roman" w:eastAsia="Times New Roman" w:hAnsi="Times New Roman" w:cs="Times New Roman"/>
          <w:sz w:val="24"/>
          <w:szCs w:val="24"/>
        </w:rPr>
        <w:t>tuumajaama</w:t>
      </w:r>
      <w:r w:rsidRPr="5135A675">
        <w:rPr>
          <w:rFonts w:ascii="Times New Roman" w:eastAsia="Times New Roman" w:hAnsi="Times New Roman" w:cs="Times New Roman"/>
          <w:sz w:val="24"/>
          <w:szCs w:val="24"/>
        </w:rPr>
        <w:t xml:space="preserve"> elektriline nimivõimsus megavattides; </w:t>
      </w:r>
    </w:p>
    <w:p w14:paraId="17EF4472" w14:textId="77777777" w:rsidR="00074CE5" w:rsidRDefault="00074CE5" w:rsidP="00074CE5">
      <w:pPr>
        <w:spacing w:after="120" w:line="240" w:lineRule="auto"/>
        <w:contextualSpacing/>
        <w:jc w:val="both"/>
        <w:rPr>
          <w:rFonts w:ascii="Times New Roman" w:eastAsia="Times New Roman" w:hAnsi="Times New Roman" w:cs="Times New Roman"/>
          <w:sz w:val="24"/>
          <w:szCs w:val="24"/>
        </w:rPr>
      </w:pPr>
      <w:r w:rsidRPr="5135A675">
        <w:rPr>
          <w:rFonts w:ascii="Times New Roman" w:eastAsia="Times New Roman" w:hAnsi="Times New Roman" w:cs="Times New Roman"/>
          <w:sz w:val="24"/>
          <w:szCs w:val="24"/>
        </w:rPr>
        <w:t xml:space="preserve">2) käesoleva paragrahvi lõikes 3 nimetatud määr;  </w:t>
      </w:r>
    </w:p>
    <w:p w14:paraId="5121898D" w14:textId="77777777" w:rsidR="00074CE5" w:rsidRDefault="00074CE5" w:rsidP="00074CE5">
      <w:pPr>
        <w:spacing w:after="120" w:line="240" w:lineRule="auto"/>
        <w:contextualSpacing/>
        <w:jc w:val="both"/>
        <w:rPr>
          <w:rFonts w:ascii="Times New Roman" w:eastAsia="Times New Roman" w:hAnsi="Times New Roman" w:cs="Times New Roman"/>
          <w:sz w:val="24"/>
          <w:szCs w:val="24"/>
        </w:rPr>
      </w:pPr>
      <w:r w:rsidRPr="5135A675">
        <w:rPr>
          <w:rFonts w:ascii="Times New Roman" w:eastAsia="Times New Roman" w:hAnsi="Times New Roman" w:cs="Times New Roman"/>
          <w:sz w:val="24"/>
          <w:szCs w:val="24"/>
        </w:rPr>
        <w:t>3) aasta tundide arv (8760).</w:t>
      </w:r>
    </w:p>
    <w:p w14:paraId="0EA6D2A6" w14:textId="77777777" w:rsidR="00074CE5" w:rsidRDefault="00074CE5" w:rsidP="00074CE5">
      <w:pPr>
        <w:spacing w:after="120" w:line="240" w:lineRule="auto"/>
        <w:contextualSpacing/>
        <w:jc w:val="both"/>
        <w:rPr>
          <w:rFonts w:ascii="Times New Roman" w:eastAsia="Times New Roman" w:hAnsi="Times New Roman" w:cs="Times New Roman"/>
          <w:sz w:val="24"/>
          <w:szCs w:val="24"/>
        </w:rPr>
      </w:pPr>
      <w:r w:rsidRPr="5135A675">
        <w:rPr>
          <w:rFonts w:ascii="Times New Roman" w:eastAsia="Times New Roman" w:hAnsi="Times New Roman" w:cs="Times New Roman"/>
          <w:sz w:val="24"/>
          <w:szCs w:val="24"/>
        </w:rPr>
        <w:t xml:space="preserve"> </w:t>
      </w:r>
    </w:p>
    <w:p w14:paraId="30EBD76A"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(5) Ehitamise alustamise päevaks loetakse ehituse alustamise teatise esitamise päeva. </w:t>
      </w:r>
    </w:p>
    <w:p w14:paraId="62B3BE52" w14:textId="77777777" w:rsidR="00074CE5" w:rsidRDefault="00074CE5" w:rsidP="00074CE5">
      <w:pPr>
        <w:spacing w:after="120"/>
        <w:contextualSpacing/>
        <w:jc w:val="both"/>
        <w:rPr>
          <w:rFonts w:ascii="Times New Roman" w:eastAsia="Times New Roman" w:hAnsi="Times New Roman" w:cs="Times New Roman"/>
          <w:sz w:val="24"/>
          <w:szCs w:val="24"/>
        </w:rPr>
      </w:pPr>
    </w:p>
    <w:p w14:paraId="24992E33"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(6) Tootmise alustamise päevaks loetakse päeva, millal </w:t>
      </w:r>
      <w:r w:rsidRPr="3A91F63E">
        <w:rPr>
          <w:rFonts w:ascii="Times New Roman" w:eastAsia="Times New Roman" w:hAnsi="Times New Roman" w:cs="Times New Roman"/>
          <w:sz w:val="24"/>
          <w:szCs w:val="24"/>
        </w:rPr>
        <w:t>tuumajaam</w:t>
      </w:r>
      <w:r w:rsidRPr="7D0337C3">
        <w:rPr>
          <w:rFonts w:ascii="Times New Roman" w:eastAsia="Times New Roman" w:hAnsi="Times New Roman" w:cs="Times New Roman"/>
          <w:sz w:val="24"/>
          <w:szCs w:val="24"/>
        </w:rPr>
        <w:t xml:space="preserve"> esimest korda annab elektrienergiat võrku, otseliini või salvestusseadmesse. </w:t>
      </w:r>
    </w:p>
    <w:p w14:paraId="238E2F46" w14:textId="77777777" w:rsidR="00074CE5" w:rsidRDefault="00074CE5" w:rsidP="00074CE5">
      <w:pPr>
        <w:spacing w:after="120"/>
        <w:contextualSpacing/>
        <w:jc w:val="both"/>
        <w:rPr>
          <w:rFonts w:ascii="Times New Roman" w:eastAsia="Times New Roman" w:hAnsi="Times New Roman" w:cs="Times New Roman"/>
          <w:sz w:val="24"/>
          <w:szCs w:val="24"/>
        </w:rPr>
      </w:pPr>
    </w:p>
    <w:p w14:paraId="20B8549E" w14:textId="77777777" w:rsidR="00074CE5" w:rsidRDefault="00074CE5" w:rsidP="00074CE5">
      <w:pPr>
        <w:spacing w:after="120"/>
        <w:contextualSpacing/>
        <w:jc w:val="both"/>
        <w:rPr>
          <w:rFonts w:ascii="Times New Roman" w:eastAsia="Times New Roman" w:hAnsi="Times New Roman" w:cs="Times New Roman"/>
          <w:sz w:val="24"/>
          <w:szCs w:val="24"/>
          <w:highlight w:val="yellow"/>
        </w:rPr>
      </w:pPr>
      <w:r w:rsidRPr="00D68F97">
        <w:rPr>
          <w:rFonts w:ascii="Times New Roman" w:eastAsia="Times New Roman" w:hAnsi="Times New Roman" w:cs="Times New Roman"/>
          <w:sz w:val="24"/>
          <w:szCs w:val="24"/>
        </w:rPr>
        <w:t>(</w:t>
      </w:r>
      <w:r w:rsidRPr="3E77B66D">
        <w:rPr>
          <w:rFonts w:ascii="Times New Roman" w:eastAsia="Times New Roman" w:hAnsi="Times New Roman" w:cs="Times New Roman"/>
          <w:sz w:val="24"/>
          <w:szCs w:val="24"/>
        </w:rPr>
        <w:t xml:space="preserve">7) Käesoleva </w:t>
      </w:r>
      <w:r w:rsidRPr="41DE0DA5">
        <w:rPr>
          <w:rFonts w:ascii="Times New Roman" w:eastAsia="Times New Roman" w:hAnsi="Times New Roman" w:cs="Times New Roman"/>
          <w:sz w:val="24"/>
          <w:szCs w:val="24"/>
        </w:rPr>
        <w:t>paragrahvi</w:t>
      </w:r>
      <w:r w:rsidRPr="3E77B66D">
        <w:rPr>
          <w:rFonts w:ascii="Times New Roman" w:eastAsia="Times New Roman" w:hAnsi="Times New Roman" w:cs="Times New Roman"/>
          <w:sz w:val="24"/>
          <w:szCs w:val="24"/>
        </w:rPr>
        <w:t xml:space="preserve"> alusel kohaliku omavalitsuse üksusele laekunud kohalikust kasust 50</w:t>
      </w:r>
      <w:r>
        <w:rPr>
          <w:rFonts w:ascii="Times New Roman" w:eastAsia="Times New Roman" w:hAnsi="Times New Roman" w:cs="Times New Roman"/>
          <w:sz w:val="24"/>
          <w:szCs w:val="24"/>
        </w:rPr>
        <w:t xml:space="preserve"> protsenti</w:t>
      </w:r>
      <w:r w:rsidRPr="3E77B66D">
        <w:rPr>
          <w:rFonts w:ascii="Times New Roman" w:eastAsia="Times New Roman" w:hAnsi="Times New Roman" w:cs="Times New Roman"/>
          <w:sz w:val="24"/>
          <w:szCs w:val="24"/>
        </w:rPr>
        <w:t xml:space="preserve"> maksab kohaliku omavalitsuse üksus vähemalt üks kord aastas võrdselt füüsilistele isikutele, kelle rahvastikuregistrijärgne elukoht on arvestusperioodi aluseks oleva aasta 1.</w:t>
      </w:r>
      <w:r>
        <w:rPr>
          <w:rFonts w:ascii="Times New Roman" w:eastAsia="Times New Roman" w:hAnsi="Times New Roman" w:cs="Times New Roman"/>
          <w:sz w:val="24"/>
          <w:szCs w:val="24"/>
        </w:rPr>
        <w:t> </w:t>
      </w:r>
      <w:r w:rsidRPr="3E77B66D">
        <w:rPr>
          <w:rFonts w:ascii="Times New Roman" w:eastAsia="Times New Roman" w:hAnsi="Times New Roman" w:cs="Times New Roman"/>
          <w:sz w:val="24"/>
          <w:szCs w:val="24"/>
        </w:rPr>
        <w:t xml:space="preserve">jaanuari seisuga </w:t>
      </w:r>
      <w:r w:rsidRPr="3A91F63E">
        <w:rPr>
          <w:rFonts w:ascii="Times New Roman" w:eastAsia="Times New Roman" w:hAnsi="Times New Roman" w:cs="Times New Roman"/>
          <w:sz w:val="24"/>
          <w:szCs w:val="24"/>
        </w:rPr>
        <w:t>tuumajaama</w:t>
      </w:r>
      <w:r w:rsidRPr="3E77B66D">
        <w:rPr>
          <w:rFonts w:ascii="Times New Roman" w:eastAsia="Times New Roman" w:hAnsi="Times New Roman" w:cs="Times New Roman"/>
          <w:sz w:val="24"/>
          <w:szCs w:val="24"/>
        </w:rPr>
        <w:t xml:space="preserve"> </w:t>
      </w:r>
      <w:r w:rsidRPr="00AF1453">
        <w:rPr>
          <w:rFonts w:ascii="Times New Roman" w:eastAsia="Times New Roman" w:hAnsi="Times New Roman" w:cs="Times New Roman"/>
          <w:sz w:val="24"/>
          <w:szCs w:val="24"/>
        </w:rPr>
        <w:t xml:space="preserve">läheduses. </w:t>
      </w:r>
    </w:p>
    <w:p w14:paraId="5A92F01D" w14:textId="77777777" w:rsidR="00074CE5" w:rsidRDefault="00074CE5" w:rsidP="00074CE5">
      <w:pPr>
        <w:spacing w:after="120"/>
        <w:contextualSpacing/>
        <w:jc w:val="both"/>
        <w:rPr>
          <w:rFonts w:ascii="Times New Roman" w:eastAsia="Times New Roman" w:hAnsi="Times New Roman" w:cs="Times New Roman"/>
          <w:sz w:val="24"/>
          <w:szCs w:val="24"/>
          <w:highlight w:val="yellow"/>
        </w:rPr>
      </w:pPr>
    </w:p>
    <w:p w14:paraId="521263A6" w14:textId="77777777" w:rsidR="00074CE5" w:rsidRDefault="00074CE5" w:rsidP="00074CE5">
      <w:pPr>
        <w:spacing w:after="120"/>
        <w:contextualSpacing/>
        <w:jc w:val="both"/>
        <w:rPr>
          <w:rFonts w:ascii="Times New Roman" w:eastAsia="Times New Roman" w:hAnsi="Times New Roman" w:cs="Times New Roman"/>
          <w:sz w:val="24"/>
          <w:szCs w:val="24"/>
        </w:rPr>
      </w:pPr>
      <w:r w:rsidRPr="00D68F97">
        <w:rPr>
          <w:rFonts w:ascii="Times New Roman" w:eastAsia="Times New Roman" w:hAnsi="Times New Roman" w:cs="Times New Roman"/>
          <w:sz w:val="24"/>
          <w:szCs w:val="24"/>
        </w:rPr>
        <w:t>(8)</w:t>
      </w:r>
      <w:r w:rsidRPr="41DE0DA5">
        <w:rPr>
          <w:rFonts w:ascii="Times New Roman" w:eastAsia="Times New Roman" w:hAnsi="Times New Roman" w:cs="Times New Roman"/>
          <w:sz w:val="24"/>
          <w:szCs w:val="24"/>
        </w:rPr>
        <w:t xml:space="preserve"> </w:t>
      </w:r>
      <w:r w:rsidRPr="3E77B66D">
        <w:rPr>
          <w:rFonts w:ascii="Times New Roman" w:eastAsia="Times New Roman" w:hAnsi="Times New Roman" w:cs="Times New Roman"/>
          <w:sz w:val="24"/>
          <w:szCs w:val="24"/>
        </w:rPr>
        <w:t xml:space="preserve">Elukoht loetakse lõikes 7 sätestatud tingimustele vastavaks, kui vähemalt osa katastriüksusest, millel elukoht asub, jääb </w:t>
      </w:r>
      <w:r w:rsidRPr="3A91F63E">
        <w:rPr>
          <w:rFonts w:ascii="Times New Roman" w:eastAsia="Times New Roman" w:hAnsi="Times New Roman" w:cs="Times New Roman"/>
          <w:sz w:val="24"/>
          <w:szCs w:val="24"/>
        </w:rPr>
        <w:t>tuumajaama</w:t>
      </w:r>
      <w:r w:rsidRPr="3E77B66D">
        <w:rPr>
          <w:rFonts w:ascii="Times New Roman" w:eastAsia="Times New Roman" w:hAnsi="Times New Roman" w:cs="Times New Roman"/>
          <w:sz w:val="24"/>
          <w:szCs w:val="24"/>
        </w:rPr>
        <w:t xml:space="preserve"> </w:t>
      </w:r>
      <w:commentRangeStart w:id="100"/>
      <w:r w:rsidRPr="3E77B66D">
        <w:rPr>
          <w:rFonts w:ascii="Times New Roman" w:eastAsia="Times New Roman" w:hAnsi="Times New Roman" w:cs="Times New Roman"/>
          <w:sz w:val="24"/>
          <w:szCs w:val="24"/>
        </w:rPr>
        <w:t>hädaolukorra planeerimistsooni</w:t>
      </w:r>
      <w:r>
        <w:rPr>
          <w:rFonts w:ascii="Times New Roman" w:eastAsia="Times New Roman" w:hAnsi="Times New Roman" w:cs="Times New Roman"/>
          <w:sz w:val="24"/>
          <w:szCs w:val="24"/>
        </w:rPr>
        <w:t xml:space="preserve"> </w:t>
      </w:r>
      <w:commentRangeEnd w:id="100"/>
      <w:r w:rsidR="00A03C6A">
        <w:rPr>
          <w:rStyle w:val="Kommentaariviide"/>
        </w:rPr>
        <w:commentReference w:id="100"/>
      </w:r>
      <w:r w:rsidRPr="53D47FC5">
        <w:rPr>
          <w:rFonts w:ascii="Times New Roman" w:eastAsia="Times New Roman" w:hAnsi="Times New Roman" w:cs="Times New Roman"/>
          <w:sz w:val="24"/>
          <w:szCs w:val="24"/>
        </w:rPr>
        <w:t xml:space="preserve">või  </w:t>
      </w:r>
      <w:r w:rsidRPr="3A91F63E">
        <w:rPr>
          <w:rFonts w:ascii="Times New Roman" w:eastAsia="Times New Roman" w:hAnsi="Times New Roman" w:cs="Times New Roman"/>
          <w:sz w:val="24"/>
          <w:szCs w:val="24"/>
        </w:rPr>
        <w:t xml:space="preserve">käitise piirist </w:t>
      </w:r>
      <w:r w:rsidRPr="3E77B66D">
        <w:rPr>
          <w:rFonts w:ascii="Times New Roman" w:eastAsia="Times New Roman" w:hAnsi="Times New Roman" w:cs="Times New Roman"/>
          <w:sz w:val="24"/>
          <w:szCs w:val="24"/>
        </w:rPr>
        <w:t>mõõdetuna</w:t>
      </w:r>
      <w:r w:rsidRPr="53D47FC5">
        <w:rPr>
          <w:rFonts w:ascii="Times New Roman" w:eastAsia="Times New Roman" w:hAnsi="Times New Roman" w:cs="Times New Roman"/>
          <w:sz w:val="24"/>
          <w:szCs w:val="24"/>
        </w:rPr>
        <w:t xml:space="preserve"> </w:t>
      </w:r>
      <w:r w:rsidRPr="7F3D08BF">
        <w:rPr>
          <w:rFonts w:ascii="Times New Roman" w:eastAsia="Times New Roman" w:hAnsi="Times New Roman" w:cs="Times New Roman"/>
          <w:sz w:val="24"/>
          <w:szCs w:val="24"/>
        </w:rPr>
        <w:t>lähemale</w:t>
      </w:r>
      <w:r w:rsidRPr="53D47FC5">
        <w:rPr>
          <w:rFonts w:ascii="Times New Roman" w:eastAsia="Times New Roman" w:hAnsi="Times New Roman" w:cs="Times New Roman"/>
          <w:sz w:val="24"/>
          <w:szCs w:val="24"/>
        </w:rPr>
        <w:t xml:space="preserve"> kui </w:t>
      </w:r>
      <w:r>
        <w:rPr>
          <w:rFonts w:ascii="Times New Roman" w:eastAsia="Times New Roman" w:hAnsi="Times New Roman" w:cs="Times New Roman"/>
          <w:sz w:val="24"/>
          <w:szCs w:val="24"/>
        </w:rPr>
        <w:t>kaks</w:t>
      </w:r>
      <w:r w:rsidRPr="53D47FC5">
        <w:rPr>
          <w:rFonts w:ascii="Times New Roman" w:eastAsia="Times New Roman" w:hAnsi="Times New Roman" w:cs="Times New Roman"/>
          <w:sz w:val="24"/>
          <w:szCs w:val="24"/>
        </w:rPr>
        <w:t xml:space="preserve"> kilomeetrit</w:t>
      </w:r>
      <w:r w:rsidRPr="41DE0DA5">
        <w:rPr>
          <w:rFonts w:ascii="Times New Roman" w:eastAsia="Times New Roman" w:hAnsi="Times New Roman" w:cs="Times New Roman"/>
          <w:sz w:val="24"/>
          <w:szCs w:val="24"/>
        </w:rPr>
        <w:t>.</w:t>
      </w:r>
    </w:p>
    <w:p w14:paraId="2685AC5A" w14:textId="77777777" w:rsidR="00074CE5" w:rsidRDefault="00074CE5" w:rsidP="00074CE5">
      <w:pPr>
        <w:spacing w:after="120"/>
        <w:contextualSpacing/>
        <w:jc w:val="both"/>
        <w:rPr>
          <w:rFonts w:ascii="Times New Roman" w:eastAsia="Times New Roman" w:hAnsi="Times New Roman" w:cs="Times New Roman"/>
          <w:sz w:val="24"/>
          <w:szCs w:val="24"/>
        </w:rPr>
      </w:pPr>
    </w:p>
    <w:p w14:paraId="7131B263" w14:textId="77777777" w:rsidR="00074CE5" w:rsidRPr="00552850" w:rsidRDefault="00074CE5" w:rsidP="00074CE5">
      <w:pPr>
        <w:spacing w:after="120"/>
        <w:contextualSpacing/>
        <w:jc w:val="both"/>
        <w:rPr>
          <w:rFonts w:ascii="Times New Roman" w:eastAsia="Times New Roman" w:hAnsi="Times New Roman" w:cs="Times New Roman"/>
          <w:sz w:val="24"/>
          <w:szCs w:val="24"/>
        </w:rPr>
      </w:pPr>
      <w:r w:rsidRPr="4AC759BA">
        <w:rPr>
          <w:rFonts w:ascii="Times New Roman" w:eastAsia="Times New Roman" w:hAnsi="Times New Roman" w:cs="Times New Roman"/>
          <w:sz w:val="24"/>
          <w:szCs w:val="24"/>
        </w:rPr>
        <w:t xml:space="preserve">(9) Kohaliku </w:t>
      </w:r>
      <w:r w:rsidRPr="794F1128">
        <w:rPr>
          <w:rFonts w:ascii="Times New Roman" w:eastAsia="Times New Roman" w:hAnsi="Times New Roman" w:cs="Times New Roman"/>
          <w:sz w:val="24"/>
          <w:szCs w:val="24"/>
        </w:rPr>
        <w:t>omavalitsuse</w:t>
      </w:r>
      <w:r w:rsidRPr="4AC759BA">
        <w:rPr>
          <w:rFonts w:ascii="Times New Roman" w:eastAsia="Times New Roman" w:hAnsi="Times New Roman" w:cs="Times New Roman"/>
          <w:sz w:val="24"/>
          <w:szCs w:val="24"/>
        </w:rPr>
        <w:t xml:space="preserve"> üksus maksab käesoleva paragrahvi lõikes 7 nimetatud tasu ka teise kohaliku omavalitsuse üksuse territooriumil elavatele füüsilistele isikutele, kelle elukoht vastab lõikes 8 sätestatud tingimustele.</w:t>
      </w:r>
      <w:r w:rsidRPr="29999BF5">
        <w:rPr>
          <w:rFonts w:ascii="Times New Roman" w:eastAsia="Times New Roman" w:hAnsi="Times New Roman" w:cs="Times New Roman"/>
          <w:sz w:val="24"/>
          <w:szCs w:val="24"/>
        </w:rPr>
        <w:t xml:space="preserve"> </w:t>
      </w:r>
    </w:p>
    <w:p w14:paraId="1A957AED" w14:textId="77777777" w:rsidR="00074CE5" w:rsidRDefault="00074CE5" w:rsidP="00074CE5">
      <w:pPr>
        <w:spacing w:after="120"/>
        <w:contextualSpacing/>
        <w:jc w:val="both"/>
        <w:rPr>
          <w:rFonts w:ascii="Times New Roman" w:eastAsia="Times New Roman" w:hAnsi="Times New Roman" w:cs="Times New Roman"/>
          <w:sz w:val="24"/>
          <w:szCs w:val="24"/>
        </w:rPr>
      </w:pPr>
    </w:p>
    <w:p w14:paraId="73998C6B" w14:textId="77777777" w:rsidR="00074CE5" w:rsidRDefault="00074CE5" w:rsidP="00074CE5">
      <w:pPr>
        <w:spacing w:after="120"/>
        <w:contextualSpacing/>
        <w:jc w:val="both"/>
        <w:rPr>
          <w:rFonts w:ascii="Times New Roman" w:eastAsia="Times New Roman" w:hAnsi="Times New Roman" w:cs="Times New Roman"/>
          <w:sz w:val="24"/>
          <w:szCs w:val="24"/>
        </w:rPr>
      </w:pPr>
      <w:r w:rsidRPr="29999BF5">
        <w:rPr>
          <w:rFonts w:ascii="Times New Roman" w:eastAsia="Times New Roman" w:hAnsi="Times New Roman" w:cs="Times New Roman"/>
          <w:sz w:val="24"/>
          <w:szCs w:val="24"/>
        </w:rPr>
        <w:t>(</w:t>
      </w:r>
      <w:r w:rsidRPr="41DE0DA5">
        <w:rPr>
          <w:rFonts w:ascii="Times New Roman" w:eastAsia="Times New Roman" w:hAnsi="Times New Roman" w:cs="Times New Roman"/>
          <w:sz w:val="24"/>
          <w:szCs w:val="24"/>
        </w:rPr>
        <w:t>1</w:t>
      </w:r>
      <w:r>
        <w:rPr>
          <w:rFonts w:ascii="Times New Roman" w:eastAsia="Times New Roman" w:hAnsi="Times New Roman" w:cs="Times New Roman"/>
          <w:sz w:val="24"/>
          <w:szCs w:val="24"/>
        </w:rPr>
        <w:t>0</w:t>
      </w:r>
      <w:r w:rsidRPr="29999BF5">
        <w:rPr>
          <w:rFonts w:ascii="Times New Roman" w:eastAsia="Times New Roman" w:hAnsi="Times New Roman" w:cs="Times New Roman"/>
          <w:sz w:val="24"/>
          <w:szCs w:val="24"/>
        </w:rPr>
        <w:t xml:space="preserve">) </w:t>
      </w:r>
      <w:r w:rsidRPr="3A91F63E">
        <w:rPr>
          <w:rFonts w:ascii="Times New Roman" w:eastAsia="Times New Roman" w:hAnsi="Times New Roman" w:cs="Times New Roman"/>
          <w:sz w:val="24"/>
          <w:szCs w:val="24"/>
        </w:rPr>
        <w:t>Tuumajaamaga</w:t>
      </w:r>
      <w:r w:rsidRPr="29999BF5">
        <w:rPr>
          <w:rFonts w:ascii="Times New Roman" w:eastAsia="Times New Roman" w:hAnsi="Times New Roman" w:cs="Times New Roman"/>
          <w:sz w:val="24"/>
          <w:szCs w:val="24"/>
        </w:rPr>
        <w:t xml:space="preserve"> seotud kohaliku kasu jaotamise korra kehtestab kohaliku omavalitsuse üksuse volikogu määrusega. </w:t>
      </w:r>
    </w:p>
    <w:p w14:paraId="64ACD928"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p>
    <w:p w14:paraId="5613D023"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p>
    <w:p w14:paraId="5124AB2D" w14:textId="77777777" w:rsidR="00074CE5" w:rsidRPr="003F7071" w:rsidRDefault="00074CE5" w:rsidP="00074CE5">
      <w:pPr>
        <w:spacing w:line="256" w:lineRule="auto"/>
        <w:ind w:left="360"/>
        <w:contextualSpacing/>
        <w:rPr>
          <w:rFonts w:ascii="Times New Roman" w:eastAsia="Times New Roman" w:hAnsi="Times New Roman" w:cs="Times New Roman"/>
        </w:rPr>
      </w:pPr>
    </w:p>
    <w:p w14:paraId="06C7BCBC" w14:textId="77777777" w:rsidR="00074CE5" w:rsidRPr="000C2C9A" w:rsidRDefault="00074CE5" w:rsidP="00074CE5">
      <w:pPr>
        <w:spacing w:after="0" w:line="240" w:lineRule="auto"/>
        <w:contextualSpacing/>
        <w:jc w:val="center"/>
        <w:rPr>
          <w:rFonts w:ascii="Times New Roman" w:eastAsia="Times New Roman" w:hAnsi="Times New Roman" w:cs="Times New Roman"/>
          <w:b/>
          <w:bCs/>
          <w:sz w:val="24"/>
          <w:szCs w:val="24"/>
        </w:rPr>
      </w:pPr>
      <w:bookmarkStart w:id="101" w:name="_Toc197956861"/>
      <w:r w:rsidRPr="29999BF5">
        <w:rPr>
          <w:rFonts w:ascii="Times New Roman" w:eastAsia="Times New Roman" w:hAnsi="Times New Roman" w:cs="Times New Roman"/>
          <w:b/>
          <w:bCs/>
          <w:sz w:val="24"/>
          <w:szCs w:val="24"/>
        </w:rPr>
        <w:t>10. peatükk</w:t>
      </w:r>
      <w:bookmarkEnd w:id="101"/>
    </w:p>
    <w:p w14:paraId="37A0348A" w14:textId="77777777" w:rsidR="00074CE5" w:rsidRPr="000C2C9A" w:rsidRDefault="00074CE5" w:rsidP="00074CE5">
      <w:pPr>
        <w:spacing w:after="0" w:line="240" w:lineRule="auto"/>
        <w:contextualSpacing/>
        <w:jc w:val="center"/>
        <w:rPr>
          <w:rFonts w:ascii="Times New Roman" w:eastAsia="Times New Roman" w:hAnsi="Times New Roman" w:cs="Times New Roman"/>
          <w:b/>
          <w:bCs/>
          <w:sz w:val="24"/>
          <w:szCs w:val="24"/>
        </w:rPr>
      </w:pPr>
      <w:r w:rsidRPr="31874130">
        <w:rPr>
          <w:rFonts w:ascii="Times New Roman" w:eastAsia="Times New Roman" w:hAnsi="Times New Roman" w:cs="Times New Roman"/>
          <w:b/>
          <w:bCs/>
          <w:sz w:val="24"/>
          <w:szCs w:val="24"/>
        </w:rPr>
        <w:t>Tuumakontrollimeetmed</w:t>
      </w:r>
    </w:p>
    <w:p w14:paraId="180C6D7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FD07E8B" w14:textId="77777777" w:rsidR="00074CE5" w:rsidRPr="00C472F9" w:rsidRDefault="00074CE5" w:rsidP="00074CE5">
      <w:pPr>
        <w:spacing w:after="0" w:line="240" w:lineRule="auto"/>
        <w:contextualSpacing/>
        <w:jc w:val="both"/>
        <w:rPr>
          <w:rFonts w:ascii="Times New Roman" w:eastAsia="Times New Roman" w:hAnsi="Times New Roman" w:cs="Times New Roman"/>
          <w:b/>
          <w:bCs/>
          <w:sz w:val="24"/>
          <w:szCs w:val="24"/>
        </w:rPr>
      </w:pPr>
      <w:r w:rsidRPr="29999BF5">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71</w:t>
      </w:r>
      <w:r w:rsidRPr="29999BF5">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Terminid</w:t>
      </w:r>
    </w:p>
    <w:p w14:paraId="6C936E30"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6EF7238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Tuumamaterjali ala on määratletud komisjoni määruse (Euratom) 2025/974, mis käsitleb Euratomi kaitsemeetmete kohaldamist, artikli 2 punktis 24. </w:t>
      </w:r>
    </w:p>
    <w:p w14:paraId="1A1A775E"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046200BB"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Tuumamaterjali ala esindaja on isik, kes on töö- või teenistussuhtes käesoleva paragrahvi lõike 3 tähenduses nimetatud käitajaga, ning määratud vastutama tuumamaterjali aruandluse eest riigisiseselt ja rahvusvaheliselt komisjoni määruse (Euratom) 2025/974, mis käsitleb Euratomi kaitsemeetmete kohaldamist, artikli 2 punkti 26 tähenduses ja kooskõlas artikli 6 lõikega 1.</w:t>
      </w:r>
    </w:p>
    <w:p w14:paraId="3EC2C686"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5146CC2F"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Käitaja on määratletud komisjoni määruse (Euratom) 2025/974, mis käsitleb Euratomi kaitsemeetmete kohaldamist, artikli 2 punktis 34.</w:t>
      </w:r>
    </w:p>
    <w:p w14:paraId="2414082F"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2F8AB623"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(4) Rajatis on määratletud komisjoni määruse (Euratom) 2025/974, mis käsitleb Euratomi kaitsemeetmete kohaldamist, artikli 2 punktis 27.</w:t>
      </w:r>
      <w:r w:rsidRPr="6D5EAA3F">
        <w:rPr>
          <w:rFonts w:ascii="Times New Roman" w:eastAsia="Times New Roman" w:hAnsi="Times New Roman" w:cs="Times New Roman"/>
          <w:sz w:val="24"/>
          <w:szCs w:val="24"/>
        </w:rPr>
        <w:t xml:space="preserve"> </w:t>
      </w:r>
    </w:p>
    <w:p w14:paraId="777A25FE"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241073D7"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6D5EAA3F">
        <w:rPr>
          <w:rFonts w:ascii="Times New Roman" w:eastAsia="Times New Roman" w:hAnsi="Times New Roman" w:cs="Times New Roman"/>
          <w:sz w:val="24"/>
          <w:szCs w:val="24"/>
        </w:rPr>
        <w:t>(5)</w:t>
      </w:r>
      <w:r w:rsidRPr="6D5EAA3F" w:rsidDel="6D5EAA3F">
        <w:rPr>
          <w:rFonts w:ascii="Times New Roman" w:eastAsia="Times New Roman" w:hAnsi="Times New Roman" w:cs="Times New Roman"/>
          <w:sz w:val="24"/>
          <w:szCs w:val="24"/>
        </w:rPr>
        <w:t xml:space="preserve"> </w:t>
      </w:r>
      <w:r w:rsidRPr="6D5EAA3F">
        <w:rPr>
          <w:rFonts w:ascii="Times New Roman" w:eastAsia="Times New Roman" w:hAnsi="Times New Roman" w:cs="Times New Roman"/>
          <w:sz w:val="24"/>
          <w:szCs w:val="24"/>
        </w:rPr>
        <w:t xml:space="preserve">Materjalibilansi ala </w:t>
      </w:r>
      <w:r w:rsidRPr="4DC9E3C2">
        <w:rPr>
          <w:rFonts w:ascii="Times New Roman" w:eastAsia="Times New Roman" w:hAnsi="Times New Roman" w:cs="Times New Roman"/>
          <w:sz w:val="24"/>
          <w:szCs w:val="24"/>
        </w:rPr>
        <w:t>on</w:t>
      </w:r>
      <w:r w:rsidRPr="6D5EAA3F">
        <w:rPr>
          <w:rFonts w:ascii="Times New Roman" w:eastAsia="Times New Roman" w:hAnsi="Times New Roman" w:cs="Times New Roman"/>
          <w:sz w:val="24"/>
          <w:szCs w:val="24"/>
        </w:rPr>
        <w:t xml:space="preserve"> määratletud komisjoni määruse (Euratom) 2025/974, mis käsitleb Euratomi kaitsemeetmete kohaldamist, artikli 2 punktis 17.</w:t>
      </w:r>
    </w:p>
    <w:p w14:paraId="2638CE9B"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6C5ADF6E"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753A77F8" w14:textId="77777777" w:rsidR="00074CE5" w:rsidRPr="000C2C9A" w:rsidRDefault="00074CE5" w:rsidP="00074CE5">
      <w:pPr>
        <w:spacing w:after="0" w:line="240" w:lineRule="auto"/>
        <w:contextualSpacing/>
        <w:jc w:val="both"/>
        <w:rPr>
          <w:rFonts w:ascii="Times New Roman" w:eastAsia="Times New Roman" w:hAnsi="Times New Roman" w:cs="Times New Roman"/>
          <w:b/>
          <w:bCs/>
          <w:sz w:val="24"/>
          <w:szCs w:val="24"/>
        </w:rPr>
      </w:pPr>
      <w:r w:rsidRPr="29999BF5">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72</w:t>
      </w:r>
      <w:r w:rsidRPr="29999BF5">
        <w:rPr>
          <w:rFonts w:ascii="Times New Roman" w:eastAsia="Times New Roman" w:hAnsi="Times New Roman" w:cs="Times New Roman"/>
          <w:b/>
          <w:bCs/>
          <w:sz w:val="24"/>
          <w:szCs w:val="24"/>
        </w:rPr>
        <w:t>. Tuumamaterjali omava isiku kohustused</w:t>
      </w:r>
    </w:p>
    <w:p w14:paraId="5F194C6B"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6895914A"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Tuumamaterjali omav isik on kohustatud:</w:t>
      </w:r>
    </w:p>
    <w:p w14:paraId="4CF3BDB7" w14:textId="77777777" w:rsidR="00074CE5" w:rsidRPr="000C2C9A" w:rsidRDefault="00074CE5" w:rsidP="00EE421B">
      <w:pPr>
        <w:numPr>
          <w:ilvl w:val="0"/>
          <w:numId w:val="2"/>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määrama tuumamaterjali ala esindaja;</w:t>
      </w:r>
    </w:p>
    <w:p w14:paraId="3DC1FCA8" w14:textId="77777777" w:rsidR="00074CE5" w:rsidRPr="000C2C9A" w:rsidRDefault="00074CE5" w:rsidP="00EE421B">
      <w:pPr>
        <w:numPr>
          <w:ilvl w:val="0"/>
          <w:numId w:val="2"/>
        </w:numPr>
        <w:spacing w:after="0" w:line="240" w:lineRule="auto"/>
        <w:contextualSpacing/>
        <w:jc w:val="both"/>
        <w:rPr>
          <w:rFonts w:ascii="Times New Roman" w:eastAsia="Times New Roman" w:hAnsi="Times New Roman" w:cs="Times New Roman"/>
          <w:sz w:val="24"/>
          <w:szCs w:val="24"/>
        </w:rPr>
      </w:pPr>
      <w:r w:rsidRPr="52C367AD">
        <w:rPr>
          <w:rFonts w:ascii="Times New Roman" w:eastAsia="Times New Roman" w:hAnsi="Times New Roman" w:cs="Times New Roman"/>
          <w:sz w:val="24"/>
          <w:szCs w:val="24"/>
        </w:rPr>
        <w:t>tagama tuumamaterjali aruandlusprotsessi kehtestamise ja järgimise;</w:t>
      </w:r>
    </w:p>
    <w:p w14:paraId="56069771" w14:textId="77777777" w:rsidR="00074CE5" w:rsidRPr="000C2C9A" w:rsidRDefault="00074CE5" w:rsidP="00EE421B">
      <w:pPr>
        <w:numPr>
          <w:ilvl w:val="0"/>
          <w:numId w:val="2"/>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korraldama käesoleva seaduse alusel kehtestatud korras tuumamaterjali arvestuse pidamise ja inventuuri </w:t>
      </w:r>
      <w:r>
        <w:rPr>
          <w:rFonts w:ascii="Times New Roman" w:eastAsia="Times New Roman" w:hAnsi="Times New Roman" w:cs="Times New Roman"/>
          <w:sz w:val="24"/>
          <w:szCs w:val="24"/>
        </w:rPr>
        <w:t>tegemise</w:t>
      </w:r>
      <w:r w:rsidRPr="343BA6A5">
        <w:rPr>
          <w:rFonts w:ascii="Times New Roman" w:eastAsia="Times New Roman" w:hAnsi="Times New Roman" w:cs="Times New Roman"/>
          <w:sz w:val="24"/>
          <w:szCs w:val="24"/>
        </w:rPr>
        <w:t>;</w:t>
      </w:r>
    </w:p>
    <w:p w14:paraId="55EC9ECB" w14:textId="77777777" w:rsidR="00074CE5" w:rsidRPr="000C2C9A" w:rsidRDefault="00074CE5" w:rsidP="00EE421B">
      <w:pPr>
        <w:numPr>
          <w:ilvl w:val="0"/>
          <w:numId w:val="2"/>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viivitamata teavitama pädevat asutust igast tuumamaterjali koguse muudatusest;</w:t>
      </w:r>
    </w:p>
    <w:p w14:paraId="7194BC4B" w14:textId="77777777" w:rsidR="00074CE5" w:rsidRPr="000C2C9A" w:rsidRDefault="00074CE5" w:rsidP="00EE421B">
      <w:pPr>
        <w:numPr>
          <w:ilvl w:val="0"/>
          <w:numId w:val="2"/>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viivitamata teavitama pädevat asutust tuumamaterjali kadumisest;</w:t>
      </w:r>
    </w:p>
    <w:p w14:paraId="72086E52" w14:textId="77777777" w:rsidR="00074CE5" w:rsidRPr="000C2C9A" w:rsidRDefault="00074CE5" w:rsidP="00EE421B">
      <w:pPr>
        <w:numPr>
          <w:ilvl w:val="0"/>
          <w:numId w:val="2"/>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tagama tuumamaterjali füüsilise kaitse vastavalt käesoleva seaduse alusel kehtestatud nõuetele;</w:t>
      </w:r>
    </w:p>
    <w:p w14:paraId="487D4157" w14:textId="77777777" w:rsidR="00074CE5" w:rsidRPr="000C2C9A" w:rsidRDefault="00074CE5" w:rsidP="00EE421B">
      <w:pPr>
        <w:numPr>
          <w:ilvl w:val="0"/>
          <w:numId w:val="2"/>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teavitama pädevat asutust eelnevalt tuumamaterjali veost, väljaveost</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sisseveost </w:t>
      </w:r>
      <w:r>
        <w:rPr>
          <w:rFonts w:ascii="Times New Roman" w:eastAsia="Times New Roman" w:hAnsi="Times New Roman" w:cs="Times New Roman"/>
          <w:sz w:val="24"/>
          <w:szCs w:val="24"/>
        </w:rPr>
        <w:t>ja</w:t>
      </w:r>
      <w:r w:rsidRPr="343BA6A5">
        <w:rPr>
          <w:rFonts w:ascii="Times New Roman" w:eastAsia="Times New Roman" w:hAnsi="Times New Roman" w:cs="Times New Roman"/>
          <w:sz w:val="24"/>
          <w:szCs w:val="24"/>
        </w:rPr>
        <w:t xml:space="preserve"> vastuvõtust;</w:t>
      </w:r>
    </w:p>
    <w:p w14:paraId="084082B2" w14:textId="77777777" w:rsidR="00074CE5" w:rsidRPr="000C2C9A" w:rsidRDefault="00074CE5" w:rsidP="00EE421B">
      <w:pPr>
        <w:numPr>
          <w:ilvl w:val="0"/>
          <w:numId w:val="2"/>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täitma muid komisjoni määruses (Euratom) 2025/974, mis käsitleb Euratomi kaitsemeetmete kohaldamist</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sätestatud arvestus-</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aruandlus</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ja teavituskohustusi.</w:t>
      </w:r>
    </w:p>
    <w:p w14:paraId="2DE2A335"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6A9BF919"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Tuumamaterjali arvestuse korraldamise nõuded, andmete loetelu, inventeerimise </w:t>
      </w:r>
      <w:r>
        <w:rPr>
          <w:rFonts w:ascii="Times New Roman" w:eastAsia="Times New Roman" w:hAnsi="Times New Roman" w:cs="Times New Roman"/>
          <w:sz w:val="24"/>
          <w:szCs w:val="24"/>
        </w:rPr>
        <w:t>ja</w:t>
      </w:r>
      <w:r w:rsidRPr="343BA6A5">
        <w:rPr>
          <w:rFonts w:ascii="Times New Roman" w:eastAsia="Times New Roman" w:hAnsi="Times New Roman" w:cs="Times New Roman"/>
          <w:sz w:val="24"/>
          <w:szCs w:val="24"/>
        </w:rPr>
        <w:t xml:space="preserve"> aruandluse esitamise korra ning tähtajad andmete esitamise</w:t>
      </w:r>
      <w:r>
        <w:rPr>
          <w:rFonts w:ascii="Times New Roman" w:eastAsia="Times New Roman" w:hAnsi="Times New Roman" w:cs="Times New Roman"/>
          <w:sz w:val="24"/>
          <w:szCs w:val="24"/>
        </w:rPr>
        <w:t>ks</w:t>
      </w:r>
      <w:r w:rsidRPr="343BA6A5">
        <w:rPr>
          <w:rFonts w:ascii="Times New Roman" w:eastAsia="Times New Roman" w:hAnsi="Times New Roman" w:cs="Times New Roman"/>
          <w:sz w:val="24"/>
          <w:szCs w:val="24"/>
        </w:rPr>
        <w:t xml:space="preserve"> pädevale asutusele kehtestab valdkonna eest vastutav minister määrusega.</w:t>
      </w:r>
    </w:p>
    <w:p w14:paraId="7CB033E8"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0EC446D7" w14:textId="77777777" w:rsidR="00074CE5" w:rsidRPr="000C2C9A" w:rsidRDefault="00074CE5" w:rsidP="00074CE5">
      <w:pPr>
        <w:spacing w:after="0" w:line="240" w:lineRule="auto"/>
        <w:contextualSpacing/>
        <w:jc w:val="both"/>
        <w:rPr>
          <w:rFonts w:ascii="Times New Roman" w:eastAsia="Times New Roman" w:hAnsi="Times New Roman" w:cs="Times New Roman"/>
          <w:b/>
          <w:bCs/>
          <w:sz w:val="24"/>
          <w:szCs w:val="24"/>
        </w:rPr>
      </w:pPr>
      <w:r w:rsidRPr="29999BF5">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73</w:t>
      </w:r>
      <w:r w:rsidRPr="29999BF5">
        <w:rPr>
          <w:rFonts w:ascii="Times New Roman" w:eastAsia="Times New Roman" w:hAnsi="Times New Roman" w:cs="Times New Roman"/>
          <w:b/>
          <w:bCs/>
          <w:sz w:val="24"/>
          <w:szCs w:val="24"/>
        </w:rPr>
        <w:t>. Tuumamaterjali riiklik register</w:t>
      </w:r>
    </w:p>
    <w:p w14:paraId="1ADE6DD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22797E2"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Tuumamaterjali arvestuse pidamiseks peetakse riiklikku tuumamaterjali registrit.</w:t>
      </w:r>
    </w:p>
    <w:p w14:paraId="23FA9258"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5ECCFA41"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Tuumamaterjali registri vastutav töötleja on pädev asutus.</w:t>
      </w:r>
    </w:p>
    <w:p w14:paraId="78A989F8"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1B1EE0B0"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Tuumamaterjali registrisse kogutakse vähemalt </w:t>
      </w:r>
      <w:r w:rsidRPr="3A91F63E">
        <w:rPr>
          <w:rFonts w:ascii="Times New Roman" w:eastAsia="Times New Roman" w:hAnsi="Times New Roman" w:cs="Times New Roman"/>
          <w:sz w:val="24"/>
          <w:szCs w:val="24"/>
        </w:rPr>
        <w:t>tuumamaterjali</w:t>
      </w:r>
      <w:r w:rsidRPr="6D5EAA3F">
        <w:rPr>
          <w:rFonts w:ascii="Times New Roman" w:eastAsia="Times New Roman" w:hAnsi="Times New Roman" w:cs="Times New Roman"/>
          <w:sz w:val="24"/>
          <w:szCs w:val="24"/>
        </w:rPr>
        <w:t xml:space="preserve"> </w:t>
      </w:r>
      <w:r w:rsidRPr="561D0A61">
        <w:rPr>
          <w:rFonts w:ascii="Times New Roman" w:eastAsia="Times New Roman" w:hAnsi="Times New Roman" w:cs="Times New Roman"/>
          <w:sz w:val="24"/>
          <w:szCs w:val="24"/>
        </w:rPr>
        <w:t xml:space="preserve">omava isiku </w:t>
      </w:r>
      <w:r w:rsidRPr="343BA6A5">
        <w:rPr>
          <w:rFonts w:ascii="Times New Roman" w:eastAsia="Times New Roman" w:hAnsi="Times New Roman" w:cs="Times New Roman"/>
          <w:sz w:val="24"/>
          <w:szCs w:val="24"/>
        </w:rPr>
        <w:t>andmed, tuumamaterjali kogus, liik, esinemiskuju ja koostis, tuumamaterjali asukoht, koguste lahknevuste ja kadude andmed, tuumamaterjali veo korral saatja ja vastuvõtja andmed.</w:t>
      </w:r>
    </w:p>
    <w:p w14:paraId="0A9E8181"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7DDAE2D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29999BF5">
        <w:rPr>
          <w:rFonts w:ascii="Times New Roman" w:eastAsia="Times New Roman" w:hAnsi="Times New Roman" w:cs="Times New Roman"/>
          <w:sz w:val="24"/>
          <w:szCs w:val="24"/>
        </w:rPr>
        <w:t xml:space="preserve">(4) Käesoleva paragrahvi lõikes 3 nimetatud andmeid tuleb tuumamaterjali registris säilitada seni, kuni tuumamaterjal asub ehitises, ja vähemalt </w:t>
      </w:r>
      <w:r>
        <w:rPr>
          <w:rFonts w:ascii="Times New Roman" w:eastAsia="Times New Roman" w:hAnsi="Times New Roman" w:cs="Times New Roman"/>
          <w:sz w:val="24"/>
          <w:szCs w:val="24"/>
        </w:rPr>
        <w:t>viis</w:t>
      </w:r>
      <w:r w:rsidRPr="29999BF5">
        <w:rPr>
          <w:rFonts w:ascii="Times New Roman" w:eastAsia="Times New Roman" w:hAnsi="Times New Roman" w:cs="Times New Roman"/>
          <w:sz w:val="24"/>
          <w:szCs w:val="24"/>
        </w:rPr>
        <w:t xml:space="preserve"> aastat pärast seda, kui tuumamaterjal on ehitisest eemaldatud, kui ei ole kokku lepitud teisiti.</w:t>
      </w:r>
    </w:p>
    <w:p w14:paraId="513E308B"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59D932DD"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29999BF5">
        <w:rPr>
          <w:rFonts w:ascii="Times New Roman" w:eastAsia="Times New Roman" w:hAnsi="Times New Roman" w:cs="Times New Roman"/>
          <w:sz w:val="24"/>
          <w:szCs w:val="24"/>
        </w:rPr>
        <w:t>(</w:t>
      </w:r>
      <w:r w:rsidRPr="3A91F63E">
        <w:rPr>
          <w:rFonts w:ascii="Times New Roman" w:eastAsia="Times New Roman" w:hAnsi="Times New Roman" w:cs="Times New Roman"/>
          <w:sz w:val="24"/>
          <w:szCs w:val="24"/>
        </w:rPr>
        <w:t>5</w:t>
      </w:r>
      <w:r w:rsidRPr="29999BF5">
        <w:rPr>
          <w:rFonts w:ascii="Times New Roman" w:eastAsia="Times New Roman" w:hAnsi="Times New Roman" w:cs="Times New Roman"/>
          <w:sz w:val="24"/>
          <w:szCs w:val="24"/>
        </w:rPr>
        <w:t>) Tuumamaterjali riikliku registri asutab ja selle põhimääruse, sealhulgas infoturbe nõuded kehtestab valdkonna eest vastutav minister määrusega.</w:t>
      </w:r>
    </w:p>
    <w:p w14:paraId="7C81377A"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043A3271"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r w:rsidRPr="29999BF5">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74</w:t>
      </w:r>
      <w:r w:rsidRPr="29999BF5">
        <w:rPr>
          <w:rFonts w:ascii="Times New Roman" w:eastAsia="Times New Roman" w:hAnsi="Times New Roman" w:cs="Times New Roman"/>
          <w:b/>
          <w:bCs/>
          <w:sz w:val="24"/>
          <w:szCs w:val="24"/>
        </w:rPr>
        <w:t xml:space="preserve">. Rahvusvahelised inspektsioonid </w:t>
      </w:r>
    </w:p>
    <w:p w14:paraId="47ADDAEA" w14:textId="77777777" w:rsidR="00074CE5" w:rsidRPr="000C2C9A" w:rsidRDefault="00074CE5" w:rsidP="00074CE5">
      <w:pPr>
        <w:spacing w:after="0" w:line="240" w:lineRule="auto"/>
        <w:contextualSpacing/>
        <w:jc w:val="both"/>
        <w:rPr>
          <w:rFonts w:ascii="Times New Roman" w:eastAsia="Times New Roman" w:hAnsi="Times New Roman" w:cs="Times New Roman"/>
          <w:b/>
          <w:sz w:val="24"/>
          <w:szCs w:val="24"/>
        </w:rPr>
      </w:pPr>
    </w:p>
    <w:p w14:paraId="73B40FE2"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29999BF5">
        <w:rPr>
          <w:rFonts w:ascii="Times New Roman" w:eastAsia="Times New Roman" w:hAnsi="Times New Roman" w:cs="Times New Roman"/>
          <w:sz w:val="24"/>
          <w:szCs w:val="24"/>
        </w:rPr>
        <w:t xml:space="preserve">(1) Rahvusvaheliste organisatsioonide esindajatel (edaspidi </w:t>
      </w:r>
      <w:proofErr w:type="spellStart"/>
      <w:r w:rsidRPr="29999BF5">
        <w:rPr>
          <w:rFonts w:ascii="Times New Roman" w:eastAsia="Times New Roman" w:hAnsi="Times New Roman" w:cs="Times New Roman"/>
          <w:i/>
          <w:iCs/>
          <w:sz w:val="24"/>
          <w:szCs w:val="24"/>
        </w:rPr>
        <w:t>välisinspektorid</w:t>
      </w:r>
      <w:proofErr w:type="spellEnd"/>
      <w:r w:rsidRPr="29999BF5">
        <w:rPr>
          <w:rFonts w:ascii="Times New Roman" w:eastAsia="Times New Roman" w:hAnsi="Times New Roman" w:cs="Times New Roman"/>
          <w:sz w:val="24"/>
          <w:szCs w:val="24"/>
        </w:rPr>
        <w:t xml:space="preserve">), kellele </w:t>
      </w:r>
      <w:r>
        <w:rPr>
          <w:rFonts w:ascii="Times New Roman" w:eastAsia="Times New Roman" w:hAnsi="Times New Roman" w:cs="Times New Roman"/>
          <w:sz w:val="24"/>
          <w:szCs w:val="24"/>
        </w:rPr>
        <w:t>asjaomane</w:t>
      </w:r>
      <w:r w:rsidRPr="29999BF5">
        <w:rPr>
          <w:rFonts w:ascii="Times New Roman" w:eastAsia="Times New Roman" w:hAnsi="Times New Roman" w:cs="Times New Roman"/>
          <w:sz w:val="24"/>
          <w:szCs w:val="24"/>
        </w:rPr>
        <w:t xml:space="preserve"> organisatsioon on andnud õiguse kontrollida Eesti Vabariigi suhtes jõustunud tuumakontrollimeetmeid käsitlevate </w:t>
      </w:r>
      <w:proofErr w:type="spellStart"/>
      <w:r w:rsidRPr="29999BF5">
        <w:rPr>
          <w:rFonts w:ascii="Times New Roman" w:eastAsia="Times New Roman" w:hAnsi="Times New Roman" w:cs="Times New Roman"/>
          <w:sz w:val="24"/>
          <w:szCs w:val="24"/>
        </w:rPr>
        <w:t>välislepingute</w:t>
      </w:r>
      <w:proofErr w:type="spellEnd"/>
      <w:r w:rsidRPr="29999BF5">
        <w:rPr>
          <w:rFonts w:ascii="Times New Roman" w:eastAsia="Times New Roman" w:hAnsi="Times New Roman" w:cs="Times New Roman"/>
          <w:sz w:val="24"/>
          <w:szCs w:val="24"/>
        </w:rPr>
        <w:t xml:space="preserve"> tingimuste täitmist, on õigus vastavalt Austria Vabariigi, Belgia Kuningriigi, Hispaania Kuningriigi, Madalmaade Kuningriigi, Iirimaa, Itaalia Vabariigi, Kreeka Vabariigi, Luksemburgi Suurhertsogiriigi, Portugali Vabariigi, Rootsi Kuningriigi, Saksamaa Liitvabariigi, Soome Vabariigi, Taani Kuningriigi, Euroopa Aatomienergiaühenduse ja Rahvusvahelise Aatomienergiaagentuuri vahelise tuumarelva leviku tõkestamise lepingu III artikli lõigete 1 ja 4 rakendamise kokkuleppe lisaprotokollis kehtestatud nõuetele (edaspidi </w:t>
      </w:r>
      <w:r>
        <w:rPr>
          <w:rFonts w:ascii="Times New Roman" w:eastAsia="Times New Roman" w:hAnsi="Times New Roman" w:cs="Times New Roman"/>
          <w:i/>
          <w:iCs/>
          <w:sz w:val="24"/>
          <w:szCs w:val="24"/>
        </w:rPr>
        <w:t>l</w:t>
      </w:r>
      <w:r w:rsidRPr="29999BF5">
        <w:rPr>
          <w:rFonts w:ascii="Times New Roman" w:eastAsia="Times New Roman" w:hAnsi="Times New Roman" w:cs="Times New Roman"/>
          <w:i/>
          <w:iCs/>
          <w:sz w:val="24"/>
          <w:szCs w:val="24"/>
        </w:rPr>
        <w:t>isaprotokoll</w:t>
      </w:r>
      <w:r w:rsidRPr="29999BF5">
        <w:rPr>
          <w:rFonts w:ascii="Times New Roman" w:eastAsia="Times New Roman" w:hAnsi="Times New Roman" w:cs="Times New Roman"/>
          <w:sz w:val="24"/>
          <w:szCs w:val="24"/>
        </w:rPr>
        <w:t>):</w:t>
      </w:r>
    </w:p>
    <w:p w14:paraId="5DD238E0"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29999BF5">
        <w:rPr>
          <w:rFonts w:ascii="Times New Roman" w:eastAsia="Times New Roman" w:hAnsi="Times New Roman" w:cs="Times New Roman"/>
          <w:sz w:val="24"/>
          <w:szCs w:val="24"/>
        </w:rPr>
        <w:t xml:space="preserve">1) siseneda oma ülesannete täitmiseks tuumamaterjali alale, mis kuuluvad vastava </w:t>
      </w:r>
      <w:proofErr w:type="spellStart"/>
      <w:r w:rsidRPr="29999BF5">
        <w:rPr>
          <w:rFonts w:ascii="Times New Roman" w:eastAsia="Times New Roman" w:hAnsi="Times New Roman" w:cs="Times New Roman"/>
          <w:sz w:val="24"/>
          <w:szCs w:val="24"/>
        </w:rPr>
        <w:t>välislepingu</w:t>
      </w:r>
      <w:proofErr w:type="spellEnd"/>
      <w:r w:rsidRPr="29999BF5">
        <w:rPr>
          <w:rFonts w:ascii="Times New Roman" w:eastAsia="Times New Roman" w:hAnsi="Times New Roman" w:cs="Times New Roman"/>
          <w:sz w:val="24"/>
          <w:szCs w:val="24"/>
        </w:rPr>
        <w:t xml:space="preserve"> kohaldamisalasse; </w:t>
      </w:r>
    </w:p>
    <w:p w14:paraId="64DCD93E"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saada oma ülesannete täitmiseks vajalikke andmeid ja dokumente või seda võimaldava</w:t>
      </w:r>
      <w:r>
        <w:rPr>
          <w:rFonts w:ascii="Times New Roman" w:eastAsia="Times New Roman" w:hAnsi="Times New Roman" w:cs="Times New Roman"/>
          <w:sz w:val="24"/>
          <w:szCs w:val="24"/>
        </w:rPr>
        <w:t>t</w:t>
      </w:r>
      <w:r w:rsidRPr="343BA6A5">
        <w:rPr>
          <w:rFonts w:ascii="Times New Roman" w:eastAsia="Times New Roman" w:hAnsi="Times New Roman" w:cs="Times New Roman"/>
          <w:sz w:val="24"/>
          <w:szCs w:val="24"/>
        </w:rPr>
        <w:t xml:space="preserve"> juurdepääsu neile;</w:t>
      </w:r>
    </w:p>
    <w:p w14:paraId="078700A2"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võtta oma ülesannete täitmiseks vajalikke proove ja teha mõõtmisi, teha või tellida ekspertiise ning jäädvustada olukorda pilti ja heli salvestava seadmega.</w:t>
      </w:r>
    </w:p>
    <w:p w14:paraId="613009E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AF91F4B"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Vastavalt </w:t>
      </w:r>
      <w:r>
        <w:rPr>
          <w:rFonts w:ascii="Times New Roman" w:eastAsia="Times New Roman" w:hAnsi="Times New Roman" w:cs="Times New Roman"/>
          <w:sz w:val="24"/>
          <w:szCs w:val="24"/>
        </w:rPr>
        <w:t>l</w:t>
      </w:r>
      <w:r w:rsidRPr="343BA6A5">
        <w:rPr>
          <w:rFonts w:ascii="Times New Roman" w:eastAsia="Times New Roman" w:hAnsi="Times New Roman" w:cs="Times New Roman"/>
          <w:sz w:val="24"/>
          <w:szCs w:val="24"/>
        </w:rPr>
        <w:t>isapr</w:t>
      </w:r>
      <w:r>
        <w:rPr>
          <w:rFonts w:ascii="Times New Roman" w:eastAsia="Times New Roman" w:hAnsi="Times New Roman" w:cs="Times New Roman"/>
          <w:sz w:val="24"/>
          <w:szCs w:val="24"/>
        </w:rPr>
        <w:t>o</w:t>
      </w:r>
      <w:r w:rsidRPr="343BA6A5">
        <w:rPr>
          <w:rFonts w:ascii="Times New Roman" w:eastAsia="Times New Roman" w:hAnsi="Times New Roman" w:cs="Times New Roman"/>
          <w:sz w:val="24"/>
          <w:szCs w:val="24"/>
        </w:rPr>
        <w:t xml:space="preserve">tokollile on pädeval asutusel õigus saata </w:t>
      </w:r>
      <w:proofErr w:type="spellStart"/>
      <w:r w:rsidRPr="343BA6A5">
        <w:rPr>
          <w:rFonts w:ascii="Times New Roman" w:eastAsia="Times New Roman" w:hAnsi="Times New Roman" w:cs="Times New Roman"/>
          <w:sz w:val="24"/>
          <w:szCs w:val="24"/>
        </w:rPr>
        <w:t>välisinspektoreid</w:t>
      </w:r>
      <w:proofErr w:type="spellEnd"/>
      <w:r w:rsidRPr="343BA6A5">
        <w:rPr>
          <w:rFonts w:ascii="Times New Roman" w:eastAsia="Times New Roman" w:hAnsi="Times New Roman" w:cs="Times New Roman"/>
          <w:sz w:val="24"/>
          <w:szCs w:val="24"/>
        </w:rPr>
        <w:t xml:space="preserve"> käesoleva paragrahvi lõikes 1 nimetatud tegevuste </w:t>
      </w:r>
      <w:r>
        <w:rPr>
          <w:rFonts w:ascii="Times New Roman" w:eastAsia="Times New Roman" w:hAnsi="Times New Roman" w:cs="Times New Roman"/>
          <w:sz w:val="24"/>
          <w:szCs w:val="24"/>
        </w:rPr>
        <w:t>puhul</w:t>
      </w:r>
      <w:r w:rsidRPr="343BA6A5">
        <w:rPr>
          <w:rFonts w:ascii="Times New Roman" w:eastAsia="Times New Roman" w:hAnsi="Times New Roman" w:cs="Times New Roman"/>
          <w:sz w:val="24"/>
          <w:szCs w:val="24"/>
        </w:rPr>
        <w:t>.</w:t>
      </w:r>
    </w:p>
    <w:p w14:paraId="1232261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8EBE96B"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Lepingust või seadusest tulenevad kohustused, mis piiravad juurdepääsu ehitisele või andmete </w:t>
      </w:r>
      <w:r w:rsidRPr="3A91F63E">
        <w:rPr>
          <w:rFonts w:ascii="Times New Roman" w:eastAsia="Times New Roman" w:hAnsi="Times New Roman" w:cs="Times New Roman"/>
          <w:sz w:val="24"/>
          <w:szCs w:val="24"/>
        </w:rPr>
        <w:t>avaldamisele</w:t>
      </w:r>
      <w:r w:rsidRPr="343BA6A5">
        <w:rPr>
          <w:rFonts w:ascii="Times New Roman" w:eastAsia="Times New Roman" w:hAnsi="Times New Roman" w:cs="Times New Roman"/>
          <w:sz w:val="24"/>
          <w:szCs w:val="24"/>
        </w:rPr>
        <w:t>, ei kohaldu ulatuses, mis on vajalik tuumakontrollimeetmete rakendamiseks või nende üle kontrolli te</w:t>
      </w:r>
      <w:r>
        <w:rPr>
          <w:rFonts w:ascii="Times New Roman" w:eastAsia="Times New Roman" w:hAnsi="Times New Roman" w:cs="Times New Roman"/>
          <w:sz w:val="24"/>
          <w:szCs w:val="24"/>
        </w:rPr>
        <w:t>ge</w:t>
      </w:r>
      <w:r w:rsidRPr="343BA6A5">
        <w:rPr>
          <w:rFonts w:ascii="Times New Roman" w:eastAsia="Times New Roman" w:hAnsi="Times New Roman" w:cs="Times New Roman"/>
          <w:sz w:val="24"/>
          <w:szCs w:val="24"/>
        </w:rPr>
        <w:t>miseks.</w:t>
      </w:r>
    </w:p>
    <w:p w14:paraId="7D66760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ECAC14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(4) Tuumamaterjali omav isik on kohustatud lubama </w:t>
      </w:r>
      <w:proofErr w:type="spellStart"/>
      <w:r w:rsidRPr="343BA6A5">
        <w:rPr>
          <w:rFonts w:ascii="Times New Roman" w:eastAsia="Times New Roman" w:hAnsi="Times New Roman" w:cs="Times New Roman"/>
          <w:sz w:val="24"/>
          <w:szCs w:val="24"/>
        </w:rPr>
        <w:t>välisinspektoritele</w:t>
      </w:r>
      <w:proofErr w:type="spellEnd"/>
      <w:r w:rsidRPr="343BA6A5">
        <w:rPr>
          <w:rFonts w:ascii="Times New Roman" w:eastAsia="Times New Roman" w:hAnsi="Times New Roman" w:cs="Times New Roman"/>
          <w:sz w:val="24"/>
          <w:szCs w:val="24"/>
        </w:rPr>
        <w:t xml:space="preserve"> juurdepääsu materjalibilansi</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alale, käitamisega seotud andmetele ja dokumentidele, võtta proove ja teha mõõtmisi </w:t>
      </w:r>
      <w:proofErr w:type="spellStart"/>
      <w:r w:rsidRPr="343BA6A5">
        <w:rPr>
          <w:rFonts w:ascii="Times New Roman" w:eastAsia="Times New Roman" w:hAnsi="Times New Roman" w:cs="Times New Roman"/>
          <w:sz w:val="24"/>
          <w:szCs w:val="24"/>
        </w:rPr>
        <w:t>välislepingust</w:t>
      </w:r>
      <w:proofErr w:type="spellEnd"/>
      <w:r w:rsidRPr="343BA6A5">
        <w:rPr>
          <w:rFonts w:ascii="Times New Roman" w:eastAsia="Times New Roman" w:hAnsi="Times New Roman" w:cs="Times New Roman"/>
          <w:sz w:val="24"/>
          <w:szCs w:val="24"/>
        </w:rPr>
        <w:t xml:space="preserve"> tulenevate ja käesolevas seaduses sätestatud kohustuste täitmiseks.</w:t>
      </w:r>
    </w:p>
    <w:p w14:paraId="2366DABA"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3BE1E20B"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(5) Riigi esindaja </w:t>
      </w:r>
      <w:r>
        <w:rPr>
          <w:rFonts w:ascii="Times New Roman" w:eastAsia="Times New Roman" w:hAnsi="Times New Roman" w:cs="Times New Roman"/>
          <w:sz w:val="24"/>
          <w:szCs w:val="24"/>
        </w:rPr>
        <w:t>l</w:t>
      </w:r>
      <w:r w:rsidRPr="343BA6A5">
        <w:rPr>
          <w:rFonts w:ascii="Times New Roman" w:eastAsia="Times New Roman" w:hAnsi="Times New Roman" w:cs="Times New Roman"/>
          <w:sz w:val="24"/>
          <w:szCs w:val="24"/>
        </w:rPr>
        <w:t>isaprotokolli artikl</w:t>
      </w:r>
      <w:r>
        <w:rPr>
          <w:rFonts w:ascii="Times New Roman" w:eastAsia="Times New Roman" w:hAnsi="Times New Roman" w:cs="Times New Roman"/>
          <w:sz w:val="24"/>
          <w:szCs w:val="24"/>
        </w:rPr>
        <w:t>i</w:t>
      </w:r>
      <w:r w:rsidRPr="343BA6A5">
        <w:rPr>
          <w:rFonts w:ascii="Times New Roman" w:eastAsia="Times New Roman" w:hAnsi="Times New Roman" w:cs="Times New Roman"/>
          <w:sz w:val="24"/>
          <w:szCs w:val="24"/>
        </w:rPr>
        <w:t xml:space="preserve"> 10 tähenduses on </w:t>
      </w:r>
      <w:r w:rsidRPr="3C44B683">
        <w:rPr>
          <w:rFonts w:ascii="Times New Roman" w:eastAsia="Times New Roman" w:hAnsi="Times New Roman" w:cs="Times New Roman"/>
          <w:sz w:val="24"/>
          <w:szCs w:val="24"/>
        </w:rPr>
        <w:t>pädev</w:t>
      </w:r>
      <w:r w:rsidRPr="6D5EAA3F">
        <w:rPr>
          <w:rFonts w:ascii="Times New Roman" w:eastAsia="Times New Roman" w:hAnsi="Times New Roman" w:cs="Times New Roman"/>
          <w:sz w:val="24"/>
          <w:szCs w:val="24"/>
        </w:rPr>
        <w:t xml:space="preserve"> asutus</w:t>
      </w:r>
      <w:r w:rsidRPr="343BA6A5">
        <w:rPr>
          <w:rFonts w:ascii="Times New Roman" w:eastAsia="Times New Roman" w:hAnsi="Times New Roman" w:cs="Times New Roman"/>
          <w:sz w:val="24"/>
          <w:szCs w:val="24"/>
        </w:rPr>
        <w:t xml:space="preserve">, keda teavitatakse </w:t>
      </w:r>
      <w:r>
        <w:rPr>
          <w:rFonts w:ascii="Times New Roman" w:eastAsia="Times New Roman" w:hAnsi="Times New Roman" w:cs="Times New Roman"/>
          <w:sz w:val="24"/>
          <w:szCs w:val="24"/>
        </w:rPr>
        <w:t>l</w:t>
      </w:r>
      <w:r w:rsidRPr="3A91F63E">
        <w:rPr>
          <w:rFonts w:ascii="Times New Roman" w:eastAsia="Times New Roman" w:hAnsi="Times New Roman" w:cs="Times New Roman"/>
          <w:sz w:val="24"/>
          <w:szCs w:val="24"/>
        </w:rPr>
        <w:t>isaprotokolli</w:t>
      </w:r>
      <w:r w:rsidRPr="343BA6A5">
        <w:rPr>
          <w:rFonts w:ascii="Times New Roman" w:eastAsia="Times New Roman" w:hAnsi="Times New Roman" w:cs="Times New Roman"/>
          <w:sz w:val="24"/>
          <w:szCs w:val="24"/>
        </w:rPr>
        <w:t xml:space="preserve"> alusel tehtud toimingutest, sealhulgas tuvastatud probleemidest või vastuoludest, probleemide ja vastuolude lahendamise tulemustest ning kord aastas järeldustest, mis on tehtud </w:t>
      </w:r>
      <w:r>
        <w:rPr>
          <w:rFonts w:ascii="Times New Roman" w:eastAsia="Times New Roman" w:hAnsi="Times New Roman" w:cs="Times New Roman"/>
          <w:sz w:val="24"/>
          <w:szCs w:val="24"/>
        </w:rPr>
        <w:t>l</w:t>
      </w:r>
      <w:r w:rsidRPr="3A91F63E">
        <w:rPr>
          <w:rFonts w:ascii="Times New Roman" w:eastAsia="Times New Roman" w:hAnsi="Times New Roman" w:cs="Times New Roman"/>
          <w:sz w:val="24"/>
          <w:szCs w:val="24"/>
        </w:rPr>
        <w:t>isaprotokolli</w:t>
      </w:r>
      <w:r w:rsidRPr="343BA6A5">
        <w:rPr>
          <w:rFonts w:ascii="Times New Roman" w:eastAsia="Times New Roman" w:hAnsi="Times New Roman" w:cs="Times New Roman"/>
          <w:sz w:val="24"/>
          <w:szCs w:val="24"/>
        </w:rPr>
        <w:t>kohaste toimingute põhjal.</w:t>
      </w:r>
    </w:p>
    <w:p w14:paraId="63A99CFB"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7CF832FB"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r w:rsidRPr="29999BF5">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75</w:t>
      </w:r>
      <w:r w:rsidRPr="29999BF5">
        <w:rPr>
          <w:rFonts w:ascii="Times New Roman" w:eastAsia="Times New Roman" w:hAnsi="Times New Roman" w:cs="Times New Roman"/>
          <w:b/>
          <w:bCs/>
          <w:sz w:val="24"/>
          <w:szCs w:val="24"/>
        </w:rPr>
        <w:t xml:space="preserve">. </w:t>
      </w:r>
      <w:proofErr w:type="spellStart"/>
      <w:r w:rsidRPr="29999BF5">
        <w:rPr>
          <w:rFonts w:ascii="Times New Roman" w:eastAsia="Times New Roman" w:hAnsi="Times New Roman" w:cs="Times New Roman"/>
          <w:b/>
          <w:bCs/>
          <w:sz w:val="24"/>
          <w:szCs w:val="24"/>
        </w:rPr>
        <w:t>Välisinspektori</w:t>
      </w:r>
      <w:proofErr w:type="spellEnd"/>
      <w:r w:rsidRPr="29999BF5">
        <w:rPr>
          <w:rFonts w:ascii="Times New Roman" w:eastAsia="Times New Roman" w:hAnsi="Times New Roman" w:cs="Times New Roman"/>
          <w:b/>
          <w:bCs/>
          <w:sz w:val="24"/>
          <w:szCs w:val="24"/>
        </w:rPr>
        <w:t xml:space="preserve"> ehitise kontrollimisele lubamise otsustamine</w:t>
      </w:r>
    </w:p>
    <w:p w14:paraId="58C8B34E" w14:textId="77777777" w:rsidR="00074CE5" w:rsidRPr="000C2C9A" w:rsidRDefault="00074CE5" w:rsidP="00074CE5">
      <w:pPr>
        <w:spacing w:after="0" w:line="240" w:lineRule="auto"/>
        <w:contextualSpacing/>
        <w:jc w:val="both"/>
        <w:rPr>
          <w:rFonts w:ascii="Times New Roman" w:eastAsia="Times New Roman" w:hAnsi="Times New Roman" w:cs="Times New Roman"/>
          <w:b/>
          <w:sz w:val="24"/>
          <w:szCs w:val="24"/>
        </w:rPr>
      </w:pPr>
    </w:p>
    <w:p w14:paraId="2693955F"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w:t>
      </w:r>
      <w:proofErr w:type="spellStart"/>
      <w:r w:rsidRPr="343BA6A5">
        <w:rPr>
          <w:rFonts w:ascii="Times New Roman" w:eastAsia="Times New Roman" w:hAnsi="Times New Roman" w:cs="Times New Roman"/>
          <w:sz w:val="24"/>
          <w:szCs w:val="24"/>
        </w:rPr>
        <w:t>Välisinspektorina</w:t>
      </w:r>
      <w:proofErr w:type="spellEnd"/>
      <w:r w:rsidRPr="343BA6A5">
        <w:rPr>
          <w:rFonts w:ascii="Times New Roman" w:eastAsia="Times New Roman" w:hAnsi="Times New Roman" w:cs="Times New Roman"/>
          <w:sz w:val="24"/>
          <w:szCs w:val="24"/>
        </w:rPr>
        <w:t xml:space="preserve"> ei või Eesti Vabariigi territooriumil tegutseda isik, kelle suhtes on Eesti Vabariigi pädevatel asutustel põhjendatud kahtlus, et tema tegevus võib ohustada Eesti Vabariigi või rahvusvahelist julgeolekut või tuua kaasa tuumakäitise või tuumamaterjali suhtes kehtivate tuumakontrolli- või julgeolekumeetmete nõuete rikkumis</w:t>
      </w:r>
      <w:r>
        <w:rPr>
          <w:rFonts w:ascii="Times New Roman" w:eastAsia="Times New Roman" w:hAnsi="Times New Roman" w:cs="Times New Roman"/>
          <w:sz w:val="24"/>
          <w:szCs w:val="24"/>
        </w:rPr>
        <w:t>e</w:t>
      </w:r>
      <w:r w:rsidRPr="343BA6A5">
        <w:rPr>
          <w:rFonts w:ascii="Times New Roman" w:eastAsia="Times New Roman" w:hAnsi="Times New Roman" w:cs="Times New Roman"/>
          <w:sz w:val="24"/>
          <w:szCs w:val="24"/>
        </w:rPr>
        <w:t xml:space="preserve">. </w:t>
      </w:r>
    </w:p>
    <w:p w14:paraId="06D635C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2D9EC15"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w:t>
      </w:r>
      <w:proofErr w:type="spellStart"/>
      <w:r w:rsidRPr="343BA6A5">
        <w:rPr>
          <w:rFonts w:ascii="Times New Roman" w:eastAsia="Times New Roman" w:hAnsi="Times New Roman" w:cs="Times New Roman"/>
          <w:sz w:val="24"/>
          <w:szCs w:val="24"/>
        </w:rPr>
        <w:t>Välisinspektori</w:t>
      </w:r>
      <w:proofErr w:type="spellEnd"/>
      <w:r w:rsidRPr="343BA6A5">
        <w:rPr>
          <w:rFonts w:ascii="Times New Roman" w:eastAsia="Times New Roman" w:hAnsi="Times New Roman" w:cs="Times New Roman"/>
          <w:sz w:val="24"/>
          <w:szCs w:val="24"/>
        </w:rPr>
        <w:t xml:space="preserve"> heakskiitmiseks taotleb pädev asutus </w:t>
      </w:r>
      <w:r w:rsidRPr="13025A67">
        <w:rPr>
          <w:rFonts w:ascii="Times New Roman" w:eastAsia="Times New Roman" w:hAnsi="Times New Roman" w:cs="Times New Roman"/>
          <w:sz w:val="24"/>
          <w:szCs w:val="24"/>
        </w:rPr>
        <w:t xml:space="preserve">nõusoleku </w:t>
      </w:r>
      <w:proofErr w:type="spellStart"/>
      <w:r w:rsidRPr="13025A67">
        <w:rPr>
          <w:rFonts w:ascii="Times New Roman" w:eastAsia="Times New Roman" w:hAnsi="Times New Roman" w:cs="Times New Roman"/>
          <w:sz w:val="24"/>
          <w:szCs w:val="24"/>
        </w:rPr>
        <w:t>välisinspektori</w:t>
      </w:r>
      <w:proofErr w:type="spellEnd"/>
      <w:r w:rsidRPr="13025A67">
        <w:rPr>
          <w:rFonts w:ascii="Times New Roman" w:eastAsia="Times New Roman" w:hAnsi="Times New Roman" w:cs="Times New Roman"/>
          <w:sz w:val="24"/>
          <w:szCs w:val="24"/>
        </w:rPr>
        <w:t xml:space="preserve"> isiku sobivuse ja inspekteerimiseks antava loa kohta </w:t>
      </w:r>
      <w:r w:rsidRPr="343BA6A5">
        <w:rPr>
          <w:rFonts w:ascii="Times New Roman" w:eastAsia="Times New Roman" w:hAnsi="Times New Roman" w:cs="Times New Roman"/>
          <w:sz w:val="24"/>
          <w:szCs w:val="24"/>
        </w:rPr>
        <w:t>vähemalt Kaitsepolitseiametilt, Politsei- ja Piirivalveametilt ning asjassepuutuvalt käitajalt</w:t>
      </w:r>
      <w:r w:rsidRPr="13025A67">
        <w:rPr>
          <w:rFonts w:ascii="Times New Roman" w:eastAsia="Times New Roman" w:hAnsi="Times New Roman" w:cs="Times New Roman"/>
          <w:sz w:val="24"/>
          <w:szCs w:val="24"/>
        </w:rPr>
        <w:t>. Saadud nõusolekute</w:t>
      </w:r>
      <w:r w:rsidRPr="343BA6A5">
        <w:rPr>
          <w:rFonts w:ascii="Times New Roman" w:eastAsia="Times New Roman" w:hAnsi="Times New Roman" w:cs="Times New Roman"/>
          <w:sz w:val="24"/>
          <w:szCs w:val="24"/>
        </w:rPr>
        <w:t xml:space="preserve"> alusel </w:t>
      </w:r>
      <w:r w:rsidRPr="13025A67">
        <w:rPr>
          <w:rFonts w:ascii="Times New Roman" w:eastAsia="Times New Roman" w:hAnsi="Times New Roman" w:cs="Times New Roman"/>
          <w:sz w:val="24"/>
          <w:szCs w:val="24"/>
        </w:rPr>
        <w:t xml:space="preserve">võimaldatakse </w:t>
      </w:r>
      <w:proofErr w:type="spellStart"/>
      <w:r w:rsidRPr="6D5EAA3F">
        <w:rPr>
          <w:rFonts w:ascii="Times New Roman" w:eastAsia="Times New Roman" w:hAnsi="Times New Roman" w:cs="Times New Roman"/>
          <w:sz w:val="24"/>
          <w:szCs w:val="24"/>
        </w:rPr>
        <w:t>välisinspektorile</w:t>
      </w:r>
      <w:proofErr w:type="spellEnd"/>
      <w:r w:rsidRPr="6D5EAA3F">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juurdepääs </w:t>
      </w:r>
      <w:r w:rsidRPr="13025A67">
        <w:rPr>
          <w:rFonts w:ascii="Times New Roman" w:eastAsia="Times New Roman" w:hAnsi="Times New Roman" w:cs="Times New Roman"/>
          <w:sz w:val="24"/>
          <w:szCs w:val="24"/>
        </w:rPr>
        <w:t>rajatisele</w:t>
      </w:r>
      <w:r w:rsidRPr="343BA6A5">
        <w:rPr>
          <w:rFonts w:ascii="Times New Roman" w:eastAsia="Times New Roman" w:hAnsi="Times New Roman" w:cs="Times New Roman"/>
          <w:sz w:val="24"/>
          <w:szCs w:val="24"/>
        </w:rPr>
        <w:t xml:space="preserve"> tuumakontrollimeetmete rakendamise kontrolli</w:t>
      </w:r>
      <w:r>
        <w:rPr>
          <w:rFonts w:ascii="Times New Roman" w:eastAsia="Times New Roman" w:hAnsi="Times New Roman" w:cs="Times New Roman"/>
          <w:sz w:val="24"/>
          <w:szCs w:val="24"/>
        </w:rPr>
        <w:t>ks</w:t>
      </w:r>
      <w:r w:rsidRPr="343BA6A5">
        <w:rPr>
          <w:rFonts w:ascii="Times New Roman" w:eastAsia="Times New Roman" w:hAnsi="Times New Roman" w:cs="Times New Roman"/>
          <w:sz w:val="24"/>
          <w:szCs w:val="24"/>
        </w:rPr>
        <w:t xml:space="preserve"> vastavalt </w:t>
      </w:r>
      <w:proofErr w:type="spellStart"/>
      <w:r w:rsidRPr="673C4A27">
        <w:rPr>
          <w:rFonts w:ascii="Times New Roman" w:eastAsia="Times New Roman" w:hAnsi="Times New Roman" w:cs="Times New Roman"/>
          <w:sz w:val="24"/>
          <w:szCs w:val="24"/>
        </w:rPr>
        <w:t>välislepingule</w:t>
      </w:r>
      <w:proofErr w:type="spellEnd"/>
      <w:r w:rsidRPr="673C4A27">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w:t>
      </w:r>
    </w:p>
    <w:p w14:paraId="5D42C4D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5860C19"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Pädev asutus korraldab rahvusvaheliste organisatsioonide nimetatud </w:t>
      </w:r>
      <w:proofErr w:type="spellStart"/>
      <w:r w:rsidRPr="6D5EAA3F">
        <w:rPr>
          <w:rFonts w:ascii="Times New Roman" w:eastAsia="Times New Roman" w:hAnsi="Times New Roman" w:cs="Times New Roman"/>
          <w:sz w:val="24"/>
          <w:szCs w:val="24"/>
        </w:rPr>
        <w:t>välisinspektorite</w:t>
      </w:r>
      <w:proofErr w:type="spellEnd"/>
      <w:r w:rsidRPr="343BA6A5">
        <w:rPr>
          <w:rFonts w:ascii="Times New Roman" w:eastAsia="Times New Roman" w:hAnsi="Times New Roman" w:cs="Times New Roman"/>
          <w:sz w:val="24"/>
          <w:szCs w:val="24"/>
        </w:rPr>
        <w:t xml:space="preserve"> kinnitamise ja edastab andmed rahvusvahelistele organisatsioonidele.</w:t>
      </w:r>
    </w:p>
    <w:p w14:paraId="628B0A6C"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0B1BCE4B"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r w:rsidRPr="29999BF5">
        <w:rPr>
          <w:rFonts w:ascii="Times New Roman" w:eastAsia="Times New Roman" w:hAnsi="Times New Roman" w:cs="Times New Roman"/>
          <w:b/>
          <w:bCs/>
          <w:sz w:val="24"/>
          <w:szCs w:val="24"/>
        </w:rPr>
        <w:t xml:space="preserve">§ </w:t>
      </w:r>
      <w:bookmarkStart w:id="102" w:name="_Hlk208243290"/>
      <w:r w:rsidRPr="13252BC6">
        <w:rPr>
          <w:rFonts w:ascii="Times New Roman" w:eastAsia="Times New Roman" w:hAnsi="Times New Roman" w:cs="Times New Roman"/>
          <w:b/>
          <w:bCs/>
          <w:sz w:val="24"/>
          <w:szCs w:val="24"/>
        </w:rPr>
        <w:t>76</w:t>
      </w:r>
      <w:r w:rsidRPr="29999BF5">
        <w:rPr>
          <w:rFonts w:ascii="Times New Roman" w:eastAsia="Times New Roman" w:hAnsi="Times New Roman" w:cs="Times New Roman"/>
          <w:b/>
          <w:bCs/>
          <w:sz w:val="24"/>
          <w:szCs w:val="24"/>
        </w:rPr>
        <w:t>. Tuumkütusetsükliga seotud teadus-</w:t>
      </w:r>
      <w:r>
        <w:rPr>
          <w:rFonts w:ascii="Times New Roman" w:eastAsia="Times New Roman" w:hAnsi="Times New Roman" w:cs="Times New Roman"/>
          <w:b/>
          <w:bCs/>
          <w:sz w:val="24"/>
          <w:szCs w:val="24"/>
        </w:rPr>
        <w:t xml:space="preserve"> </w:t>
      </w:r>
      <w:r w:rsidRPr="29999BF5">
        <w:rPr>
          <w:rFonts w:ascii="Times New Roman" w:eastAsia="Times New Roman" w:hAnsi="Times New Roman" w:cs="Times New Roman"/>
          <w:b/>
          <w:bCs/>
          <w:sz w:val="24"/>
          <w:szCs w:val="24"/>
        </w:rPr>
        <w:t xml:space="preserve">ja arendustegevusest teavitamine </w:t>
      </w:r>
      <w:bookmarkEnd w:id="102"/>
    </w:p>
    <w:p w14:paraId="44C5CCCB" w14:textId="77777777" w:rsidR="00074CE5" w:rsidRPr="000C2C9A" w:rsidRDefault="00074CE5" w:rsidP="00074CE5">
      <w:pPr>
        <w:spacing w:after="0" w:line="240" w:lineRule="auto"/>
        <w:contextualSpacing/>
        <w:jc w:val="both"/>
        <w:rPr>
          <w:rFonts w:ascii="Times New Roman" w:eastAsia="Times New Roman" w:hAnsi="Times New Roman" w:cs="Times New Roman"/>
          <w:b/>
          <w:sz w:val="24"/>
          <w:szCs w:val="24"/>
        </w:rPr>
      </w:pPr>
    </w:p>
    <w:p w14:paraId="734E4E67"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29999BF5">
        <w:rPr>
          <w:rFonts w:ascii="Times New Roman" w:eastAsia="Times New Roman" w:hAnsi="Times New Roman" w:cs="Times New Roman"/>
          <w:sz w:val="24"/>
          <w:szCs w:val="24"/>
        </w:rPr>
        <w:t xml:space="preserve">Isik, kes kavatseb </w:t>
      </w:r>
      <w:r>
        <w:rPr>
          <w:rFonts w:ascii="Times New Roman" w:eastAsia="Times New Roman" w:hAnsi="Times New Roman" w:cs="Times New Roman"/>
          <w:sz w:val="24"/>
          <w:szCs w:val="24"/>
        </w:rPr>
        <w:t>teha</w:t>
      </w:r>
      <w:r w:rsidRPr="29999BF5">
        <w:rPr>
          <w:rFonts w:ascii="Times New Roman" w:eastAsia="Times New Roman" w:hAnsi="Times New Roman" w:cs="Times New Roman"/>
          <w:sz w:val="24"/>
          <w:szCs w:val="24"/>
        </w:rPr>
        <w:t xml:space="preserve"> tuumkütusetsükliga seotud teadus- ja arendustegevust</w:t>
      </w:r>
      <w:r>
        <w:rPr>
          <w:rFonts w:ascii="Times New Roman" w:eastAsia="Times New Roman" w:hAnsi="Times New Roman" w:cs="Times New Roman"/>
          <w:sz w:val="24"/>
          <w:szCs w:val="24"/>
        </w:rPr>
        <w:t>, mille</w:t>
      </w:r>
      <w:r w:rsidRPr="00935C4C">
        <w:rPr>
          <w:rFonts w:ascii="Times New Roman" w:eastAsia="Times New Roman" w:hAnsi="Times New Roman" w:cs="Times New Roman"/>
          <w:sz w:val="24"/>
          <w:szCs w:val="24"/>
        </w:rPr>
        <w:t xml:space="preserve"> </w:t>
      </w:r>
      <w:r w:rsidRPr="29999BF5">
        <w:rPr>
          <w:rFonts w:ascii="Times New Roman" w:eastAsia="Times New Roman" w:hAnsi="Times New Roman" w:cs="Times New Roman"/>
          <w:sz w:val="24"/>
          <w:szCs w:val="24"/>
        </w:rPr>
        <w:t xml:space="preserve">käigus tuumamaterjali ei kasutata, on kohustatud enne tegevusega alustamist teavitama pädevat asutust. </w:t>
      </w:r>
    </w:p>
    <w:p w14:paraId="1E22AA46" w14:textId="77777777" w:rsidR="00074CE5" w:rsidRDefault="00074CE5" w:rsidP="00074CE5">
      <w:pPr>
        <w:pStyle w:val="paragraph"/>
        <w:spacing w:before="0" w:beforeAutospacing="0" w:after="0" w:afterAutospacing="0"/>
        <w:contextualSpacing/>
        <w:jc w:val="both"/>
        <w:textAlignment w:val="baseline"/>
        <w:rPr>
          <w:b/>
        </w:rPr>
      </w:pPr>
      <w:r w:rsidRPr="343BA6A5">
        <w:rPr>
          <w:rStyle w:val="eop"/>
          <w:rFonts w:eastAsiaTheme="majorEastAsia"/>
          <w:b/>
          <w:color w:val="C00000"/>
        </w:rPr>
        <w:t> </w:t>
      </w:r>
    </w:p>
    <w:p w14:paraId="32EB05CA" w14:textId="77777777" w:rsidR="00074CE5" w:rsidRDefault="00074CE5" w:rsidP="00074CE5">
      <w:pPr>
        <w:pStyle w:val="paragraph"/>
        <w:spacing w:before="0" w:beforeAutospacing="0" w:after="0" w:afterAutospacing="0"/>
        <w:contextualSpacing/>
        <w:jc w:val="both"/>
        <w:textAlignment w:val="baseline"/>
      </w:pPr>
      <w:r w:rsidRPr="343BA6A5">
        <w:rPr>
          <w:rStyle w:val="eop"/>
          <w:rFonts w:eastAsiaTheme="majorEastAsia"/>
        </w:rPr>
        <w:t> </w:t>
      </w:r>
    </w:p>
    <w:p w14:paraId="7D49DF5C" w14:textId="77777777" w:rsidR="00074CE5" w:rsidRDefault="00074CE5" w:rsidP="00074CE5">
      <w:pPr>
        <w:pStyle w:val="paragraph"/>
        <w:spacing w:before="0" w:beforeAutospacing="0" w:after="0" w:afterAutospacing="0"/>
        <w:contextualSpacing/>
        <w:jc w:val="center"/>
        <w:textAlignment w:val="baseline"/>
        <w:rPr>
          <w:b/>
          <w:bCs/>
        </w:rPr>
      </w:pPr>
      <w:r w:rsidRPr="29999BF5">
        <w:rPr>
          <w:rStyle w:val="normaltextrun"/>
          <w:rFonts w:eastAsiaTheme="majorEastAsia"/>
          <w:b/>
          <w:bCs/>
        </w:rPr>
        <w:t>11. peatükk</w:t>
      </w:r>
      <w:r w:rsidRPr="29999BF5">
        <w:rPr>
          <w:rStyle w:val="eop"/>
          <w:rFonts w:eastAsiaTheme="majorEastAsia"/>
          <w:b/>
          <w:bCs/>
        </w:rPr>
        <w:t> </w:t>
      </w:r>
    </w:p>
    <w:p w14:paraId="160AC97B" w14:textId="77777777" w:rsidR="00074CE5" w:rsidRDefault="00074CE5" w:rsidP="00074CE5">
      <w:pPr>
        <w:pStyle w:val="paragraph"/>
        <w:spacing w:before="0" w:beforeAutospacing="0" w:after="0" w:afterAutospacing="0"/>
        <w:contextualSpacing/>
        <w:jc w:val="center"/>
        <w:textAlignment w:val="baseline"/>
        <w:rPr>
          <w:rStyle w:val="eop"/>
          <w:rFonts w:eastAsiaTheme="majorEastAsia"/>
          <w:b/>
        </w:rPr>
      </w:pPr>
      <w:r w:rsidRPr="31874130">
        <w:rPr>
          <w:rStyle w:val="normaltextrun"/>
          <w:rFonts w:eastAsiaTheme="majorEastAsia"/>
          <w:b/>
          <w:bCs/>
        </w:rPr>
        <w:t>Julgeolek ja füüsiline kaitse</w:t>
      </w:r>
    </w:p>
    <w:p w14:paraId="36E02D4E" w14:textId="77777777" w:rsidR="00074CE5" w:rsidRDefault="00074CE5" w:rsidP="00074CE5">
      <w:pPr>
        <w:pStyle w:val="paragraph"/>
        <w:spacing w:before="0" w:beforeAutospacing="0" w:after="0" w:afterAutospacing="0"/>
        <w:contextualSpacing/>
        <w:jc w:val="both"/>
        <w:textAlignment w:val="baseline"/>
        <w:rPr>
          <w:b/>
        </w:rPr>
      </w:pPr>
    </w:p>
    <w:p w14:paraId="5136D6F6" w14:textId="77777777" w:rsidR="00074CE5" w:rsidRPr="00F36022" w:rsidRDefault="00074CE5" w:rsidP="00074CE5">
      <w:pPr>
        <w:pStyle w:val="paragraph"/>
        <w:spacing w:before="0" w:beforeAutospacing="0" w:after="0" w:afterAutospacing="0"/>
        <w:contextualSpacing/>
        <w:jc w:val="both"/>
        <w:textAlignment w:val="baseline"/>
        <w:rPr>
          <w:rStyle w:val="eop"/>
          <w:rFonts w:eastAsiaTheme="majorEastAsia"/>
        </w:rPr>
      </w:pPr>
      <w:r w:rsidRPr="29999BF5">
        <w:rPr>
          <w:rStyle w:val="normaltextrun"/>
          <w:rFonts w:eastAsiaTheme="majorEastAsia"/>
          <w:b/>
          <w:bCs/>
        </w:rPr>
        <w:t xml:space="preserve">§ </w:t>
      </w:r>
      <w:r w:rsidRPr="13252BC6">
        <w:rPr>
          <w:rStyle w:val="normaltextrun"/>
          <w:rFonts w:eastAsiaTheme="majorEastAsia"/>
          <w:b/>
          <w:bCs/>
        </w:rPr>
        <w:t>77</w:t>
      </w:r>
      <w:r w:rsidRPr="29999BF5">
        <w:rPr>
          <w:rStyle w:val="normaltextrun"/>
          <w:rFonts w:eastAsiaTheme="majorEastAsia"/>
          <w:b/>
          <w:bCs/>
        </w:rPr>
        <w:t xml:space="preserve">. Tuumakäitiste ja </w:t>
      </w:r>
      <w:r>
        <w:rPr>
          <w:rStyle w:val="normaltextrun"/>
          <w:rFonts w:eastAsiaTheme="majorEastAsia"/>
          <w:b/>
          <w:bCs/>
        </w:rPr>
        <w:t>-</w:t>
      </w:r>
      <w:r w:rsidRPr="29999BF5">
        <w:rPr>
          <w:rStyle w:val="normaltextrun"/>
          <w:rFonts w:eastAsiaTheme="majorEastAsia"/>
          <w:b/>
          <w:bCs/>
        </w:rPr>
        <w:t>materjalide füüsiline kaitse</w:t>
      </w:r>
      <w:r w:rsidRPr="29999BF5">
        <w:rPr>
          <w:rStyle w:val="eop"/>
          <w:rFonts w:eastAsiaTheme="majorEastAsia"/>
        </w:rPr>
        <w:t> </w:t>
      </w:r>
    </w:p>
    <w:p w14:paraId="3FE17C1A" w14:textId="77777777" w:rsidR="00074CE5" w:rsidRDefault="00074CE5" w:rsidP="00074CE5">
      <w:pPr>
        <w:pStyle w:val="paragraph"/>
        <w:spacing w:before="0" w:beforeAutospacing="0" w:after="0" w:afterAutospacing="0"/>
        <w:contextualSpacing/>
        <w:jc w:val="both"/>
      </w:pPr>
    </w:p>
    <w:p w14:paraId="4862B807" w14:textId="77777777" w:rsidR="00074CE5" w:rsidRDefault="00074CE5" w:rsidP="00074CE5">
      <w:pPr>
        <w:pStyle w:val="paragraph"/>
        <w:spacing w:before="0" w:beforeAutospacing="0" w:after="0" w:afterAutospacing="0"/>
        <w:contextualSpacing/>
        <w:jc w:val="both"/>
        <w:textAlignment w:val="baseline"/>
        <w:rPr>
          <w:rStyle w:val="scxw8639972"/>
          <w:rFonts w:eastAsiaTheme="majorEastAsia"/>
        </w:rPr>
      </w:pPr>
      <w:r w:rsidRPr="343BA6A5">
        <w:rPr>
          <w:rStyle w:val="normaltextrun"/>
          <w:rFonts w:eastAsiaTheme="majorEastAsia"/>
        </w:rPr>
        <w:t xml:space="preserve">(1) Tuumakäitiste ja -materjalide füüsiline kaitse tuleb tagada: </w:t>
      </w:r>
    </w:p>
    <w:p w14:paraId="0E3AC26E" w14:textId="77777777" w:rsidR="00074CE5" w:rsidRDefault="00074CE5" w:rsidP="00074CE5">
      <w:pPr>
        <w:pStyle w:val="paragraph"/>
        <w:spacing w:before="0" w:beforeAutospacing="0" w:after="0" w:afterAutospacing="0"/>
        <w:contextualSpacing/>
        <w:jc w:val="both"/>
      </w:pPr>
      <w:r w:rsidRPr="343BA6A5">
        <w:rPr>
          <w:rStyle w:val="scxw8639972"/>
          <w:rFonts w:eastAsiaTheme="majorEastAsia"/>
        </w:rPr>
        <w:t xml:space="preserve">1) </w:t>
      </w:r>
      <w:r>
        <w:t>riiklike ohuhinnangute põhjal, arvestades riigi julgeolekukeskkonna muutusi ja tuumakütuse tsükli tegevuse arengut;</w:t>
      </w:r>
    </w:p>
    <w:p w14:paraId="7F41C049" w14:textId="77777777" w:rsidR="00074CE5" w:rsidRDefault="00074CE5" w:rsidP="00074CE5">
      <w:pPr>
        <w:pStyle w:val="paragraph"/>
        <w:spacing w:before="0" w:beforeAutospacing="0" w:after="0" w:afterAutospacing="0"/>
        <w:contextualSpacing/>
        <w:jc w:val="both"/>
        <w:rPr>
          <w:rFonts w:eastAsiaTheme="majorEastAsia"/>
        </w:rPr>
      </w:pPr>
      <w:r>
        <w:t>2) tuumamaterjali kategooria ja tuumakäitise riskitasemele vastava tüüpohu profiili või kavandamise aluseks oleva ohu alusel, tagades füüsilise kaitse proportsionaalsuse võimalike ohtudega;</w:t>
      </w:r>
    </w:p>
    <w:p w14:paraId="187AB7EB" w14:textId="77777777" w:rsidR="00074CE5" w:rsidRPr="00F36022" w:rsidRDefault="00074CE5" w:rsidP="00074CE5">
      <w:pPr>
        <w:pStyle w:val="paragraph"/>
        <w:spacing w:before="0" w:beforeAutospacing="0" w:after="0" w:afterAutospacing="0"/>
        <w:contextualSpacing/>
        <w:jc w:val="both"/>
        <w:textAlignment w:val="baseline"/>
        <w:rPr>
          <w:rStyle w:val="eop"/>
          <w:rFonts w:eastAsiaTheme="majorEastAsia"/>
        </w:rPr>
      </w:pPr>
      <w:r>
        <w:t>3) vastavalt riigikaitseobjekti kaitse korrale</w:t>
      </w:r>
      <w:r w:rsidRPr="29999BF5">
        <w:rPr>
          <w:rStyle w:val="normaltextrun"/>
          <w:rFonts w:eastAsiaTheme="majorEastAsia"/>
        </w:rPr>
        <w:t xml:space="preserve"> käesolevas seaduses sätestatud erisustega</w:t>
      </w:r>
      <w:r>
        <w:t xml:space="preserve">. </w:t>
      </w:r>
    </w:p>
    <w:p w14:paraId="36EE6E8A" w14:textId="77777777" w:rsidR="00074CE5" w:rsidRPr="00F36022" w:rsidRDefault="00074CE5" w:rsidP="00074CE5">
      <w:pPr>
        <w:pStyle w:val="paragraph"/>
        <w:spacing w:before="0" w:beforeAutospacing="0" w:after="0" w:afterAutospacing="0"/>
        <w:contextualSpacing/>
        <w:jc w:val="both"/>
        <w:textAlignment w:val="baseline"/>
        <w:rPr>
          <w:rStyle w:val="eop"/>
          <w:rFonts w:eastAsiaTheme="majorEastAsia"/>
        </w:rPr>
      </w:pPr>
      <w:r>
        <w:br/>
      </w:r>
      <w:r w:rsidRPr="29999BF5">
        <w:rPr>
          <w:rStyle w:val="normaltextrun"/>
          <w:rFonts w:eastAsiaTheme="majorEastAsia"/>
        </w:rPr>
        <w:t xml:space="preserve">(2) Tuumamaterjali füüsilise kaitse nõuded, </w:t>
      </w:r>
      <w:r>
        <w:t>tüüpohu profiili ja kavandamise aluseks oleva ohu määramise korra</w:t>
      </w:r>
      <w:r w:rsidRPr="29999BF5">
        <w:rPr>
          <w:rFonts w:eastAsiaTheme="majorEastAsia"/>
        </w:rPr>
        <w:t xml:space="preserve"> </w:t>
      </w:r>
      <w:r>
        <w:t>ja tuumamaterjali kategoriseerimise alused</w:t>
      </w:r>
      <w:r w:rsidRPr="29999BF5">
        <w:rPr>
          <w:rStyle w:val="normaltextrun"/>
          <w:rFonts w:eastAsiaTheme="majorEastAsia"/>
        </w:rPr>
        <w:t xml:space="preserve"> kehtestab valdkonna eest vastutav minister määrusega.  </w:t>
      </w:r>
      <w:r w:rsidRPr="29999BF5">
        <w:rPr>
          <w:rStyle w:val="eop"/>
          <w:rFonts w:eastAsiaTheme="majorEastAsia"/>
        </w:rPr>
        <w:t> </w:t>
      </w:r>
    </w:p>
    <w:p w14:paraId="74137880" w14:textId="77777777" w:rsidR="00074CE5" w:rsidRPr="00F36022" w:rsidRDefault="00074CE5" w:rsidP="00074CE5">
      <w:pPr>
        <w:pStyle w:val="paragraph"/>
        <w:spacing w:before="0" w:beforeAutospacing="0" w:after="0" w:afterAutospacing="0"/>
        <w:contextualSpacing/>
        <w:jc w:val="both"/>
        <w:textAlignment w:val="baseline"/>
        <w:rPr>
          <w:rStyle w:val="eop"/>
          <w:rFonts w:eastAsiaTheme="majorEastAsia"/>
        </w:rPr>
      </w:pPr>
    </w:p>
    <w:p w14:paraId="2A02B492" w14:textId="77777777" w:rsidR="00074CE5" w:rsidRPr="00F36022" w:rsidRDefault="00074CE5" w:rsidP="00074CE5">
      <w:pPr>
        <w:pStyle w:val="paragraph"/>
        <w:spacing w:before="0" w:beforeAutospacing="0" w:after="0" w:afterAutospacing="0"/>
        <w:contextualSpacing/>
        <w:jc w:val="both"/>
        <w:textAlignment w:val="baseline"/>
      </w:pPr>
      <w:r w:rsidRPr="343BA6A5">
        <w:rPr>
          <w:rStyle w:val="normaltextrun"/>
          <w:rFonts w:eastAsiaTheme="majorEastAsia"/>
        </w:rPr>
        <w:t>(3) Tuumaohutusloa omaja vastutab oma tegevuse julgeoleku ja füüsilise kaitse eest ning on kohustatud:</w:t>
      </w:r>
      <w:r w:rsidRPr="343BA6A5">
        <w:rPr>
          <w:rStyle w:val="eop"/>
          <w:rFonts w:eastAsiaTheme="majorEastAsia"/>
        </w:rPr>
        <w:t> </w:t>
      </w:r>
    </w:p>
    <w:p w14:paraId="44D6186F" w14:textId="77777777" w:rsidR="00074CE5" w:rsidRPr="00F36022"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rPr>
        <w:t xml:space="preserve">1) vastavalt tuumamaterjali kategooriale ja tuumakäitise riskitasemele koostama ja rakendama turvameetmeid, mis on kooskõlas kehtiva </w:t>
      </w:r>
      <w:r w:rsidRPr="7B3F0CC8">
        <w:rPr>
          <w:rStyle w:val="normaltextrun"/>
          <w:rFonts w:eastAsiaTheme="majorEastAsia"/>
        </w:rPr>
        <w:t xml:space="preserve">tüüpohu profiili või </w:t>
      </w:r>
      <w:r w:rsidRPr="343BA6A5">
        <w:rPr>
          <w:rStyle w:val="normaltextrun"/>
          <w:rFonts w:eastAsiaTheme="majorEastAsia"/>
        </w:rPr>
        <w:t>kavandamise aluseks oleva ohuga;</w:t>
      </w:r>
      <w:r w:rsidRPr="343BA6A5">
        <w:rPr>
          <w:rStyle w:val="eop"/>
          <w:rFonts w:eastAsiaTheme="majorEastAsia"/>
        </w:rPr>
        <w:t> </w:t>
      </w:r>
    </w:p>
    <w:p w14:paraId="64743A88" w14:textId="77777777" w:rsidR="00074CE5" w:rsidRPr="00F36022"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rPr>
        <w:t>2) koostama  tuumakäitise turvaplaani;</w:t>
      </w:r>
      <w:r w:rsidRPr="343BA6A5">
        <w:rPr>
          <w:rStyle w:val="eop"/>
          <w:rFonts w:eastAsiaTheme="majorEastAsia"/>
        </w:rPr>
        <w:t> </w:t>
      </w:r>
    </w:p>
    <w:p w14:paraId="59F655F0" w14:textId="77777777" w:rsidR="00074CE5" w:rsidRDefault="00074CE5" w:rsidP="00074CE5">
      <w:pPr>
        <w:pStyle w:val="paragraph"/>
        <w:spacing w:before="0" w:beforeAutospacing="0" w:after="0" w:afterAutospacing="0"/>
        <w:contextualSpacing/>
        <w:jc w:val="both"/>
        <w:rPr>
          <w:rStyle w:val="eop"/>
          <w:rFonts w:eastAsiaTheme="majorEastAsia"/>
        </w:rPr>
      </w:pPr>
      <w:r w:rsidRPr="1E7DA820">
        <w:rPr>
          <w:rStyle w:val="eop"/>
          <w:rFonts w:eastAsiaTheme="majorEastAsia"/>
        </w:rPr>
        <w:t>3) korraldama turvaplaani katsetamiseks turvaõppuseid;</w:t>
      </w:r>
    </w:p>
    <w:p w14:paraId="5A4BAC8E" w14:textId="77777777" w:rsidR="00074CE5" w:rsidRPr="00F36022" w:rsidRDefault="00074CE5" w:rsidP="00074CE5">
      <w:pPr>
        <w:pStyle w:val="paragraph"/>
        <w:spacing w:before="0" w:beforeAutospacing="0" w:after="0" w:afterAutospacing="0"/>
        <w:contextualSpacing/>
        <w:jc w:val="both"/>
        <w:textAlignment w:val="baseline"/>
        <w:rPr>
          <w:rStyle w:val="eop"/>
        </w:rPr>
      </w:pPr>
      <w:r w:rsidRPr="1E7DA820">
        <w:rPr>
          <w:rStyle w:val="normaltextrun"/>
          <w:rFonts w:eastAsiaTheme="majorEastAsia"/>
        </w:rPr>
        <w:t>4</w:t>
      </w:r>
      <w:r w:rsidRPr="343BA6A5">
        <w:rPr>
          <w:rStyle w:val="normaltextrun"/>
          <w:rFonts w:eastAsiaTheme="majorEastAsia"/>
        </w:rPr>
        <w:t>) lisama loataotlusele riskihinnangu</w:t>
      </w:r>
      <w:r>
        <w:rPr>
          <w:rStyle w:val="normaltextrun"/>
          <w:rFonts w:eastAsiaTheme="majorEastAsia"/>
        </w:rPr>
        <w:t>,</w:t>
      </w:r>
      <w:r w:rsidRPr="343BA6A5">
        <w:rPr>
          <w:rStyle w:val="normaltextrun"/>
          <w:rFonts w:eastAsiaTheme="majorEastAsia"/>
        </w:rPr>
        <w:t xml:space="preserve"> kavandatavad turvameetmed, side</w:t>
      </w:r>
      <w:r>
        <w:rPr>
          <w:rStyle w:val="normaltextrun"/>
          <w:rFonts w:eastAsiaTheme="majorEastAsia"/>
        </w:rPr>
        <w:t>pidamise</w:t>
      </w:r>
      <w:r w:rsidRPr="343BA6A5">
        <w:rPr>
          <w:rStyle w:val="normaltextrun"/>
          <w:rFonts w:eastAsiaTheme="majorEastAsia"/>
        </w:rPr>
        <w:t xml:space="preserve"> ja koostöö</w:t>
      </w:r>
      <w:r>
        <w:rPr>
          <w:rStyle w:val="normaltextrun"/>
          <w:rFonts w:eastAsiaTheme="majorEastAsia"/>
        </w:rPr>
        <w:t xml:space="preserve"> </w:t>
      </w:r>
      <w:r w:rsidRPr="343BA6A5">
        <w:rPr>
          <w:rStyle w:val="normaltextrun"/>
          <w:rFonts w:eastAsiaTheme="majorEastAsia"/>
        </w:rPr>
        <w:t>korralduse korrakaitseorganite ja teiste osapooltega, kes vastutavad tuumakäitise turvalisust ohustavatele sündmustele reageerimise eest</w:t>
      </w:r>
      <w:r w:rsidRPr="232566A0">
        <w:rPr>
          <w:rStyle w:val="normaltextrun"/>
          <w:rFonts w:eastAsiaTheme="majorEastAsia"/>
        </w:rPr>
        <w:t xml:space="preserve">, </w:t>
      </w:r>
      <w:r>
        <w:rPr>
          <w:rStyle w:val="normaltextrun"/>
          <w:rFonts w:eastAsiaTheme="majorEastAsia"/>
        </w:rPr>
        <w:t xml:space="preserve">ning </w:t>
      </w:r>
      <w:r w:rsidRPr="1E7DA820">
        <w:rPr>
          <w:rStyle w:val="normaltextrun"/>
          <w:rFonts w:eastAsiaTheme="majorEastAsia"/>
        </w:rPr>
        <w:t>koostöö ja vastutuse ülemineku korralduse, kui sündmust käsitletakse hädaolukorrana</w:t>
      </w:r>
      <w:r w:rsidRPr="343BA6A5">
        <w:rPr>
          <w:rStyle w:val="normaltextrun"/>
          <w:rFonts w:eastAsiaTheme="majorEastAsia"/>
        </w:rPr>
        <w:t>;</w:t>
      </w:r>
      <w:r w:rsidRPr="343BA6A5">
        <w:rPr>
          <w:rStyle w:val="eop"/>
          <w:rFonts w:eastAsiaTheme="majorEastAsia"/>
        </w:rPr>
        <w:t> </w:t>
      </w:r>
    </w:p>
    <w:p w14:paraId="2427B1A8" w14:textId="77777777" w:rsidR="00074CE5" w:rsidRPr="00F36022" w:rsidRDefault="00074CE5" w:rsidP="00074CE5">
      <w:pPr>
        <w:pStyle w:val="paragraph"/>
        <w:spacing w:before="0" w:beforeAutospacing="0" w:after="0" w:afterAutospacing="0"/>
        <w:contextualSpacing/>
        <w:jc w:val="both"/>
        <w:textAlignment w:val="baseline"/>
        <w:rPr>
          <w:rStyle w:val="eop"/>
        </w:rPr>
      </w:pPr>
      <w:r w:rsidRPr="1E7DA820">
        <w:rPr>
          <w:rStyle w:val="normaltextrun"/>
          <w:rFonts w:eastAsiaTheme="majorEastAsia"/>
        </w:rPr>
        <w:t>5</w:t>
      </w:r>
      <w:r w:rsidRPr="343BA6A5">
        <w:rPr>
          <w:rStyle w:val="normaltextrun"/>
          <w:rFonts w:eastAsiaTheme="majorEastAsia"/>
        </w:rPr>
        <w:t>) tagama kvalifitseeritud turvateenistujate olemasolu ja valmisoleku;</w:t>
      </w:r>
      <w:r w:rsidRPr="343BA6A5">
        <w:rPr>
          <w:rStyle w:val="eop"/>
          <w:rFonts w:eastAsiaTheme="majorEastAsia"/>
        </w:rPr>
        <w:t> </w:t>
      </w:r>
    </w:p>
    <w:p w14:paraId="21D74D5B" w14:textId="77777777" w:rsidR="00074CE5" w:rsidRPr="00F36022" w:rsidRDefault="00074CE5" w:rsidP="00074CE5">
      <w:pPr>
        <w:pStyle w:val="paragraph"/>
        <w:spacing w:before="0" w:beforeAutospacing="0" w:after="0" w:afterAutospacing="0"/>
        <w:contextualSpacing/>
        <w:jc w:val="both"/>
        <w:textAlignment w:val="baseline"/>
        <w:rPr>
          <w:rFonts w:eastAsia="Arial"/>
          <w:color w:val="001B54"/>
        </w:rPr>
      </w:pPr>
      <w:r w:rsidRPr="1E7DA820">
        <w:rPr>
          <w:rStyle w:val="normaltextrun"/>
          <w:rFonts w:eastAsiaTheme="majorEastAsia"/>
        </w:rPr>
        <w:t>6</w:t>
      </w:r>
      <w:r w:rsidRPr="29999BF5">
        <w:rPr>
          <w:rStyle w:val="normaltextrun"/>
          <w:rFonts w:eastAsiaTheme="majorEastAsia"/>
        </w:rPr>
        <w:t>) korraldama töötajate usaldusväärsuse ja sobivuse kontrolli, sealhulgas regulaarset taustakontrolli vastavalt tsiviilkriisi ja riigikaitse seadusele;</w:t>
      </w:r>
      <w:r w:rsidRPr="29999BF5">
        <w:rPr>
          <w:rStyle w:val="eop"/>
          <w:rFonts w:eastAsiaTheme="majorEastAsia"/>
        </w:rPr>
        <w:t> </w:t>
      </w:r>
    </w:p>
    <w:p w14:paraId="5BBF4EEF" w14:textId="77777777" w:rsidR="00074CE5" w:rsidRDefault="00074CE5" w:rsidP="00074CE5">
      <w:pPr>
        <w:pStyle w:val="paragraph"/>
        <w:spacing w:before="0" w:beforeAutospacing="0" w:after="0" w:afterAutospacing="0"/>
        <w:contextualSpacing/>
        <w:jc w:val="both"/>
      </w:pPr>
      <w:r w:rsidRPr="1E7DA820">
        <w:rPr>
          <w:rStyle w:val="eop"/>
          <w:rFonts w:eastAsiaTheme="majorEastAsia"/>
        </w:rPr>
        <w:t>7</w:t>
      </w:r>
      <w:r w:rsidRPr="343BA6A5">
        <w:rPr>
          <w:rStyle w:val="eop"/>
          <w:rFonts w:eastAsiaTheme="majorEastAsia"/>
        </w:rPr>
        <w:t xml:space="preserve">) </w:t>
      </w:r>
      <w:r w:rsidRPr="2F675FB5">
        <w:t xml:space="preserve">tagama, et töötajad, kes täidavad tuumakäitise ja -materjali julgeoleku ning füüsilise kaitse tagamisel kriitilisi ülesandeid, allutatakse riigisaladuse ja salastatud välisteabe seaduse alusel Kaitsepolitseiameti </w:t>
      </w:r>
      <w:r>
        <w:t>tehtavale</w:t>
      </w:r>
      <w:r w:rsidRPr="2F675FB5">
        <w:t xml:space="preserve"> julgeolekukontrollile</w:t>
      </w:r>
      <w:r>
        <w:t>;</w:t>
      </w:r>
    </w:p>
    <w:p w14:paraId="55440D7A" w14:textId="77777777" w:rsidR="00074CE5" w:rsidRPr="00F36022" w:rsidRDefault="00074CE5" w:rsidP="00074CE5">
      <w:pPr>
        <w:pStyle w:val="paragraph"/>
        <w:spacing w:before="0" w:beforeAutospacing="0" w:after="0" w:afterAutospacing="0"/>
        <w:contextualSpacing/>
        <w:jc w:val="both"/>
        <w:textAlignment w:val="baseline"/>
        <w:rPr>
          <w:rStyle w:val="eop"/>
        </w:rPr>
      </w:pPr>
      <w:r w:rsidRPr="1E7DA820">
        <w:rPr>
          <w:rStyle w:val="normaltextrun"/>
          <w:rFonts w:eastAsiaTheme="majorEastAsia"/>
        </w:rPr>
        <w:t>8</w:t>
      </w:r>
      <w:r w:rsidRPr="343BA6A5">
        <w:rPr>
          <w:rStyle w:val="normaltextrun"/>
          <w:rFonts w:eastAsiaTheme="majorEastAsia"/>
        </w:rPr>
        <w:t>) teavitama viivitamata pädevat asutust igast sündmusest, mis või</w:t>
      </w:r>
      <w:r>
        <w:rPr>
          <w:rStyle w:val="normaltextrun"/>
          <w:rFonts w:eastAsiaTheme="majorEastAsia"/>
        </w:rPr>
        <w:t>b</w:t>
      </w:r>
      <w:r w:rsidRPr="343BA6A5">
        <w:rPr>
          <w:rStyle w:val="normaltextrun"/>
          <w:rFonts w:eastAsiaTheme="majorEastAsia"/>
        </w:rPr>
        <w:t xml:space="preserve"> ohustada tuumakäitise turvalisust; </w:t>
      </w:r>
      <w:r w:rsidRPr="343BA6A5">
        <w:rPr>
          <w:rStyle w:val="eop"/>
          <w:rFonts w:eastAsiaTheme="majorEastAsia"/>
        </w:rPr>
        <w:t> </w:t>
      </w:r>
    </w:p>
    <w:p w14:paraId="2EC5D551"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1E7DA820">
        <w:rPr>
          <w:rStyle w:val="normaltextrun"/>
          <w:rFonts w:eastAsiaTheme="majorEastAsia"/>
        </w:rPr>
        <w:t>9</w:t>
      </w:r>
      <w:r w:rsidRPr="343BA6A5">
        <w:rPr>
          <w:rStyle w:val="normaltextrun"/>
          <w:rFonts w:eastAsiaTheme="majorEastAsia"/>
        </w:rPr>
        <w:t>) rakendama meetmeid kadunud või varastatud tuuma- või radioaktiivsete materjalide leidmiseks ja tagasisaamiseks.</w:t>
      </w:r>
      <w:r w:rsidRPr="343BA6A5">
        <w:rPr>
          <w:rStyle w:val="eop"/>
          <w:rFonts w:eastAsiaTheme="majorEastAsia"/>
        </w:rPr>
        <w:t> </w:t>
      </w:r>
    </w:p>
    <w:p w14:paraId="76954FA7" w14:textId="77777777" w:rsidR="00074CE5" w:rsidRDefault="00074CE5" w:rsidP="00074CE5">
      <w:pPr>
        <w:pStyle w:val="paragraph"/>
        <w:spacing w:before="0" w:beforeAutospacing="0" w:after="0" w:afterAutospacing="0"/>
        <w:contextualSpacing/>
        <w:jc w:val="both"/>
        <w:rPr>
          <w:rStyle w:val="normaltextrun"/>
          <w:rFonts w:eastAsiaTheme="majorEastAsia"/>
        </w:rPr>
      </w:pPr>
    </w:p>
    <w:p w14:paraId="591DA198" w14:textId="77777777" w:rsidR="00074CE5" w:rsidRDefault="00074CE5" w:rsidP="00074CE5">
      <w:pPr>
        <w:pStyle w:val="paragraph"/>
        <w:spacing w:before="0" w:beforeAutospacing="0" w:after="0" w:afterAutospacing="0"/>
        <w:contextualSpacing/>
        <w:jc w:val="both"/>
        <w:textAlignment w:val="baseline"/>
        <w:rPr>
          <w:rStyle w:val="normaltextrun"/>
          <w:rFonts w:eastAsiaTheme="majorEastAsia"/>
        </w:rPr>
      </w:pPr>
      <w:r w:rsidRPr="3A91F63E">
        <w:rPr>
          <w:rStyle w:val="normaltextrun"/>
          <w:rFonts w:eastAsiaTheme="majorEastAsia"/>
        </w:rPr>
        <w:t xml:space="preserve">(4) </w:t>
      </w:r>
      <w:r w:rsidRPr="7B3F0CC8">
        <w:rPr>
          <w:rStyle w:val="normaltextrun"/>
          <w:rFonts w:eastAsiaTheme="majorEastAsia"/>
        </w:rPr>
        <w:t>Turvaplaani</w:t>
      </w:r>
      <w:r w:rsidRPr="3A91F63E">
        <w:rPr>
          <w:rStyle w:val="normaltextrun"/>
          <w:rFonts w:eastAsiaTheme="majorEastAsia"/>
        </w:rPr>
        <w:t xml:space="preserve"> nõuded </w:t>
      </w:r>
      <w:r w:rsidRPr="1E7DA820">
        <w:rPr>
          <w:rStyle w:val="normaltextrun"/>
          <w:rFonts w:eastAsiaTheme="majorEastAsia"/>
        </w:rPr>
        <w:t xml:space="preserve">ja turvaõppuste läbiviimise kord </w:t>
      </w:r>
      <w:r w:rsidRPr="3A91F63E">
        <w:rPr>
          <w:rStyle w:val="normaltextrun"/>
          <w:rFonts w:eastAsiaTheme="majorEastAsia"/>
        </w:rPr>
        <w:t xml:space="preserve">on kehtestatud </w:t>
      </w:r>
      <w:r w:rsidRPr="236DBB56">
        <w:rPr>
          <w:rStyle w:val="normaltextrun"/>
          <w:rFonts w:eastAsiaTheme="majorEastAsia"/>
        </w:rPr>
        <w:t xml:space="preserve">tsiviilkriisi ja </w:t>
      </w:r>
      <w:r w:rsidRPr="3A91F63E">
        <w:rPr>
          <w:rStyle w:val="normaltextrun"/>
          <w:rFonts w:eastAsiaTheme="majorEastAsia"/>
        </w:rPr>
        <w:t>riigikaitseseaduse  alusel.</w:t>
      </w:r>
    </w:p>
    <w:p w14:paraId="60CD1BA9" w14:textId="77777777" w:rsidR="00074CE5" w:rsidRDefault="00074CE5" w:rsidP="00074CE5">
      <w:pPr>
        <w:pStyle w:val="paragraph"/>
        <w:spacing w:before="0" w:beforeAutospacing="0" w:after="0" w:afterAutospacing="0"/>
        <w:contextualSpacing/>
        <w:jc w:val="both"/>
        <w:rPr>
          <w:rStyle w:val="normaltextrun"/>
          <w:rFonts w:eastAsiaTheme="majorEastAsia"/>
        </w:rPr>
      </w:pPr>
    </w:p>
    <w:p w14:paraId="37AAFB43"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13252BC6">
        <w:rPr>
          <w:rStyle w:val="normaltextrun"/>
          <w:rFonts w:eastAsiaTheme="majorEastAsia"/>
          <w:b/>
          <w:bCs/>
        </w:rPr>
        <w:t>§ 78.</w:t>
      </w:r>
      <w:r w:rsidRPr="29999BF5">
        <w:rPr>
          <w:rStyle w:val="normaltextrun"/>
          <w:rFonts w:eastAsiaTheme="majorEastAsia"/>
          <w:b/>
          <w:bCs/>
        </w:rPr>
        <w:t xml:space="preserve"> Tuumajulgeoleku korraldamine</w:t>
      </w:r>
      <w:r w:rsidRPr="29999BF5">
        <w:rPr>
          <w:rStyle w:val="eop"/>
          <w:rFonts w:eastAsiaTheme="majorEastAsia"/>
        </w:rPr>
        <w:t> </w:t>
      </w:r>
    </w:p>
    <w:p w14:paraId="3575FD27" w14:textId="77777777" w:rsidR="00074CE5" w:rsidRPr="00F36022" w:rsidRDefault="00074CE5" w:rsidP="00074CE5">
      <w:pPr>
        <w:pStyle w:val="paragraph"/>
        <w:spacing w:before="0" w:beforeAutospacing="0" w:after="0" w:afterAutospacing="0"/>
        <w:contextualSpacing/>
        <w:jc w:val="both"/>
        <w:textAlignment w:val="baseline"/>
      </w:pPr>
    </w:p>
    <w:p w14:paraId="0A7D8368" w14:textId="77777777" w:rsidR="00074CE5" w:rsidRPr="00F36022" w:rsidRDefault="00074CE5" w:rsidP="00074CE5">
      <w:pPr>
        <w:pStyle w:val="paragraph"/>
        <w:spacing w:before="0" w:beforeAutospacing="0" w:after="0" w:afterAutospacing="0"/>
        <w:contextualSpacing/>
        <w:jc w:val="both"/>
        <w:textAlignment w:val="baseline"/>
      </w:pPr>
      <w:r w:rsidRPr="343BA6A5">
        <w:rPr>
          <w:rStyle w:val="normaltextrun"/>
          <w:rFonts w:eastAsiaTheme="majorEastAsia"/>
        </w:rPr>
        <w:t>(1) Tuumakäitistes ja tuumamaterjalide transpordil peab olema piisav arv kvalifitseeritud turvateenistujaid, kes:</w:t>
      </w:r>
      <w:r w:rsidRPr="343BA6A5">
        <w:rPr>
          <w:rStyle w:val="eop"/>
          <w:rFonts w:eastAsiaTheme="majorEastAsia"/>
        </w:rPr>
        <w:t> </w:t>
      </w:r>
    </w:p>
    <w:p w14:paraId="0C26F624" w14:textId="77777777" w:rsidR="00074CE5" w:rsidRPr="00047E1F"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rPr>
        <w:t>1) töötavad loa omaja või loa omaja palgatud turvaettevõtja teenistuses;</w:t>
      </w:r>
      <w:r w:rsidRPr="343BA6A5">
        <w:rPr>
          <w:rStyle w:val="eop"/>
          <w:rFonts w:eastAsiaTheme="majorEastAsia"/>
        </w:rPr>
        <w:t> </w:t>
      </w:r>
    </w:p>
    <w:p w14:paraId="4DBD6FE2" w14:textId="77777777" w:rsidR="00074CE5" w:rsidRPr="00047E1F"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2) tunnevad tuumakäitise</w:t>
      </w:r>
      <w:r>
        <w:rPr>
          <w:rStyle w:val="normaltextrun"/>
          <w:rFonts w:eastAsiaTheme="majorEastAsia"/>
        </w:rPr>
        <w:t xml:space="preserve"> </w:t>
      </w:r>
      <w:r w:rsidRPr="343BA6A5">
        <w:rPr>
          <w:rStyle w:val="normaltextrun"/>
          <w:rFonts w:eastAsiaTheme="majorEastAsia"/>
        </w:rPr>
        <w:t xml:space="preserve">või </w:t>
      </w:r>
      <w:r>
        <w:rPr>
          <w:rStyle w:val="normaltextrun"/>
          <w:rFonts w:eastAsiaTheme="majorEastAsia"/>
        </w:rPr>
        <w:t>-</w:t>
      </w:r>
      <w:r w:rsidRPr="343BA6A5">
        <w:rPr>
          <w:rStyle w:val="normaltextrun"/>
          <w:rFonts w:eastAsiaTheme="majorEastAsia"/>
        </w:rPr>
        <w:t>saadetise eripärasid;</w:t>
      </w:r>
      <w:r w:rsidRPr="343BA6A5">
        <w:rPr>
          <w:rStyle w:val="eop"/>
          <w:rFonts w:eastAsiaTheme="majorEastAsia"/>
        </w:rPr>
        <w:t> </w:t>
      </w:r>
    </w:p>
    <w:p w14:paraId="777A22C4" w14:textId="77777777" w:rsidR="00074CE5" w:rsidRPr="00047E1F"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rPr>
        <w:t>3) on saanud väljaõppe ja o</w:t>
      </w:r>
      <w:r>
        <w:rPr>
          <w:rStyle w:val="normaltextrun"/>
          <w:rFonts w:eastAsiaTheme="majorEastAsia"/>
        </w:rPr>
        <w:t>n</w:t>
      </w:r>
      <w:r w:rsidRPr="343BA6A5">
        <w:rPr>
          <w:rStyle w:val="normaltextrun"/>
          <w:rFonts w:eastAsiaTheme="majorEastAsia"/>
        </w:rPr>
        <w:t xml:space="preserve"> jõu kasutamise õigus</w:t>
      </w:r>
      <w:r>
        <w:rPr>
          <w:rStyle w:val="normaltextrun"/>
          <w:rFonts w:eastAsiaTheme="majorEastAsia"/>
        </w:rPr>
        <w:t>ega</w:t>
      </w:r>
      <w:r w:rsidRPr="343BA6A5">
        <w:rPr>
          <w:rStyle w:val="normaltextrun"/>
          <w:rFonts w:eastAsiaTheme="majorEastAsia"/>
        </w:rPr>
        <w:t>, sealhulgas relvakandmise õigus</w:t>
      </w:r>
      <w:r>
        <w:rPr>
          <w:rStyle w:val="normaltextrun"/>
          <w:rFonts w:eastAsiaTheme="majorEastAsia"/>
        </w:rPr>
        <w:t>ega</w:t>
      </w:r>
      <w:r w:rsidRPr="343BA6A5">
        <w:rPr>
          <w:rStyle w:val="normaltextrun"/>
          <w:rFonts w:eastAsiaTheme="majorEastAsia"/>
        </w:rPr>
        <w:t xml:space="preserve"> vastavalt turvategevuse seadusele;</w:t>
      </w:r>
      <w:r w:rsidRPr="343BA6A5">
        <w:rPr>
          <w:rStyle w:val="eop"/>
          <w:rFonts w:eastAsiaTheme="majorEastAsia"/>
        </w:rPr>
        <w:t> </w:t>
      </w:r>
    </w:p>
    <w:p w14:paraId="2394A819" w14:textId="77777777" w:rsidR="00074CE5" w:rsidRPr="00047E1F"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4) kannavad turvategevuse eeskirja kohast vormiriietust.</w:t>
      </w:r>
      <w:r w:rsidRPr="343BA6A5">
        <w:rPr>
          <w:rStyle w:val="eop"/>
          <w:rFonts w:eastAsiaTheme="majorEastAsia"/>
        </w:rPr>
        <w:t> </w:t>
      </w:r>
    </w:p>
    <w:p w14:paraId="19019A54" w14:textId="77777777" w:rsidR="00074CE5" w:rsidRPr="00047E1F" w:rsidRDefault="00074CE5" w:rsidP="00074CE5">
      <w:pPr>
        <w:pStyle w:val="paragraph"/>
        <w:spacing w:before="0" w:beforeAutospacing="0" w:after="0" w:afterAutospacing="0"/>
        <w:contextualSpacing/>
        <w:jc w:val="both"/>
        <w:textAlignment w:val="baseline"/>
      </w:pPr>
    </w:p>
    <w:p w14:paraId="6D8A5AC9"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 xml:space="preserve">(2) Valdkonna eest vastutav minister kehtestab täpsustatud nõuded </w:t>
      </w:r>
      <w:r w:rsidRPr="7B3F0CC8">
        <w:rPr>
          <w:rStyle w:val="normaltextrun"/>
          <w:rFonts w:eastAsiaTheme="majorEastAsia"/>
        </w:rPr>
        <w:t xml:space="preserve">tuumakäitise </w:t>
      </w:r>
      <w:proofErr w:type="spellStart"/>
      <w:r w:rsidRPr="343BA6A5">
        <w:rPr>
          <w:rStyle w:val="normaltextrun"/>
          <w:rFonts w:eastAsiaTheme="majorEastAsia"/>
        </w:rPr>
        <w:t>siseturvateenistusele</w:t>
      </w:r>
      <w:proofErr w:type="spellEnd"/>
      <w:r w:rsidRPr="343BA6A5">
        <w:rPr>
          <w:rStyle w:val="normaltextrun"/>
          <w:rFonts w:eastAsiaTheme="majorEastAsia"/>
        </w:rPr>
        <w:t xml:space="preserve"> ja turvateenistujate kvalifikatsioonile ning</w:t>
      </w:r>
      <w:r>
        <w:t xml:space="preserve"> </w:t>
      </w:r>
      <w:r w:rsidRPr="343BA6A5">
        <w:rPr>
          <w:rStyle w:val="normaltextrun"/>
          <w:rFonts w:eastAsiaTheme="majorEastAsia"/>
        </w:rPr>
        <w:t xml:space="preserve">sertifitseerimisele. </w:t>
      </w:r>
      <w:r>
        <w:t xml:space="preserve">  </w:t>
      </w:r>
    </w:p>
    <w:p w14:paraId="6FC9BBCA" w14:textId="77777777" w:rsidR="00074CE5" w:rsidRPr="00F36022" w:rsidRDefault="00074CE5" w:rsidP="00074CE5">
      <w:pPr>
        <w:pStyle w:val="paragraph"/>
        <w:spacing w:before="0" w:beforeAutospacing="0" w:after="0" w:afterAutospacing="0"/>
        <w:contextualSpacing/>
        <w:jc w:val="both"/>
        <w:textAlignment w:val="baseline"/>
        <w:rPr>
          <w:rStyle w:val="eop"/>
          <w:rFonts w:eastAsiaTheme="majorEastAsia"/>
        </w:rPr>
      </w:pPr>
    </w:p>
    <w:p w14:paraId="29362E71" w14:textId="77777777" w:rsidR="00074CE5" w:rsidRPr="00F36022" w:rsidRDefault="00074CE5" w:rsidP="00074CE5">
      <w:pPr>
        <w:pStyle w:val="paragraph"/>
        <w:spacing w:before="0" w:beforeAutospacing="0" w:after="0" w:afterAutospacing="0"/>
        <w:contextualSpacing/>
        <w:jc w:val="both"/>
        <w:textAlignment w:val="baseline"/>
      </w:pPr>
      <w:r w:rsidRPr="343BA6A5">
        <w:rPr>
          <w:rStyle w:val="eop"/>
          <w:rFonts w:eastAsiaTheme="majorEastAsia"/>
        </w:rPr>
        <w:t> </w:t>
      </w:r>
    </w:p>
    <w:p w14:paraId="1EA07AD9"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29999BF5">
        <w:rPr>
          <w:rStyle w:val="normaltextrun"/>
          <w:rFonts w:eastAsiaTheme="majorEastAsia"/>
          <w:b/>
          <w:bCs/>
        </w:rPr>
        <w:t xml:space="preserve">§ </w:t>
      </w:r>
      <w:r w:rsidRPr="13252BC6">
        <w:rPr>
          <w:rStyle w:val="normaltextrun"/>
          <w:rFonts w:eastAsiaTheme="majorEastAsia"/>
          <w:b/>
          <w:bCs/>
        </w:rPr>
        <w:t>79</w:t>
      </w:r>
      <w:r w:rsidRPr="29999BF5">
        <w:rPr>
          <w:rStyle w:val="normaltextrun"/>
          <w:rFonts w:eastAsiaTheme="majorEastAsia"/>
          <w:b/>
          <w:bCs/>
        </w:rPr>
        <w:t>. Tuumamaterjali transpordi turvaplaan</w:t>
      </w:r>
      <w:r w:rsidRPr="29999BF5">
        <w:rPr>
          <w:rStyle w:val="eop"/>
          <w:rFonts w:eastAsiaTheme="majorEastAsia"/>
        </w:rPr>
        <w:t> </w:t>
      </w:r>
    </w:p>
    <w:p w14:paraId="0D95897D" w14:textId="77777777" w:rsidR="00074CE5" w:rsidRPr="00F36022" w:rsidRDefault="00074CE5" w:rsidP="00074CE5">
      <w:pPr>
        <w:pStyle w:val="paragraph"/>
        <w:spacing w:before="0" w:beforeAutospacing="0" w:after="0" w:afterAutospacing="0"/>
        <w:contextualSpacing/>
        <w:jc w:val="both"/>
        <w:textAlignment w:val="baseline"/>
      </w:pPr>
    </w:p>
    <w:p w14:paraId="3CC82BCB" w14:textId="77777777" w:rsidR="00074CE5" w:rsidRPr="00F36022" w:rsidRDefault="00074CE5" w:rsidP="00074CE5">
      <w:pPr>
        <w:pStyle w:val="paragraph"/>
        <w:spacing w:before="0" w:beforeAutospacing="0" w:after="0" w:afterAutospacing="0"/>
        <w:contextualSpacing/>
        <w:jc w:val="both"/>
        <w:textAlignment w:val="baseline"/>
      </w:pPr>
      <w:r w:rsidRPr="343BA6A5">
        <w:rPr>
          <w:rStyle w:val="normaltextrun"/>
          <w:rFonts w:eastAsiaTheme="majorEastAsia"/>
        </w:rPr>
        <w:t>(1) Tuumamaterjali transpordil peab loa omaja, arvestades</w:t>
      </w:r>
      <w:r>
        <w:t xml:space="preserve"> tuumamaterjali kategooriat ja riskitaset, </w:t>
      </w:r>
      <w:r w:rsidRPr="343BA6A5">
        <w:rPr>
          <w:rStyle w:val="normaltextrun"/>
          <w:rFonts w:eastAsiaTheme="majorEastAsia"/>
        </w:rPr>
        <w:t>koostama transpordi turvaplaani, mis sisaldab lisaks turvategevuse eeskirja kohasele turvaplaanile vähemalt:</w:t>
      </w:r>
      <w:r w:rsidRPr="343BA6A5">
        <w:rPr>
          <w:rStyle w:val="eop"/>
          <w:rFonts w:eastAsiaTheme="majorEastAsia"/>
        </w:rPr>
        <w:t> </w:t>
      </w:r>
    </w:p>
    <w:p w14:paraId="6644EB1A" w14:textId="77777777" w:rsidR="00074CE5" w:rsidRPr="00F36022"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rPr>
        <w:t>1) materjali omaduste ja koguse kirjeldust;</w:t>
      </w:r>
      <w:r w:rsidRPr="343BA6A5">
        <w:rPr>
          <w:rStyle w:val="eop"/>
          <w:rFonts w:eastAsiaTheme="majorEastAsia"/>
        </w:rPr>
        <w:t> </w:t>
      </w:r>
    </w:p>
    <w:p w14:paraId="7CFC34E9" w14:textId="77777777" w:rsidR="00074CE5" w:rsidRPr="00F36022"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rPr>
        <w:t>2) riskihinnangut transpordiga seotud ohtude kohta;</w:t>
      </w:r>
      <w:r w:rsidRPr="343BA6A5">
        <w:rPr>
          <w:rStyle w:val="eop"/>
          <w:rFonts w:eastAsiaTheme="majorEastAsia"/>
        </w:rPr>
        <w:t> </w:t>
      </w:r>
    </w:p>
    <w:p w14:paraId="7286C122" w14:textId="77777777" w:rsidR="00074CE5" w:rsidRPr="00F36022"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rPr>
        <w:t>3) kasutatava veovahendi kirjeldust;</w:t>
      </w:r>
      <w:r w:rsidRPr="343BA6A5">
        <w:rPr>
          <w:rStyle w:val="eop"/>
          <w:rFonts w:eastAsiaTheme="majorEastAsia"/>
        </w:rPr>
        <w:t> </w:t>
      </w:r>
    </w:p>
    <w:p w14:paraId="36AC242C" w14:textId="77777777" w:rsidR="00074CE5" w:rsidRPr="00F36022"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rPr>
        <w:t>4) kavandatud turvameetmete kirjeldust;</w:t>
      </w:r>
      <w:r w:rsidRPr="343BA6A5">
        <w:rPr>
          <w:rStyle w:val="eop"/>
          <w:rFonts w:eastAsiaTheme="majorEastAsia"/>
        </w:rPr>
        <w:t> </w:t>
      </w:r>
    </w:p>
    <w:p w14:paraId="04F47857" w14:textId="77777777" w:rsidR="00074CE5" w:rsidRPr="00F36022"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rPr>
        <w:t>5) Politsei- ja Piirivalveameti ning teiste asjaomaste asutustega koostöö korraldus;</w:t>
      </w:r>
      <w:r w:rsidRPr="343BA6A5">
        <w:rPr>
          <w:rStyle w:val="eop"/>
          <w:rFonts w:eastAsiaTheme="majorEastAsia"/>
        </w:rPr>
        <w:t> </w:t>
      </w:r>
    </w:p>
    <w:p w14:paraId="31B9589B" w14:textId="77777777" w:rsidR="00074CE5" w:rsidRDefault="00074CE5" w:rsidP="00074CE5">
      <w:pPr>
        <w:pStyle w:val="paragraph"/>
        <w:spacing w:before="0" w:beforeAutospacing="0" w:after="0" w:afterAutospacing="0"/>
        <w:contextualSpacing/>
        <w:jc w:val="both"/>
        <w:textAlignment w:val="baseline"/>
        <w:rPr>
          <w:rStyle w:val="scxw8639972"/>
          <w:rFonts w:eastAsiaTheme="majorEastAsia"/>
        </w:rPr>
      </w:pPr>
      <w:r w:rsidRPr="343BA6A5">
        <w:rPr>
          <w:rStyle w:val="normaltextrun"/>
          <w:rFonts w:eastAsiaTheme="majorEastAsia"/>
        </w:rPr>
        <w:t>6) planeeritud marsruuti ja alternatiivset marsruuti</w:t>
      </w:r>
      <w:r w:rsidRPr="00047E1F">
        <w:t xml:space="preserve"> </w:t>
      </w:r>
      <w:r w:rsidRPr="343BA6A5">
        <w:rPr>
          <w:rStyle w:val="normaltextrun"/>
          <w:rFonts w:eastAsiaTheme="majorEastAsia"/>
        </w:rPr>
        <w:t xml:space="preserve">hädaolukorraks. </w:t>
      </w:r>
    </w:p>
    <w:p w14:paraId="2E88F239"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scxw8639972"/>
          <w:rFonts w:eastAsiaTheme="majorEastAsia"/>
        </w:rPr>
        <w:t> </w:t>
      </w:r>
      <w:r w:rsidRPr="00F36022">
        <w:br/>
      </w:r>
      <w:r w:rsidRPr="29999BF5">
        <w:rPr>
          <w:rStyle w:val="normaltextrun"/>
          <w:rFonts w:eastAsiaTheme="majorEastAsia"/>
        </w:rPr>
        <w:t xml:space="preserve">(2) Transpordi turvaplaan esitatakse vähemalt 30 päeva enne veo toimumist kooskõlastamiseks pädevale asutusele </w:t>
      </w:r>
      <w:r>
        <w:rPr>
          <w:rStyle w:val="normaltextrun"/>
          <w:rFonts w:eastAsiaTheme="majorEastAsia"/>
        </w:rPr>
        <w:t>ning</w:t>
      </w:r>
      <w:r w:rsidRPr="29999BF5">
        <w:rPr>
          <w:rStyle w:val="normaltextrun"/>
          <w:rFonts w:eastAsiaTheme="majorEastAsia"/>
        </w:rPr>
        <w:t xml:space="preserve"> Politsei- ja Piirivalveametile. </w:t>
      </w:r>
      <w:r w:rsidRPr="29999BF5">
        <w:rPr>
          <w:rStyle w:val="eop"/>
          <w:rFonts w:eastAsiaTheme="majorEastAsia"/>
        </w:rPr>
        <w:t> </w:t>
      </w:r>
    </w:p>
    <w:p w14:paraId="56C14C39" w14:textId="77777777" w:rsidR="00074CE5" w:rsidRDefault="00074CE5" w:rsidP="00074CE5">
      <w:pPr>
        <w:pStyle w:val="paragraph"/>
        <w:spacing w:before="0" w:beforeAutospacing="0" w:after="0" w:afterAutospacing="0"/>
        <w:contextualSpacing/>
        <w:jc w:val="both"/>
        <w:textAlignment w:val="baseline"/>
      </w:pPr>
    </w:p>
    <w:p w14:paraId="5096068A" w14:textId="77777777" w:rsidR="00074CE5" w:rsidRDefault="00074CE5" w:rsidP="00074CE5">
      <w:pPr>
        <w:pStyle w:val="paragraph"/>
        <w:spacing w:before="0" w:beforeAutospacing="0" w:after="0" w:afterAutospacing="0"/>
        <w:contextualSpacing/>
        <w:jc w:val="both"/>
      </w:pPr>
    </w:p>
    <w:p w14:paraId="2685C230" w14:textId="77777777" w:rsidR="00074CE5" w:rsidRDefault="00074CE5" w:rsidP="00074CE5">
      <w:pPr>
        <w:pStyle w:val="paragraph"/>
        <w:spacing w:before="0" w:beforeAutospacing="0" w:after="0" w:afterAutospacing="0"/>
        <w:contextualSpacing/>
        <w:jc w:val="center"/>
        <w:textAlignment w:val="baseline"/>
        <w:rPr>
          <w:b/>
          <w:bCs/>
        </w:rPr>
      </w:pPr>
      <w:r w:rsidRPr="29999BF5">
        <w:rPr>
          <w:rStyle w:val="normaltextrun"/>
          <w:b/>
          <w:bCs/>
        </w:rPr>
        <w:t>12. peatükk</w:t>
      </w:r>
      <w:r w:rsidRPr="29999BF5">
        <w:rPr>
          <w:rStyle w:val="eop"/>
          <w:b/>
          <w:bCs/>
        </w:rPr>
        <w:t> </w:t>
      </w:r>
    </w:p>
    <w:p w14:paraId="74776E0C" w14:textId="77777777" w:rsidR="00074CE5" w:rsidRDefault="00074CE5" w:rsidP="00074CE5">
      <w:pPr>
        <w:pStyle w:val="paragraph"/>
        <w:spacing w:before="0" w:beforeAutospacing="0" w:after="0" w:afterAutospacing="0"/>
        <w:contextualSpacing/>
        <w:jc w:val="center"/>
        <w:textAlignment w:val="baseline"/>
        <w:rPr>
          <w:rStyle w:val="eop"/>
          <w:b/>
        </w:rPr>
      </w:pPr>
      <w:r w:rsidRPr="31874130">
        <w:rPr>
          <w:rStyle w:val="normaltextrun"/>
          <w:b/>
          <w:bCs/>
        </w:rPr>
        <w:t>Andmekaitse ja küberturvalisus</w:t>
      </w:r>
    </w:p>
    <w:p w14:paraId="24C5AE8F" w14:textId="77777777" w:rsidR="00074CE5" w:rsidRPr="00F36022" w:rsidRDefault="00074CE5" w:rsidP="00074CE5">
      <w:pPr>
        <w:pStyle w:val="paragraph"/>
        <w:spacing w:before="0" w:beforeAutospacing="0" w:after="0" w:afterAutospacing="0"/>
        <w:contextualSpacing/>
        <w:jc w:val="both"/>
        <w:textAlignment w:val="baseline"/>
      </w:pPr>
    </w:p>
    <w:p w14:paraId="4EC66284" w14:textId="77777777" w:rsidR="00074CE5" w:rsidRPr="00552850" w:rsidRDefault="00074CE5" w:rsidP="00074CE5">
      <w:pPr>
        <w:pStyle w:val="paragraph"/>
        <w:spacing w:before="0" w:beforeAutospacing="0" w:after="0" w:afterAutospacing="0"/>
        <w:contextualSpacing/>
        <w:jc w:val="both"/>
        <w:textAlignment w:val="baseline"/>
        <w:rPr>
          <w:rStyle w:val="eop"/>
          <w:rFonts w:eastAsiaTheme="majorEastAsia"/>
          <w:b/>
          <w:bCs/>
        </w:rPr>
      </w:pPr>
      <w:r w:rsidRPr="29999BF5">
        <w:rPr>
          <w:rStyle w:val="eop"/>
          <w:b/>
          <w:bCs/>
        </w:rPr>
        <w:t xml:space="preserve">§ </w:t>
      </w:r>
      <w:r w:rsidRPr="13252BC6">
        <w:rPr>
          <w:rStyle w:val="eop"/>
          <w:b/>
          <w:bCs/>
        </w:rPr>
        <w:t>80</w:t>
      </w:r>
      <w:r w:rsidRPr="29999BF5">
        <w:rPr>
          <w:rStyle w:val="eop"/>
          <w:b/>
          <w:bCs/>
        </w:rPr>
        <w:t>.  Kiirgusallikat ja tuumamaterjali käsitlevate andmete kaitse</w:t>
      </w:r>
    </w:p>
    <w:p w14:paraId="2BBE2F21" w14:textId="77777777" w:rsidR="00074CE5" w:rsidRDefault="00074CE5" w:rsidP="00074CE5">
      <w:pPr>
        <w:pStyle w:val="paragraph"/>
        <w:spacing w:before="0" w:beforeAutospacing="0" w:after="0" w:afterAutospacing="0"/>
        <w:contextualSpacing/>
        <w:jc w:val="both"/>
        <w:textAlignment w:val="baseline"/>
        <w:rPr>
          <w:rStyle w:val="eop"/>
        </w:rPr>
      </w:pPr>
    </w:p>
    <w:p w14:paraId="3A22E246" w14:textId="77777777" w:rsidR="00074CE5" w:rsidRDefault="00074CE5" w:rsidP="00074CE5">
      <w:pPr>
        <w:pStyle w:val="paragraph"/>
        <w:spacing w:before="0" w:beforeAutospacing="0" w:after="0" w:afterAutospacing="0"/>
        <w:contextualSpacing/>
        <w:jc w:val="both"/>
        <w:textAlignment w:val="baseline"/>
        <w:rPr>
          <w:rStyle w:val="eop"/>
        </w:rPr>
      </w:pPr>
      <w:r w:rsidRPr="29999BF5">
        <w:t>(1) Kiirgusallika ja tuumamaterjali omadusi ning nende asukohaks olevaid ruume ja füüsilise kaitse meetmeid käsitlev teave on asutusesiseseks kasutamiseks, et tagada kiirgusallika ja tuumamaterjali ohutus ja füüsiline kaitse.</w:t>
      </w:r>
    </w:p>
    <w:p w14:paraId="674F76BD" w14:textId="77777777" w:rsidR="00074CE5" w:rsidRDefault="00074CE5" w:rsidP="00074CE5">
      <w:pPr>
        <w:pStyle w:val="paragraph"/>
        <w:spacing w:before="0" w:beforeAutospacing="0" w:after="0" w:afterAutospacing="0"/>
        <w:contextualSpacing/>
        <w:jc w:val="both"/>
        <w:textAlignment w:val="baseline"/>
        <w:rPr>
          <w:rStyle w:val="eop"/>
        </w:rPr>
      </w:pPr>
    </w:p>
    <w:p w14:paraId="6E8B0C4C" w14:textId="77777777" w:rsidR="00074CE5" w:rsidRDefault="00074CE5" w:rsidP="00074CE5">
      <w:pPr>
        <w:pStyle w:val="paragraph"/>
        <w:spacing w:before="0" w:beforeAutospacing="0" w:after="0" w:afterAutospacing="0"/>
        <w:contextualSpacing/>
        <w:jc w:val="both"/>
        <w:textAlignment w:val="baseline"/>
      </w:pPr>
      <w:r w:rsidRPr="29999BF5">
        <w:rPr>
          <w:rStyle w:val="eop"/>
        </w:rPr>
        <w:t xml:space="preserve">(2) </w:t>
      </w:r>
      <w:r w:rsidRPr="29999BF5">
        <w:t>Käesoleva paragrahvi lõikes 1 sätestatud teabele ning avaliku teabe seaduse § 35 lõike 1 punktide 9, 10  ja 18</w:t>
      </w:r>
      <w:r w:rsidRPr="29999BF5">
        <w:rPr>
          <w:vertAlign w:val="superscript"/>
        </w:rPr>
        <w:t>1</w:t>
      </w:r>
      <w:r w:rsidRPr="29999BF5">
        <w:t xml:space="preserve"> alusel kiirgusallikat või tuumamaterjali puudutavale teabele kehtestatava juurdepääsupiirangu puhul ei kohaldata avaliku teabe seaduse § 40 lõikes 1   sätestatud juurdepääsupiirangu tähtaega. Juurdepääsupiirang kehtestatakse kuni kiirgustegevuse lõppemiseni, esialgu maksimaalselt 75 aastaks. </w:t>
      </w:r>
      <w:r>
        <w:t>Pädeva asutuse</w:t>
      </w:r>
      <w:r w:rsidRPr="29999BF5">
        <w:t xml:space="preserve"> juht võib juurdepääsupiirangu tähtaega pikendada viie aasta kaupa, kuni juurdepääsupiirangu kehtestamise põhjus püsib.</w:t>
      </w:r>
    </w:p>
    <w:p w14:paraId="67639F11" w14:textId="77777777" w:rsidR="00074CE5" w:rsidRDefault="00074CE5" w:rsidP="00074CE5">
      <w:pPr>
        <w:pStyle w:val="paragraph"/>
        <w:spacing w:before="0" w:beforeAutospacing="0" w:after="0" w:afterAutospacing="0"/>
        <w:contextualSpacing/>
        <w:jc w:val="both"/>
        <w:textAlignment w:val="baseline"/>
      </w:pPr>
    </w:p>
    <w:p w14:paraId="73DA38E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29999BF5">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Juurdepääs t</w:t>
      </w:r>
      <w:r w:rsidRPr="29999BF5">
        <w:rPr>
          <w:rFonts w:ascii="Times New Roman" w:eastAsia="Times New Roman" w:hAnsi="Times New Roman" w:cs="Times New Roman"/>
          <w:sz w:val="24"/>
          <w:szCs w:val="24"/>
        </w:rPr>
        <w:t xml:space="preserve">uumamaterjali </w:t>
      </w:r>
      <w:commentRangeStart w:id="103"/>
      <w:r w:rsidRPr="29999BF5">
        <w:rPr>
          <w:rFonts w:ascii="Times New Roman" w:eastAsia="Times New Roman" w:hAnsi="Times New Roman" w:cs="Times New Roman"/>
          <w:sz w:val="24"/>
          <w:szCs w:val="24"/>
        </w:rPr>
        <w:t>riikliku registri andmetele võimaldatakse:</w:t>
      </w:r>
      <w:commentRangeEnd w:id="103"/>
      <w:r w:rsidR="00EB109A">
        <w:rPr>
          <w:rStyle w:val="Kommentaariviide"/>
        </w:rPr>
        <w:commentReference w:id="103"/>
      </w:r>
    </w:p>
    <w:p w14:paraId="15C5B4B6"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29999BF5">
        <w:rPr>
          <w:rFonts w:ascii="Times New Roman" w:eastAsia="Times New Roman" w:hAnsi="Times New Roman" w:cs="Times New Roman"/>
          <w:sz w:val="24"/>
          <w:szCs w:val="24"/>
        </w:rPr>
        <w:t>1) pädevale asutusele seoses tuumamaterjali arvestuse ja kontrolli süsteemi üle järelevalve te</w:t>
      </w:r>
      <w:r>
        <w:rPr>
          <w:rFonts w:ascii="Times New Roman" w:eastAsia="Times New Roman" w:hAnsi="Times New Roman" w:cs="Times New Roman"/>
          <w:sz w:val="24"/>
          <w:szCs w:val="24"/>
        </w:rPr>
        <w:t>ge</w:t>
      </w:r>
      <w:r w:rsidRPr="29999BF5">
        <w:rPr>
          <w:rFonts w:ascii="Times New Roman" w:eastAsia="Times New Roman" w:hAnsi="Times New Roman" w:cs="Times New Roman"/>
          <w:sz w:val="24"/>
          <w:szCs w:val="24"/>
        </w:rPr>
        <w:t>misega;</w:t>
      </w:r>
    </w:p>
    <w:p w14:paraId="5CB265FC"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29999BF5">
        <w:rPr>
          <w:rFonts w:ascii="Times New Roman" w:eastAsia="Times New Roman" w:hAnsi="Times New Roman" w:cs="Times New Roman"/>
          <w:sz w:val="24"/>
          <w:szCs w:val="24"/>
        </w:rPr>
        <w:t>2)  tuumakäitise käitajale;</w:t>
      </w:r>
    </w:p>
    <w:p w14:paraId="42FF536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29999BF5">
        <w:rPr>
          <w:rFonts w:ascii="Times New Roman" w:eastAsia="Times New Roman" w:hAnsi="Times New Roman" w:cs="Times New Roman"/>
          <w:sz w:val="24"/>
          <w:szCs w:val="24"/>
        </w:rPr>
        <w:t>3) teistele riigi- ja valitsusasutustele nende põhimäärusest ja asjakohastest seadustest tulenevate volituste piires põhjendatud taotluse alusel.</w:t>
      </w:r>
    </w:p>
    <w:p w14:paraId="582F94F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472E648" w14:textId="77777777" w:rsidR="00074CE5" w:rsidRPr="00552850" w:rsidRDefault="00074CE5" w:rsidP="00074CE5">
      <w:pPr>
        <w:spacing w:after="0" w:line="240" w:lineRule="auto"/>
        <w:contextualSpacing/>
        <w:jc w:val="both"/>
        <w:rPr>
          <w:rFonts w:ascii="Times New Roman" w:eastAsia="Times New Roman" w:hAnsi="Times New Roman" w:cs="Times New Roman"/>
          <w:b/>
          <w:bCs/>
          <w:sz w:val="24"/>
          <w:szCs w:val="24"/>
        </w:rPr>
      </w:pPr>
      <w:r w:rsidRPr="29999BF5">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81</w:t>
      </w:r>
      <w:r w:rsidRPr="29999BF5">
        <w:rPr>
          <w:rFonts w:ascii="Times New Roman" w:eastAsia="Times New Roman" w:hAnsi="Times New Roman" w:cs="Times New Roman"/>
          <w:b/>
          <w:bCs/>
          <w:sz w:val="24"/>
          <w:szCs w:val="24"/>
        </w:rPr>
        <w:t>.  Kiirgusallikat ja tuumamaterjali käsitlevate andmete turvalisus</w:t>
      </w:r>
    </w:p>
    <w:p w14:paraId="36F9191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D458040" w14:textId="756E7074"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29999BF5">
        <w:rPr>
          <w:rFonts w:ascii="Times New Roman" w:eastAsia="Times New Roman" w:hAnsi="Times New Roman" w:cs="Times New Roman"/>
          <w:sz w:val="24"/>
          <w:szCs w:val="24"/>
        </w:rPr>
        <w:t xml:space="preserve">Käesoleva seaduse paragrahvi </w:t>
      </w:r>
      <w:r w:rsidRPr="6FE4DEE0">
        <w:rPr>
          <w:rFonts w:ascii="Times New Roman" w:eastAsia="Times New Roman" w:hAnsi="Times New Roman" w:cs="Times New Roman"/>
          <w:sz w:val="24"/>
          <w:szCs w:val="24"/>
        </w:rPr>
        <w:t>80</w:t>
      </w:r>
      <w:r w:rsidRPr="29999BF5">
        <w:rPr>
          <w:rFonts w:ascii="Times New Roman" w:eastAsia="Times New Roman" w:hAnsi="Times New Roman" w:cs="Times New Roman"/>
          <w:sz w:val="24"/>
          <w:szCs w:val="24"/>
        </w:rPr>
        <w:t xml:space="preserve"> lõikes 1 sätestatud teabe</w:t>
      </w:r>
      <w:r>
        <w:rPr>
          <w:rFonts w:ascii="Times New Roman" w:eastAsia="Times New Roman" w:hAnsi="Times New Roman" w:cs="Times New Roman"/>
          <w:sz w:val="24"/>
          <w:szCs w:val="24"/>
        </w:rPr>
        <w:t>ga seotud</w:t>
      </w:r>
      <w:r w:rsidRPr="29999BF5">
        <w:rPr>
          <w:rFonts w:ascii="Times New Roman" w:eastAsia="Times New Roman" w:hAnsi="Times New Roman" w:cs="Times New Roman"/>
          <w:sz w:val="24"/>
          <w:szCs w:val="24"/>
        </w:rPr>
        <w:t xml:space="preserve"> võrgu- ja infosüsteemide turvalisus tagatakse küberturvalisuse seaduse ja riigisaladuse </w:t>
      </w:r>
      <w:ins w:id="104" w:author="Katariina Kärsten - JUSTDIGI" w:date="2026-01-21T10:58:00Z" w16du:dateUtc="2026-01-21T08:58:00Z">
        <w:r w:rsidR="00905797">
          <w:rPr>
            <w:rFonts w:ascii="Times New Roman" w:eastAsia="Times New Roman" w:hAnsi="Times New Roman" w:cs="Times New Roman"/>
            <w:sz w:val="24"/>
            <w:szCs w:val="24"/>
          </w:rPr>
          <w:t xml:space="preserve">ja salastatud välisteabe </w:t>
        </w:r>
      </w:ins>
      <w:r w:rsidRPr="29999BF5">
        <w:rPr>
          <w:rFonts w:ascii="Times New Roman" w:eastAsia="Times New Roman" w:hAnsi="Times New Roman" w:cs="Times New Roman"/>
          <w:sz w:val="24"/>
          <w:szCs w:val="24"/>
        </w:rPr>
        <w:t>seaduse alusel.</w:t>
      </w:r>
    </w:p>
    <w:p w14:paraId="3E55BD64" w14:textId="77777777" w:rsidR="00074CE5" w:rsidRPr="00F36022" w:rsidRDefault="00074CE5" w:rsidP="00074CE5">
      <w:pPr>
        <w:pStyle w:val="paragraph"/>
        <w:spacing w:before="0" w:beforeAutospacing="0" w:after="0" w:afterAutospacing="0"/>
        <w:contextualSpacing/>
        <w:jc w:val="both"/>
        <w:textAlignment w:val="baseline"/>
      </w:pPr>
    </w:p>
    <w:p w14:paraId="7A4F6A42" w14:textId="77777777" w:rsidR="00074CE5" w:rsidRDefault="00074CE5" w:rsidP="00074CE5">
      <w:pPr>
        <w:pStyle w:val="paragraph"/>
        <w:spacing w:before="0" w:beforeAutospacing="0" w:after="0" w:afterAutospacing="0"/>
        <w:contextualSpacing/>
        <w:jc w:val="both"/>
        <w:textAlignment w:val="baseline"/>
      </w:pPr>
      <w:r w:rsidRPr="343BA6A5">
        <w:rPr>
          <w:rStyle w:val="eop"/>
          <w:rFonts w:eastAsiaTheme="majorEastAsia"/>
        </w:rPr>
        <w:t> </w:t>
      </w:r>
    </w:p>
    <w:p w14:paraId="53AC6A60" w14:textId="77777777" w:rsidR="00074CE5" w:rsidRPr="005241DB" w:rsidRDefault="00074CE5" w:rsidP="00074CE5">
      <w:pPr>
        <w:pStyle w:val="paragraph"/>
        <w:spacing w:before="0" w:beforeAutospacing="0" w:after="0" w:afterAutospacing="0"/>
        <w:contextualSpacing/>
        <w:jc w:val="center"/>
        <w:textAlignment w:val="baseline"/>
        <w:rPr>
          <w:rStyle w:val="eop"/>
          <w:rFonts w:eastAsiaTheme="majorEastAsia"/>
          <w:b/>
          <w:bCs/>
          <w:color w:val="000000" w:themeColor="text1"/>
        </w:rPr>
      </w:pPr>
      <w:r w:rsidRPr="29999BF5">
        <w:rPr>
          <w:rStyle w:val="eop"/>
          <w:rFonts w:eastAsiaTheme="majorEastAsia"/>
          <w:b/>
          <w:bCs/>
          <w:color w:val="000000" w:themeColor="text1"/>
        </w:rPr>
        <w:t xml:space="preserve"> 13. peatükk </w:t>
      </w:r>
    </w:p>
    <w:p w14:paraId="1879BD38" w14:textId="77777777" w:rsidR="00074CE5" w:rsidRPr="005241DB" w:rsidRDefault="00074CE5" w:rsidP="00074CE5">
      <w:pPr>
        <w:pStyle w:val="paragraph"/>
        <w:spacing w:before="0" w:beforeAutospacing="0" w:after="0" w:afterAutospacing="0"/>
        <w:contextualSpacing/>
        <w:jc w:val="center"/>
        <w:textAlignment w:val="baseline"/>
        <w:rPr>
          <w:rStyle w:val="eop"/>
          <w:rFonts w:eastAsiaTheme="majorEastAsia"/>
          <w:b/>
          <w:bCs/>
          <w:color w:val="000000" w:themeColor="text1"/>
        </w:rPr>
      </w:pPr>
      <w:r w:rsidRPr="31874130">
        <w:rPr>
          <w:rStyle w:val="eop"/>
          <w:rFonts w:eastAsiaTheme="majorEastAsia"/>
          <w:b/>
          <w:bCs/>
          <w:color w:val="000000" w:themeColor="text1"/>
        </w:rPr>
        <w:t>Riiklik järelevalve ja auditid</w:t>
      </w:r>
    </w:p>
    <w:p w14:paraId="115CC6BE" w14:textId="77777777" w:rsidR="00074CE5" w:rsidRPr="005241DB"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p>
    <w:p w14:paraId="2F411FBF" w14:textId="77777777" w:rsidR="00074CE5" w:rsidRDefault="00074CE5" w:rsidP="00EE421B">
      <w:pPr>
        <w:pStyle w:val="paragraph"/>
        <w:numPr>
          <w:ilvl w:val="1"/>
          <w:numId w:val="7"/>
        </w:numPr>
        <w:spacing w:before="0" w:beforeAutospacing="0" w:after="0" w:afterAutospacing="0"/>
        <w:contextualSpacing/>
        <w:jc w:val="center"/>
        <w:textAlignment w:val="baseline"/>
        <w:rPr>
          <w:rStyle w:val="eop"/>
          <w:rFonts w:eastAsiaTheme="majorEastAsia"/>
          <w:b/>
          <w:bCs/>
          <w:color w:val="000000" w:themeColor="text1"/>
        </w:rPr>
      </w:pPr>
      <w:r w:rsidRPr="29999BF5">
        <w:rPr>
          <w:rStyle w:val="eop"/>
          <w:rFonts w:eastAsiaTheme="majorEastAsia"/>
          <w:b/>
          <w:bCs/>
          <w:color w:val="000000" w:themeColor="text1"/>
        </w:rPr>
        <w:t>jagu</w:t>
      </w:r>
    </w:p>
    <w:p w14:paraId="706BA91E" w14:textId="77777777" w:rsidR="00074CE5" w:rsidRPr="008A55E7" w:rsidRDefault="00074CE5" w:rsidP="00074CE5">
      <w:pPr>
        <w:pStyle w:val="paragraph"/>
        <w:spacing w:before="0" w:beforeAutospacing="0" w:after="0" w:afterAutospacing="0"/>
        <w:contextualSpacing/>
        <w:jc w:val="center"/>
        <w:textAlignment w:val="baseline"/>
        <w:rPr>
          <w:b/>
          <w:bCs/>
          <w:color w:val="000000" w:themeColor="text1"/>
        </w:rPr>
      </w:pPr>
      <w:r w:rsidRPr="29999BF5">
        <w:rPr>
          <w:rStyle w:val="eop"/>
          <w:rFonts w:eastAsiaTheme="majorEastAsia"/>
          <w:b/>
          <w:bCs/>
          <w:color w:val="000000" w:themeColor="text1"/>
        </w:rPr>
        <w:t>Riiklik järelevalve</w:t>
      </w:r>
    </w:p>
    <w:p w14:paraId="6D43CFB8" w14:textId="77777777" w:rsidR="00074CE5" w:rsidRDefault="00074CE5" w:rsidP="00074CE5">
      <w:pPr>
        <w:pStyle w:val="paragraph"/>
        <w:spacing w:before="0" w:beforeAutospacing="0" w:after="0" w:afterAutospacing="0"/>
        <w:contextualSpacing/>
        <w:jc w:val="both"/>
        <w:textAlignment w:val="baseline"/>
        <w:rPr>
          <w:b/>
        </w:rPr>
      </w:pPr>
      <w:r w:rsidRPr="343BA6A5">
        <w:rPr>
          <w:rStyle w:val="eop"/>
          <w:rFonts w:eastAsiaTheme="majorEastAsia"/>
          <w:b/>
          <w:color w:val="D13438"/>
        </w:rPr>
        <w:t> </w:t>
      </w:r>
    </w:p>
    <w:p w14:paraId="5D84AE5E" w14:textId="77777777" w:rsidR="00074CE5" w:rsidRDefault="00074CE5" w:rsidP="00074CE5">
      <w:pPr>
        <w:pStyle w:val="paragraph"/>
        <w:spacing w:before="0" w:beforeAutospacing="0" w:after="0" w:afterAutospacing="0"/>
        <w:contextualSpacing/>
        <w:jc w:val="both"/>
        <w:textAlignment w:val="baseline"/>
        <w:rPr>
          <w:rStyle w:val="normaltextrun"/>
          <w:rFonts w:eastAsiaTheme="majorEastAsia"/>
          <w:b/>
          <w:bCs/>
        </w:rPr>
      </w:pPr>
      <w:r w:rsidRPr="29999BF5">
        <w:rPr>
          <w:rStyle w:val="normaltextrun"/>
          <w:rFonts w:eastAsiaTheme="majorEastAsia"/>
          <w:b/>
          <w:bCs/>
        </w:rPr>
        <w:t xml:space="preserve">§ </w:t>
      </w:r>
      <w:r w:rsidRPr="13252BC6">
        <w:rPr>
          <w:rStyle w:val="normaltextrun"/>
          <w:rFonts w:eastAsiaTheme="majorEastAsia"/>
          <w:b/>
          <w:bCs/>
        </w:rPr>
        <w:t>82</w:t>
      </w:r>
      <w:r w:rsidRPr="29999BF5">
        <w:rPr>
          <w:rStyle w:val="normaltextrun"/>
          <w:rFonts w:eastAsiaTheme="majorEastAsia"/>
          <w:b/>
          <w:bCs/>
        </w:rPr>
        <w:t>. Riikliku järelevalve pädevus ja korrakaitse erimeetmed</w:t>
      </w:r>
    </w:p>
    <w:p w14:paraId="462234F9" w14:textId="77777777" w:rsidR="00074CE5" w:rsidRDefault="00074CE5" w:rsidP="00074CE5">
      <w:pPr>
        <w:pStyle w:val="paragraph"/>
        <w:spacing w:before="0" w:beforeAutospacing="0" w:after="0" w:afterAutospacing="0"/>
        <w:contextualSpacing/>
        <w:jc w:val="both"/>
        <w:textAlignment w:val="baseline"/>
        <w:rPr>
          <w:b/>
        </w:rPr>
      </w:pPr>
    </w:p>
    <w:p w14:paraId="295712B8" w14:textId="77777777" w:rsidR="00074CE5" w:rsidRDefault="00074CE5" w:rsidP="00074CE5">
      <w:pPr>
        <w:pStyle w:val="paragraph"/>
        <w:spacing w:before="0" w:beforeAutospacing="0" w:after="0" w:afterAutospacing="0"/>
        <w:contextualSpacing/>
        <w:jc w:val="both"/>
        <w:textAlignment w:val="baseline"/>
        <w:rPr>
          <w:rFonts w:eastAsiaTheme="majorEastAsia"/>
        </w:rPr>
      </w:pPr>
      <w:r w:rsidRPr="29999BF5">
        <w:rPr>
          <w:rFonts w:eastAsiaTheme="majorEastAsia"/>
        </w:rPr>
        <w:t>(1) Riiklikku järelevalvet käesoleva seaduse ja selle alusel kehtestatud õigusaktide nõuete täitmise üle teeb pädev asutus.</w:t>
      </w:r>
    </w:p>
    <w:p w14:paraId="0C75E3A8"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bCs/>
        </w:rPr>
      </w:pPr>
    </w:p>
    <w:p w14:paraId="21AB4A19"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29999BF5">
        <w:rPr>
          <w:rStyle w:val="eop"/>
          <w:rFonts w:eastAsiaTheme="majorEastAsia"/>
        </w:rPr>
        <w:t xml:space="preserve">(2) Pädev asutus </w:t>
      </w:r>
      <w:r w:rsidRPr="29999BF5">
        <w:rPr>
          <w:rFonts w:eastAsiaTheme="majorEastAsia"/>
        </w:rPr>
        <w:t>võib käesolevas seaduses sätestatud riikliku järelevalve te</w:t>
      </w:r>
      <w:r>
        <w:rPr>
          <w:rFonts w:eastAsiaTheme="majorEastAsia"/>
        </w:rPr>
        <w:t>ge</w:t>
      </w:r>
      <w:r w:rsidRPr="29999BF5">
        <w:rPr>
          <w:rFonts w:eastAsiaTheme="majorEastAsia"/>
        </w:rPr>
        <w:t xml:space="preserve">miseks kohaldada korrakaitseseaduse </w:t>
      </w:r>
      <w:commentRangeStart w:id="105"/>
      <w:r w:rsidRPr="29999BF5">
        <w:rPr>
          <w:rFonts w:eastAsiaTheme="majorEastAsia"/>
        </w:rPr>
        <w:t>§-des 30</w:t>
      </w:r>
      <w:r>
        <w:rPr>
          <w:rFonts w:eastAsiaTheme="majorEastAsia"/>
        </w:rPr>
        <w:t>–</w:t>
      </w:r>
      <w:r w:rsidRPr="29999BF5">
        <w:rPr>
          <w:rFonts w:eastAsiaTheme="majorEastAsia"/>
        </w:rPr>
        <w:t>32, 45 ja 49</w:t>
      </w:r>
      <w:r>
        <w:rPr>
          <w:rFonts w:eastAsiaTheme="majorEastAsia"/>
        </w:rPr>
        <w:t>–</w:t>
      </w:r>
      <w:r w:rsidRPr="29999BF5">
        <w:rPr>
          <w:rFonts w:eastAsiaTheme="majorEastAsia"/>
        </w:rPr>
        <w:t>53 </w:t>
      </w:r>
      <w:commentRangeEnd w:id="105"/>
      <w:r w:rsidR="00D655FF">
        <w:rPr>
          <w:rStyle w:val="Kommentaariviide"/>
          <w:rFonts w:asciiTheme="minorHAnsi" w:eastAsiaTheme="minorHAnsi" w:hAnsiTheme="minorHAnsi" w:cstheme="minorBidi"/>
          <w:kern w:val="2"/>
          <w:lang w:eastAsia="en-US"/>
          <w14:ligatures w14:val="standardContextual"/>
        </w:rPr>
        <w:commentReference w:id="105"/>
      </w:r>
      <w:r w:rsidRPr="29999BF5">
        <w:rPr>
          <w:rFonts w:eastAsiaTheme="majorEastAsia"/>
        </w:rPr>
        <w:t>sätestatud riikliku järelevalve erimeetmeid korrakaitseseaduses sätestatud alusel ja korras.</w:t>
      </w:r>
    </w:p>
    <w:p w14:paraId="43465F0C" w14:textId="77777777" w:rsidR="00074CE5" w:rsidRDefault="00074CE5" w:rsidP="00074CE5">
      <w:pPr>
        <w:pStyle w:val="paragraph"/>
        <w:spacing w:before="0" w:beforeAutospacing="0" w:after="0" w:afterAutospacing="0"/>
        <w:contextualSpacing/>
        <w:jc w:val="both"/>
        <w:rPr>
          <w:rFonts w:eastAsiaTheme="majorEastAsia"/>
        </w:rPr>
      </w:pPr>
    </w:p>
    <w:p w14:paraId="7DB93183" w14:textId="77777777" w:rsidR="00074CE5" w:rsidRDefault="00074CE5" w:rsidP="00074CE5">
      <w:pPr>
        <w:pStyle w:val="paragraph"/>
        <w:spacing w:before="0" w:beforeAutospacing="0" w:after="0" w:afterAutospacing="0"/>
        <w:contextualSpacing/>
        <w:jc w:val="both"/>
        <w:rPr>
          <w:rFonts w:eastAsiaTheme="majorEastAsia"/>
        </w:rPr>
      </w:pPr>
      <w:r w:rsidRPr="29999BF5">
        <w:rPr>
          <w:rFonts w:eastAsiaTheme="majorEastAsia"/>
        </w:rPr>
        <w:t xml:space="preserve">(3) Pädeval asutusel on lubatud kasutada füüsilist jõudu korrakaitseseaduses sätestatud alustel ja korras.   </w:t>
      </w:r>
    </w:p>
    <w:p w14:paraId="44AD6CD8" w14:textId="77777777" w:rsidR="00074CE5" w:rsidRDefault="00074CE5" w:rsidP="00074CE5">
      <w:pPr>
        <w:pStyle w:val="paragraph"/>
        <w:spacing w:before="0" w:beforeAutospacing="0" w:after="0" w:afterAutospacing="0"/>
        <w:contextualSpacing/>
        <w:jc w:val="both"/>
        <w:textAlignment w:val="baseline"/>
      </w:pPr>
    </w:p>
    <w:p w14:paraId="4C3576DB"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bCs/>
        </w:rPr>
      </w:pPr>
      <w:r w:rsidRPr="29999BF5">
        <w:rPr>
          <w:rStyle w:val="normaltextrun"/>
          <w:rFonts w:eastAsiaTheme="majorEastAsia"/>
          <w:b/>
          <w:bCs/>
        </w:rPr>
        <w:t>§ </w:t>
      </w:r>
      <w:r w:rsidRPr="13252BC6">
        <w:rPr>
          <w:rStyle w:val="normaltextrun"/>
          <w:rFonts w:eastAsiaTheme="majorEastAsia"/>
          <w:b/>
          <w:bCs/>
        </w:rPr>
        <w:t>83</w:t>
      </w:r>
      <w:r w:rsidRPr="29999BF5">
        <w:rPr>
          <w:rStyle w:val="normaltextrun"/>
          <w:rFonts w:eastAsiaTheme="majorEastAsia"/>
          <w:b/>
          <w:bCs/>
        </w:rPr>
        <w:t>. Riikliku järelevalve erisused </w:t>
      </w:r>
      <w:r w:rsidRPr="29999BF5">
        <w:rPr>
          <w:rStyle w:val="eop"/>
          <w:rFonts w:eastAsiaTheme="majorEastAsia"/>
          <w:b/>
          <w:bCs/>
        </w:rPr>
        <w:t> </w:t>
      </w:r>
    </w:p>
    <w:p w14:paraId="3A1D87FA" w14:textId="77777777" w:rsidR="00074CE5" w:rsidRDefault="00074CE5" w:rsidP="00074CE5">
      <w:pPr>
        <w:pStyle w:val="paragraph"/>
        <w:spacing w:before="0" w:beforeAutospacing="0" w:after="0" w:afterAutospacing="0"/>
        <w:contextualSpacing/>
        <w:jc w:val="both"/>
        <w:textAlignment w:val="baseline"/>
        <w:rPr>
          <w:b/>
        </w:rPr>
      </w:pPr>
    </w:p>
    <w:p w14:paraId="19F64230"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(1) Pädeval asutusel on õigus peatada tuumakäitise käitamine, tuumaseadme kasutamine või tuumamaterjali, tuumkütuse, kasutatud tuumkütuse või  radioaktiivsete jäätmete vedu, kui see on vajalik tuumaohutuse tagamiseks, käesolevast seadusest tulenevate nõuete täitmise kontrollimiseks või Eesti Vabariigi suhtes kehtivatest rahvusvahelistest lepingutest tulenevate Eesti Vabariigi kohustuste täitmiseks.</w:t>
      </w:r>
      <w:r w:rsidRPr="343BA6A5">
        <w:rPr>
          <w:rStyle w:val="eop"/>
          <w:rFonts w:eastAsiaTheme="majorEastAsia"/>
        </w:rPr>
        <w:t> </w:t>
      </w:r>
    </w:p>
    <w:p w14:paraId="1755E00A" w14:textId="77777777" w:rsidR="00074CE5" w:rsidRDefault="00074CE5" w:rsidP="00074CE5">
      <w:pPr>
        <w:pStyle w:val="paragraph"/>
        <w:spacing w:before="0" w:beforeAutospacing="0" w:after="0" w:afterAutospacing="0"/>
        <w:contextualSpacing/>
        <w:jc w:val="both"/>
        <w:textAlignment w:val="baseline"/>
      </w:pPr>
    </w:p>
    <w:p w14:paraId="5480A6BD"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(2) Pädeval asutusel on õigus isikut küsitleda ja nõuda dokumente lisaks korrakaitseseaduses sätestatud alustele ka juhul, kui see on vajalik  julgeolekumeetmete rakendamiseks, täitmiseks või kontrollimiseks, samuti Eesti Vabariigi suhtes kehtivatest rahvusvahelistest lepingutest tulenevate kohustuste täitmiseks.</w:t>
      </w:r>
      <w:r w:rsidRPr="343BA6A5">
        <w:rPr>
          <w:rStyle w:val="eop"/>
          <w:rFonts w:eastAsiaTheme="majorEastAsia"/>
        </w:rPr>
        <w:t> </w:t>
      </w:r>
    </w:p>
    <w:p w14:paraId="668988F5" w14:textId="77777777" w:rsidR="00074CE5" w:rsidRDefault="00074CE5" w:rsidP="00074CE5">
      <w:pPr>
        <w:pStyle w:val="paragraph"/>
        <w:spacing w:before="0" w:beforeAutospacing="0" w:after="0" w:afterAutospacing="0"/>
        <w:contextualSpacing/>
        <w:jc w:val="both"/>
        <w:textAlignment w:val="baseline"/>
      </w:pPr>
    </w:p>
    <w:p w14:paraId="45581936" w14:textId="77777777" w:rsidR="00074CE5" w:rsidRDefault="00074CE5" w:rsidP="00074CE5">
      <w:pPr>
        <w:pStyle w:val="paragraph"/>
        <w:spacing w:before="0" w:beforeAutospacing="0" w:after="0" w:afterAutospacing="0"/>
        <w:contextualSpacing/>
        <w:jc w:val="both"/>
        <w:textAlignment w:val="baseline"/>
      </w:pPr>
      <w:r w:rsidRPr="343BA6A5">
        <w:rPr>
          <w:rStyle w:val="normaltextrun"/>
          <w:rFonts w:eastAsiaTheme="majorEastAsia"/>
        </w:rPr>
        <w:t>(3) Pädev asutus võib tähistatud kinnisasjale siseneda valdaja või muu õigustatud isiku juuresolekuta, kui:</w:t>
      </w:r>
      <w:r w:rsidRPr="343BA6A5">
        <w:rPr>
          <w:rStyle w:val="eop"/>
          <w:rFonts w:eastAsiaTheme="majorEastAsia"/>
        </w:rPr>
        <w:t> </w:t>
      </w:r>
    </w:p>
    <w:p w14:paraId="5FCC1045" w14:textId="77777777" w:rsidR="00074CE5" w:rsidRDefault="00074CE5" w:rsidP="00074CE5">
      <w:pPr>
        <w:pStyle w:val="paragraph"/>
        <w:spacing w:before="0" w:beforeAutospacing="0" w:after="0" w:afterAutospacing="0"/>
        <w:contextualSpacing/>
        <w:jc w:val="both"/>
        <w:textAlignment w:val="baseline"/>
      </w:pPr>
      <w:r w:rsidRPr="343BA6A5">
        <w:rPr>
          <w:rStyle w:val="normaltextrun"/>
          <w:rFonts w:eastAsiaTheme="majorEastAsia"/>
        </w:rPr>
        <w:t>1) see on vajalik olulise ohu väljaselgitamiseks või tõrjumiseks ja nimetatud isikute kaasamisega kaasneks viivitus, mis seaks ohtu meetme kohaldamise eesmärgi saavutamise;</w:t>
      </w:r>
      <w:r w:rsidRPr="343BA6A5">
        <w:rPr>
          <w:rStyle w:val="eop"/>
          <w:rFonts w:eastAsiaTheme="majorEastAsia"/>
        </w:rPr>
        <w:t> </w:t>
      </w:r>
    </w:p>
    <w:p w14:paraId="3299173C"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2) kaitsemeetmete rakendamiseks, nende kontrollimiseks või rahvusvahelise inspektsiooni läbiviimiseks.</w:t>
      </w:r>
      <w:r w:rsidRPr="343BA6A5">
        <w:rPr>
          <w:rStyle w:val="eop"/>
          <w:rFonts w:eastAsiaTheme="majorEastAsia"/>
        </w:rPr>
        <w:t> </w:t>
      </w:r>
    </w:p>
    <w:p w14:paraId="361D2F6A" w14:textId="77777777" w:rsidR="00074CE5" w:rsidRDefault="00074CE5" w:rsidP="00074CE5">
      <w:pPr>
        <w:pStyle w:val="paragraph"/>
        <w:spacing w:before="0" w:beforeAutospacing="0" w:after="0" w:afterAutospacing="0"/>
        <w:contextualSpacing/>
        <w:jc w:val="both"/>
        <w:textAlignment w:val="baseline"/>
      </w:pPr>
    </w:p>
    <w:p w14:paraId="18B0CE73" w14:textId="77777777" w:rsidR="00074CE5" w:rsidRPr="00594FB0" w:rsidRDefault="00074CE5" w:rsidP="00074CE5">
      <w:pPr>
        <w:pStyle w:val="paragraph"/>
        <w:spacing w:before="0" w:beforeAutospacing="0" w:after="0" w:afterAutospacing="0"/>
        <w:contextualSpacing/>
        <w:jc w:val="both"/>
        <w:textAlignment w:val="baseline"/>
        <w:rPr>
          <w:rStyle w:val="eop"/>
          <w:rFonts w:eastAsiaTheme="majorEastAsia"/>
          <w:b/>
          <w:bCs/>
          <w:color w:val="000000" w:themeColor="text1"/>
        </w:rPr>
      </w:pPr>
      <w:r w:rsidRPr="29999BF5">
        <w:rPr>
          <w:rStyle w:val="eop"/>
          <w:rFonts w:eastAsiaTheme="majorEastAsia"/>
          <w:b/>
          <w:bCs/>
          <w:color w:val="000000" w:themeColor="text1"/>
        </w:rPr>
        <w:t xml:space="preserve">§ </w:t>
      </w:r>
      <w:r w:rsidRPr="13252BC6">
        <w:rPr>
          <w:rStyle w:val="eop"/>
          <w:rFonts w:eastAsiaTheme="majorEastAsia"/>
          <w:b/>
          <w:bCs/>
          <w:color w:val="000000" w:themeColor="text1"/>
        </w:rPr>
        <w:t>84</w:t>
      </w:r>
      <w:r w:rsidRPr="29999BF5">
        <w:rPr>
          <w:rStyle w:val="eop"/>
          <w:rFonts w:eastAsiaTheme="majorEastAsia"/>
          <w:b/>
          <w:bCs/>
          <w:color w:val="000000" w:themeColor="text1"/>
        </w:rPr>
        <w:t>. Sunniraha määr</w:t>
      </w:r>
    </w:p>
    <w:p w14:paraId="51ECDC8E" w14:textId="77777777" w:rsidR="00074CE5" w:rsidRPr="00B36FC4" w:rsidRDefault="00074CE5" w:rsidP="00074CE5">
      <w:pPr>
        <w:pStyle w:val="paragraph"/>
        <w:spacing w:before="0" w:beforeAutospacing="0" w:after="0" w:afterAutospacing="0"/>
        <w:contextualSpacing/>
        <w:jc w:val="both"/>
        <w:textAlignment w:val="baseline"/>
        <w:rPr>
          <w:rStyle w:val="eop"/>
          <w:rFonts w:eastAsiaTheme="majorEastAsia"/>
          <w:color w:val="D13438"/>
        </w:rPr>
      </w:pPr>
    </w:p>
    <w:p w14:paraId="06D61812" w14:textId="67C732DF" w:rsidR="00074CE5" w:rsidRDefault="00074CE5" w:rsidP="00074CE5">
      <w:pPr>
        <w:pStyle w:val="paragraph"/>
        <w:spacing w:before="0" w:beforeAutospacing="0" w:after="0" w:afterAutospacing="0"/>
        <w:contextualSpacing/>
        <w:jc w:val="both"/>
        <w:textAlignment w:val="baseline"/>
      </w:pPr>
      <w:r>
        <w:t xml:space="preserve">Ettekirjutuse täitmata jätmise korral on asendustäitmise ja sunniraha seaduses sätestatud korras rakendatava sunniraha </w:t>
      </w:r>
      <w:commentRangeStart w:id="106"/>
      <w:del w:id="107" w:author="Katariina Kärsten - JUSTDIGI" w:date="2026-01-21T12:16:00Z" w16du:dateUtc="2026-01-21T10:16:00Z">
        <w:r w:rsidDel="00B2047E">
          <w:delText xml:space="preserve">igakordne </w:delText>
        </w:r>
      </w:del>
      <w:commentRangeEnd w:id="106"/>
      <w:r w:rsidR="00714842">
        <w:rPr>
          <w:rStyle w:val="Kommentaariviide"/>
          <w:rFonts w:asciiTheme="minorHAnsi" w:eastAsiaTheme="minorHAnsi" w:hAnsiTheme="minorHAnsi" w:cstheme="minorBidi"/>
          <w:kern w:val="2"/>
          <w:lang w:eastAsia="en-US"/>
          <w14:ligatures w14:val="standardContextual"/>
        </w:rPr>
        <w:commentReference w:id="106"/>
      </w:r>
      <w:r>
        <w:t>ülemmäär 1 665 000 eurot.</w:t>
      </w:r>
    </w:p>
    <w:p w14:paraId="5E660DE7" w14:textId="77777777" w:rsidR="00074CE5" w:rsidRDefault="00074CE5" w:rsidP="00074CE5">
      <w:pPr>
        <w:pStyle w:val="paragraph"/>
        <w:spacing w:before="0" w:beforeAutospacing="0" w:after="0" w:afterAutospacing="0"/>
        <w:contextualSpacing/>
        <w:jc w:val="both"/>
        <w:textAlignment w:val="baseline"/>
      </w:pPr>
    </w:p>
    <w:p w14:paraId="0C304CEF" w14:textId="77777777" w:rsidR="00074CE5" w:rsidRPr="00594FB0" w:rsidRDefault="00074CE5" w:rsidP="00074CE5">
      <w:pPr>
        <w:pStyle w:val="paragraph"/>
        <w:spacing w:before="0" w:beforeAutospacing="0" w:after="0" w:afterAutospacing="0"/>
        <w:contextualSpacing/>
        <w:jc w:val="both"/>
        <w:textAlignment w:val="baseline"/>
      </w:pPr>
    </w:p>
    <w:p w14:paraId="34042386" w14:textId="77777777" w:rsidR="00074CE5" w:rsidRDefault="00074CE5" w:rsidP="00EE421B">
      <w:pPr>
        <w:pStyle w:val="paragraph"/>
        <w:numPr>
          <w:ilvl w:val="1"/>
          <w:numId w:val="7"/>
        </w:numPr>
        <w:spacing w:before="0" w:beforeAutospacing="0" w:after="0" w:afterAutospacing="0"/>
        <w:contextualSpacing/>
        <w:jc w:val="center"/>
        <w:textAlignment w:val="baseline"/>
        <w:rPr>
          <w:rStyle w:val="normaltextrun"/>
          <w:rFonts w:eastAsiaTheme="majorEastAsia"/>
          <w:b/>
          <w:bCs/>
        </w:rPr>
      </w:pPr>
      <w:r w:rsidRPr="29999BF5">
        <w:rPr>
          <w:rStyle w:val="normaltextrun"/>
          <w:rFonts w:eastAsiaTheme="majorEastAsia"/>
          <w:b/>
          <w:bCs/>
        </w:rPr>
        <w:t xml:space="preserve">jagu </w:t>
      </w:r>
    </w:p>
    <w:p w14:paraId="1DD39616" w14:textId="77777777" w:rsidR="00074CE5" w:rsidRPr="002F17AD" w:rsidRDefault="00074CE5" w:rsidP="00074CE5">
      <w:pPr>
        <w:pStyle w:val="paragraph"/>
        <w:spacing w:before="0" w:beforeAutospacing="0" w:after="0" w:afterAutospacing="0"/>
        <w:contextualSpacing/>
        <w:jc w:val="center"/>
        <w:textAlignment w:val="baseline"/>
        <w:rPr>
          <w:rStyle w:val="normaltextrun"/>
          <w:rFonts w:eastAsiaTheme="majorEastAsia"/>
          <w:b/>
          <w:bCs/>
        </w:rPr>
      </w:pPr>
      <w:r w:rsidRPr="29999BF5">
        <w:rPr>
          <w:rStyle w:val="normaltextrun"/>
          <w:rFonts w:eastAsiaTheme="majorEastAsia"/>
          <w:b/>
          <w:bCs/>
        </w:rPr>
        <w:t>Riiklik audit ja tuumaohutuse temaatiline vastastikhindamine</w:t>
      </w:r>
    </w:p>
    <w:p w14:paraId="59318BA1" w14:textId="77777777" w:rsidR="00074CE5" w:rsidRDefault="00074CE5" w:rsidP="00074CE5">
      <w:pPr>
        <w:pStyle w:val="paragraph"/>
        <w:spacing w:before="0" w:beforeAutospacing="0" w:after="0" w:afterAutospacing="0"/>
        <w:contextualSpacing/>
        <w:jc w:val="both"/>
        <w:rPr>
          <w:rStyle w:val="normaltextrun"/>
          <w:rFonts w:eastAsiaTheme="majorEastAsia"/>
          <w:b/>
        </w:rPr>
      </w:pPr>
    </w:p>
    <w:p w14:paraId="5CC67DD2" w14:textId="77777777" w:rsidR="00074CE5" w:rsidRDefault="00074CE5" w:rsidP="00074CE5">
      <w:pPr>
        <w:pStyle w:val="paragraph"/>
        <w:contextualSpacing/>
        <w:jc w:val="both"/>
        <w:textAlignment w:val="baseline"/>
        <w:rPr>
          <w:rStyle w:val="normaltextrun"/>
          <w:rFonts w:eastAsiaTheme="majorEastAsia"/>
          <w:b/>
          <w:bCs/>
        </w:rPr>
      </w:pPr>
      <w:r w:rsidRPr="29999BF5">
        <w:rPr>
          <w:rStyle w:val="normaltextrun"/>
          <w:rFonts w:eastAsiaTheme="majorEastAsia"/>
          <w:b/>
          <w:bCs/>
        </w:rPr>
        <w:t xml:space="preserve">§ </w:t>
      </w:r>
      <w:r w:rsidRPr="13252BC6">
        <w:rPr>
          <w:rStyle w:val="normaltextrun"/>
          <w:rFonts w:eastAsiaTheme="majorEastAsia"/>
          <w:b/>
          <w:bCs/>
        </w:rPr>
        <w:t>85</w:t>
      </w:r>
      <w:r w:rsidRPr="29999BF5">
        <w:rPr>
          <w:rStyle w:val="normaltextrun"/>
          <w:rFonts w:eastAsiaTheme="majorEastAsia"/>
          <w:b/>
          <w:bCs/>
        </w:rPr>
        <w:t>. Tuumaohutuse riiklik audit</w:t>
      </w:r>
      <w:r w:rsidRPr="11EBD28D">
        <w:rPr>
          <w:rStyle w:val="normaltextrun"/>
          <w:rFonts w:eastAsiaTheme="majorEastAsia"/>
          <w:b/>
          <w:bCs/>
        </w:rPr>
        <w:t xml:space="preserve"> ja vastastikhindamine</w:t>
      </w:r>
    </w:p>
    <w:p w14:paraId="45D5D56E" w14:textId="77777777" w:rsidR="00074CE5" w:rsidRDefault="00074CE5" w:rsidP="00074CE5">
      <w:pPr>
        <w:pStyle w:val="paragraph"/>
        <w:contextualSpacing/>
        <w:jc w:val="both"/>
        <w:rPr>
          <w:rStyle w:val="normaltextrun"/>
          <w:rFonts w:eastAsiaTheme="majorEastAsia"/>
          <w:b/>
        </w:rPr>
      </w:pPr>
    </w:p>
    <w:p w14:paraId="3769A545" w14:textId="77777777" w:rsidR="00074CE5" w:rsidRPr="002F17AD" w:rsidRDefault="00074CE5" w:rsidP="00074CE5">
      <w:pPr>
        <w:pStyle w:val="paragraph"/>
        <w:contextualSpacing/>
        <w:jc w:val="both"/>
        <w:textAlignment w:val="baseline"/>
        <w:rPr>
          <w:rStyle w:val="normaltextrun"/>
          <w:rFonts w:eastAsiaTheme="majorEastAsia"/>
        </w:rPr>
      </w:pPr>
      <w:r w:rsidRPr="29999BF5">
        <w:rPr>
          <w:rStyle w:val="normaltextrun"/>
          <w:rFonts w:eastAsiaTheme="majorEastAsia"/>
        </w:rPr>
        <w:t xml:space="preserve">(1) Tuumaohutuse riiklik audit on tuumaohutuse tagamise eesmärgil </w:t>
      </w:r>
      <w:r>
        <w:rPr>
          <w:rStyle w:val="normaltextrun"/>
          <w:rFonts w:eastAsiaTheme="majorEastAsia"/>
        </w:rPr>
        <w:t>tehtav</w:t>
      </w:r>
      <w:r w:rsidRPr="29999BF5">
        <w:rPr>
          <w:rStyle w:val="normaltextrun"/>
          <w:rFonts w:eastAsiaTheme="majorEastAsia"/>
        </w:rPr>
        <w:t xml:space="preserve"> tuumaohutuse õigusliku korralduse, tuumaohutust tagavate asutuste ja tuumaohutuse tagamiseks rakendatavate meetmete toimimise hindamine. </w:t>
      </w:r>
      <w:commentRangeStart w:id="108"/>
      <w:r w:rsidRPr="29999BF5">
        <w:rPr>
          <w:rStyle w:val="normaltextrun"/>
          <w:rFonts w:eastAsiaTheme="majorEastAsia"/>
        </w:rPr>
        <w:t xml:space="preserve">Tuumaohutuse riiklikusse auditisse kaasatakse rahvusvaheliselt tunnustatud eksperte.  </w:t>
      </w:r>
      <w:commentRangeEnd w:id="108"/>
      <w:r w:rsidR="00B051EB">
        <w:rPr>
          <w:rStyle w:val="Kommentaariviide"/>
          <w:rFonts w:asciiTheme="minorHAnsi" w:eastAsiaTheme="minorHAnsi" w:hAnsiTheme="minorHAnsi" w:cstheme="minorBidi"/>
          <w:kern w:val="2"/>
          <w:lang w:eastAsia="en-US"/>
          <w14:ligatures w14:val="standardContextual"/>
        </w:rPr>
        <w:commentReference w:id="108"/>
      </w:r>
    </w:p>
    <w:p w14:paraId="6AF60668" w14:textId="77777777" w:rsidR="00074CE5" w:rsidRDefault="00074CE5" w:rsidP="00074CE5">
      <w:pPr>
        <w:pStyle w:val="paragraph"/>
        <w:contextualSpacing/>
        <w:jc w:val="both"/>
        <w:rPr>
          <w:rStyle w:val="normaltextrun"/>
          <w:rFonts w:eastAsiaTheme="majorEastAsia"/>
        </w:rPr>
      </w:pPr>
    </w:p>
    <w:p w14:paraId="7B60A26A" w14:textId="77777777" w:rsidR="00074CE5" w:rsidRPr="002F17AD" w:rsidRDefault="00074CE5" w:rsidP="00074CE5">
      <w:pPr>
        <w:pStyle w:val="paragraph"/>
        <w:spacing w:before="0" w:beforeAutospacing="0" w:after="0" w:afterAutospacing="0"/>
        <w:contextualSpacing/>
        <w:jc w:val="both"/>
        <w:textAlignment w:val="baseline"/>
        <w:rPr>
          <w:rStyle w:val="normaltextrun"/>
          <w:rFonts w:eastAsiaTheme="majorEastAsia"/>
        </w:rPr>
      </w:pPr>
      <w:r w:rsidRPr="343BA6A5">
        <w:rPr>
          <w:rStyle w:val="normaltextrun"/>
          <w:rFonts w:eastAsiaTheme="majorEastAsia"/>
        </w:rPr>
        <w:t xml:space="preserve">(2) Tuumaohutuse riiklik audit </w:t>
      </w:r>
      <w:r>
        <w:rPr>
          <w:rStyle w:val="normaltextrun"/>
          <w:rFonts w:eastAsiaTheme="majorEastAsia"/>
        </w:rPr>
        <w:t>tehakse</w:t>
      </w:r>
      <w:r w:rsidRPr="343BA6A5">
        <w:rPr>
          <w:rStyle w:val="normaltextrun"/>
          <w:rFonts w:eastAsiaTheme="majorEastAsia"/>
        </w:rPr>
        <w:t xml:space="preserve">: </w:t>
      </w:r>
    </w:p>
    <w:p w14:paraId="4543A63B" w14:textId="77777777" w:rsidR="00074CE5" w:rsidRPr="002F17AD" w:rsidRDefault="00074CE5" w:rsidP="00074CE5">
      <w:pPr>
        <w:pStyle w:val="paragraph"/>
        <w:spacing w:before="0" w:beforeAutospacing="0" w:after="0" w:afterAutospacing="0"/>
        <w:contextualSpacing/>
        <w:jc w:val="both"/>
        <w:textAlignment w:val="baseline"/>
        <w:rPr>
          <w:rStyle w:val="normaltextrun"/>
          <w:rFonts w:eastAsiaTheme="majorEastAsia"/>
        </w:rPr>
      </w:pPr>
      <w:r w:rsidRPr="343BA6A5">
        <w:rPr>
          <w:rStyle w:val="normaltextrun"/>
          <w:rFonts w:eastAsiaTheme="majorEastAsia"/>
        </w:rPr>
        <w:t xml:space="preserve">1) vähemalt kord kümne aasta jooksul; </w:t>
      </w:r>
    </w:p>
    <w:p w14:paraId="4F4D0AA9" w14:textId="77777777" w:rsidR="00074CE5" w:rsidRDefault="00074CE5" w:rsidP="00074CE5">
      <w:pPr>
        <w:pStyle w:val="paragraph"/>
        <w:spacing w:before="0" w:beforeAutospacing="0" w:after="0" w:afterAutospacing="0"/>
        <w:contextualSpacing/>
        <w:jc w:val="both"/>
        <w:textAlignment w:val="baseline"/>
        <w:rPr>
          <w:rStyle w:val="normaltextrun"/>
          <w:rFonts w:eastAsiaTheme="majorEastAsia"/>
        </w:rPr>
      </w:pPr>
      <w:r w:rsidRPr="343BA6A5">
        <w:rPr>
          <w:rStyle w:val="normaltextrun"/>
          <w:rFonts w:eastAsiaTheme="majorEastAsia"/>
        </w:rPr>
        <w:t>2) iga</w:t>
      </w:r>
      <w:r>
        <w:rPr>
          <w:rStyle w:val="normaltextrun"/>
          <w:rFonts w:eastAsiaTheme="majorEastAsia"/>
        </w:rPr>
        <w:t xml:space="preserve"> </w:t>
      </w:r>
      <w:r w:rsidRPr="343BA6A5">
        <w:rPr>
          <w:rStyle w:val="normaltextrun"/>
          <w:rFonts w:eastAsiaTheme="majorEastAsia"/>
        </w:rPr>
        <w:t>kord viivitamat</w:t>
      </w:r>
      <w:r>
        <w:rPr>
          <w:rStyle w:val="normaltextrun"/>
          <w:rFonts w:eastAsiaTheme="majorEastAsia"/>
        </w:rPr>
        <w:t>a</w:t>
      </w:r>
      <w:r w:rsidRPr="343BA6A5">
        <w:rPr>
          <w:rStyle w:val="normaltextrun"/>
          <w:rFonts w:eastAsiaTheme="majorEastAsia"/>
        </w:rPr>
        <w:t xml:space="preserve"> p</w:t>
      </w:r>
      <w:r>
        <w:rPr>
          <w:rStyle w:val="normaltextrun"/>
          <w:rFonts w:eastAsiaTheme="majorEastAsia"/>
        </w:rPr>
        <w:t>ärast</w:t>
      </w:r>
      <w:r w:rsidRPr="343BA6A5">
        <w:rPr>
          <w:rStyle w:val="normaltextrun"/>
          <w:rFonts w:eastAsiaTheme="majorEastAsia"/>
        </w:rPr>
        <w:t xml:space="preserve"> tuumaavariid või avariikiirituse olukorra tekkimist tuumakäitises. </w:t>
      </w:r>
    </w:p>
    <w:p w14:paraId="599EDE71" w14:textId="77777777" w:rsidR="00074CE5" w:rsidRPr="002F17AD" w:rsidRDefault="00074CE5" w:rsidP="00074CE5">
      <w:pPr>
        <w:pStyle w:val="paragraph"/>
        <w:spacing w:before="0" w:beforeAutospacing="0" w:after="0" w:afterAutospacing="0"/>
        <w:contextualSpacing/>
        <w:jc w:val="both"/>
        <w:textAlignment w:val="baseline"/>
        <w:rPr>
          <w:rStyle w:val="normaltextrun"/>
          <w:rFonts w:eastAsiaTheme="majorEastAsia"/>
        </w:rPr>
      </w:pPr>
    </w:p>
    <w:p w14:paraId="3EC88837" w14:textId="77777777" w:rsidR="00074CE5" w:rsidRDefault="00074CE5" w:rsidP="00074CE5">
      <w:pPr>
        <w:pStyle w:val="paragraph"/>
        <w:spacing w:before="0" w:beforeAutospacing="0" w:after="0" w:afterAutospacing="0"/>
        <w:contextualSpacing/>
        <w:jc w:val="both"/>
        <w:textAlignment w:val="baseline"/>
        <w:rPr>
          <w:rStyle w:val="normaltextrun"/>
          <w:rFonts w:eastAsiaTheme="majorEastAsia"/>
        </w:rPr>
      </w:pPr>
      <w:r w:rsidRPr="343BA6A5">
        <w:rPr>
          <w:rStyle w:val="normaltextrun"/>
          <w:rFonts w:eastAsiaTheme="majorEastAsia"/>
        </w:rPr>
        <w:t xml:space="preserve">(3) Tuumaohutuse temaatiline vastastikhindamine on tuumaohutuse tagamise eesmärgil </w:t>
      </w:r>
      <w:r>
        <w:rPr>
          <w:rStyle w:val="normaltextrun"/>
          <w:rFonts w:eastAsiaTheme="majorEastAsia"/>
        </w:rPr>
        <w:t>tehtav</w:t>
      </w:r>
      <w:r w:rsidRPr="343BA6A5">
        <w:rPr>
          <w:rStyle w:val="normaltextrun"/>
          <w:rFonts w:eastAsiaTheme="majorEastAsia"/>
        </w:rPr>
        <w:t xml:space="preserve"> riigisisene hindamine, mille aruanne esitatakse hinnangu saamiseks teistele Euroopa Liidu liikmesriikidele ja Euroopa Komisjonile. </w:t>
      </w:r>
    </w:p>
    <w:p w14:paraId="2E1E86CA" w14:textId="77777777" w:rsidR="00074CE5" w:rsidRDefault="00074CE5" w:rsidP="00074CE5">
      <w:pPr>
        <w:pStyle w:val="paragraph"/>
        <w:spacing w:before="0" w:beforeAutospacing="0" w:after="0" w:afterAutospacing="0"/>
        <w:contextualSpacing/>
        <w:jc w:val="both"/>
        <w:textAlignment w:val="baseline"/>
        <w:rPr>
          <w:rStyle w:val="normaltextrun"/>
          <w:rFonts w:eastAsiaTheme="majorEastAsia"/>
        </w:rPr>
      </w:pPr>
    </w:p>
    <w:p w14:paraId="6425C0EF" w14:textId="678862FE" w:rsidR="00074CE5" w:rsidRPr="002F17AD" w:rsidRDefault="00074CE5" w:rsidP="00074CE5">
      <w:pPr>
        <w:pStyle w:val="paragraph"/>
        <w:spacing w:before="0" w:beforeAutospacing="0" w:after="0" w:afterAutospacing="0"/>
        <w:contextualSpacing/>
        <w:jc w:val="both"/>
        <w:textAlignment w:val="baseline"/>
        <w:rPr>
          <w:rStyle w:val="normaltextrun"/>
          <w:rFonts w:eastAsiaTheme="majorEastAsia"/>
        </w:rPr>
      </w:pPr>
      <w:r w:rsidRPr="343BA6A5">
        <w:rPr>
          <w:rStyle w:val="normaltextrun"/>
          <w:rFonts w:eastAsiaTheme="majorEastAsia"/>
        </w:rPr>
        <w:t>(4)</w:t>
      </w:r>
      <w:ins w:id="109" w:author="Inge Mehide - JUSTDIGI" w:date="2026-01-07T10:12:00Z" w16du:dateUtc="2026-01-07T08:12:00Z">
        <w:r w:rsidR="007C3304">
          <w:rPr>
            <w:rStyle w:val="normaltextrun"/>
            <w:rFonts w:eastAsiaTheme="majorEastAsia"/>
          </w:rPr>
          <w:t xml:space="preserve"> </w:t>
        </w:r>
      </w:ins>
      <w:r w:rsidRPr="343BA6A5">
        <w:rPr>
          <w:rStyle w:val="normaltextrun"/>
          <w:rFonts w:eastAsiaTheme="majorEastAsia"/>
        </w:rPr>
        <w:t xml:space="preserve">Tuumaohutuse temaatiline vastastikhindamine </w:t>
      </w:r>
      <w:r>
        <w:rPr>
          <w:rStyle w:val="normaltextrun"/>
          <w:rFonts w:eastAsiaTheme="majorEastAsia"/>
        </w:rPr>
        <w:t>tehakse</w:t>
      </w:r>
      <w:r w:rsidRPr="343BA6A5">
        <w:rPr>
          <w:rStyle w:val="normaltextrun"/>
          <w:rFonts w:eastAsiaTheme="majorEastAsia"/>
        </w:rPr>
        <w:t xml:space="preserve">:  </w:t>
      </w:r>
    </w:p>
    <w:p w14:paraId="17676A97" w14:textId="77777777" w:rsidR="00074CE5" w:rsidRPr="002F17AD" w:rsidRDefault="00074CE5" w:rsidP="00074CE5">
      <w:pPr>
        <w:pStyle w:val="paragraph"/>
        <w:spacing w:before="0" w:beforeAutospacing="0" w:after="0" w:afterAutospacing="0"/>
        <w:contextualSpacing/>
        <w:jc w:val="both"/>
        <w:textAlignment w:val="baseline"/>
        <w:rPr>
          <w:rStyle w:val="normaltextrun"/>
          <w:rFonts w:eastAsiaTheme="majorEastAsia"/>
        </w:rPr>
      </w:pPr>
      <w:r w:rsidRPr="343BA6A5">
        <w:rPr>
          <w:rStyle w:val="normaltextrun"/>
          <w:rFonts w:eastAsiaTheme="majorEastAsia"/>
        </w:rPr>
        <w:t xml:space="preserve">1) kord kuue aasta jooksul; </w:t>
      </w:r>
    </w:p>
    <w:p w14:paraId="7570ED8E" w14:textId="77777777" w:rsidR="00074CE5" w:rsidRDefault="00074CE5" w:rsidP="00074CE5">
      <w:pPr>
        <w:pStyle w:val="paragraph"/>
        <w:spacing w:before="0" w:beforeAutospacing="0" w:after="0" w:afterAutospacing="0"/>
        <w:contextualSpacing/>
        <w:jc w:val="both"/>
        <w:textAlignment w:val="baseline"/>
        <w:rPr>
          <w:rStyle w:val="normaltextrun"/>
          <w:rFonts w:eastAsiaTheme="majorEastAsia"/>
        </w:rPr>
      </w:pPr>
      <w:r w:rsidRPr="29999BF5">
        <w:rPr>
          <w:rStyle w:val="normaltextrun"/>
          <w:rFonts w:eastAsiaTheme="majorEastAsia"/>
        </w:rPr>
        <w:t>2) iga</w:t>
      </w:r>
      <w:r>
        <w:rPr>
          <w:rStyle w:val="normaltextrun"/>
          <w:rFonts w:eastAsiaTheme="majorEastAsia"/>
        </w:rPr>
        <w:t xml:space="preserve"> </w:t>
      </w:r>
      <w:r w:rsidRPr="29999BF5">
        <w:rPr>
          <w:rStyle w:val="normaltextrun"/>
          <w:rFonts w:eastAsiaTheme="majorEastAsia"/>
        </w:rPr>
        <w:t>kord viivitamat</w:t>
      </w:r>
      <w:r>
        <w:rPr>
          <w:rStyle w:val="normaltextrun"/>
          <w:rFonts w:eastAsiaTheme="majorEastAsia"/>
        </w:rPr>
        <w:t>a</w:t>
      </w:r>
      <w:r w:rsidRPr="29999BF5">
        <w:rPr>
          <w:rStyle w:val="normaltextrun"/>
          <w:rFonts w:eastAsiaTheme="majorEastAsia"/>
        </w:rPr>
        <w:t xml:space="preserve"> p</w:t>
      </w:r>
      <w:r>
        <w:rPr>
          <w:rStyle w:val="normaltextrun"/>
          <w:rFonts w:eastAsiaTheme="majorEastAsia"/>
        </w:rPr>
        <w:t>ärast</w:t>
      </w:r>
      <w:r w:rsidRPr="29999BF5">
        <w:rPr>
          <w:rStyle w:val="normaltextrun"/>
          <w:rFonts w:eastAsiaTheme="majorEastAsia"/>
        </w:rPr>
        <w:t xml:space="preserve"> tuum</w:t>
      </w:r>
      <w:r>
        <w:rPr>
          <w:rStyle w:val="normaltextrun"/>
          <w:rFonts w:eastAsiaTheme="majorEastAsia"/>
        </w:rPr>
        <w:t>a</w:t>
      </w:r>
      <w:r w:rsidRPr="29999BF5">
        <w:rPr>
          <w:rStyle w:val="normaltextrun"/>
          <w:rFonts w:eastAsiaTheme="majorEastAsia"/>
        </w:rPr>
        <w:t>avarii</w:t>
      </w:r>
      <w:r>
        <w:rPr>
          <w:rStyle w:val="normaltextrun"/>
          <w:rFonts w:eastAsiaTheme="majorEastAsia"/>
        </w:rPr>
        <w:t>d</w:t>
      </w:r>
      <w:r w:rsidRPr="29999BF5">
        <w:rPr>
          <w:rStyle w:val="normaltextrun"/>
          <w:rFonts w:eastAsiaTheme="majorEastAsia"/>
        </w:rPr>
        <w:t xml:space="preserve">, kui sellega kaasneb erakorraliste meetmete kasutuselevõtt väljaspool tuumaseadme asukohta või kaitsemeetmete kasutuselevõtt elanike jaoks. </w:t>
      </w:r>
    </w:p>
    <w:p w14:paraId="08566477" w14:textId="77777777" w:rsidR="00074CE5" w:rsidRDefault="00074CE5" w:rsidP="00074CE5">
      <w:pPr>
        <w:pStyle w:val="paragraph"/>
        <w:spacing w:before="0" w:beforeAutospacing="0" w:after="0" w:afterAutospacing="0"/>
        <w:contextualSpacing/>
        <w:jc w:val="both"/>
        <w:textAlignment w:val="baseline"/>
        <w:rPr>
          <w:rStyle w:val="normaltextrun"/>
          <w:rFonts w:eastAsiaTheme="majorEastAsia"/>
        </w:rPr>
      </w:pPr>
    </w:p>
    <w:p w14:paraId="7558D0B7" w14:textId="77777777" w:rsidR="00074CE5" w:rsidRDefault="00074CE5" w:rsidP="00074CE5">
      <w:pPr>
        <w:pStyle w:val="paragraph"/>
        <w:spacing w:before="0" w:beforeAutospacing="0" w:after="0" w:afterAutospacing="0"/>
        <w:contextualSpacing/>
        <w:jc w:val="both"/>
        <w:textAlignment w:val="baseline"/>
        <w:rPr>
          <w:rStyle w:val="normaltextrun"/>
          <w:rFonts w:eastAsiaTheme="majorEastAsia"/>
        </w:rPr>
      </w:pPr>
      <w:r w:rsidRPr="343BA6A5">
        <w:rPr>
          <w:rStyle w:val="normaltextrun"/>
          <w:rFonts w:eastAsiaTheme="majorEastAsia"/>
        </w:rPr>
        <w:t xml:space="preserve">(5) Riikliku auditi ja temaatilise vastastikhindamise tulemusi tuleb võtta arvesse kiirgus- või tuumaohutusega seotud riiklike arengukavade ja tegevuskavade koostamisel. </w:t>
      </w:r>
    </w:p>
    <w:p w14:paraId="6B4BF21E" w14:textId="77777777" w:rsidR="00074CE5" w:rsidRDefault="00074CE5" w:rsidP="00074CE5">
      <w:pPr>
        <w:pStyle w:val="paragraph"/>
        <w:spacing w:before="0" w:beforeAutospacing="0" w:after="0" w:afterAutospacing="0"/>
        <w:contextualSpacing/>
        <w:jc w:val="both"/>
        <w:textAlignment w:val="baseline"/>
        <w:rPr>
          <w:rStyle w:val="normaltextrun"/>
          <w:rFonts w:eastAsiaTheme="majorEastAsia"/>
        </w:rPr>
      </w:pPr>
    </w:p>
    <w:p w14:paraId="5B9449A1" w14:textId="77777777" w:rsidR="00074CE5" w:rsidRPr="002F17AD" w:rsidRDefault="00074CE5" w:rsidP="00074CE5">
      <w:pPr>
        <w:pStyle w:val="paragraph"/>
        <w:spacing w:before="0" w:beforeAutospacing="0" w:after="0" w:afterAutospacing="0"/>
        <w:contextualSpacing/>
        <w:jc w:val="both"/>
        <w:textAlignment w:val="baseline"/>
        <w:rPr>
          <w:rFonts w:eastAsiaTheme="majorEastAsia"/>
        </w:rPr>
      </w:pPr>
    </w:p>
    <w:p w14:paraId="62D99282" w14:textId="77777777" w:rsidR="00074CE5" w:rsidRDefault="00074CE5" w:rsidP="00074CE5">
      <w:pPr>
        <w:pStyle w:val="paragraph"/>
        <w:spacing w:before="0" w:beforeAutospacing="0" w:after="0" w:afterAutospacing="0"/>
        <w:contextualSpacing/>
        <w:jc w:val="both"/>
        <w:textAlignment w:val="baseline"/>
        <w:rPr>
          <w:rStyle w:val="normaltextrun"/>
          <w:rFonts w:eastAsiaTheme="majorEastAsia"/>
          <w:b/>
        </w:rPr>
      </w:pPr>
    </w:p>
    <w:p w14:paraId="4FD66A14" w14:textId="77777777" w:rsidR="00074CE5" w:rsidRDefault="00074CE5" w:rsidP="00074CE5">
      <w:pPr>
        <w:pStyle w:val="paragraph"/>
        <w:spacing w:before="0" w:beforeAutospacing="0" w:after="0" w:afterAutospacing="0"/>
        <w:contextualSpacing/>
        <w:jc w:val="center"/>
        <w:textAlignment w:val="baseline"/>
        <w:rPr>
          <w:rStyle w:val="normaltextrun"/>
          <w:rFonts w:eastAsiaTheme="majorEastAsia"/>
          <w:b/>
          <w:bCs/>
        </w:rPr>
      </w:pPr>
      <w:bookmarkStart w:id="110" w:name="_Hlk216114363"/>
      <w:r w:rsidRPr="29999BF5">
        <w:rPr>
          <w:rStyle w:val="normaltextrun"/>
          <w:rFonts w:eastAsiaTheme="majorEastAsia"/>
          <w:b/>
          <w:bCs/>
        </w:rPr>
        <w:t xml:space="preserve">14. peatükk  </w:t>
      </w:r>
    </w:p>
    <w:p w14:paraId="6FB06DD6" w14:textId="77777777" w:rsidR="00074CE5" w:rsidRDefault="00074CE5" w:rsidP="00074CE5">
      <w:pPr>
        <w:pStyle w:val="paragraph"/>
        <w:spacing w:before="0" w:beforeAutospacing="0" w:after="0" w:afterAutospacing="0"/>
        <w:contextualSpacing/>
        <w:jc w:val="center"/>
        <w:textAlignment w:val="baseline"/>
        <w:rPr>
          <w:rStyle w:val="normaltextrun"/>
          <w:b/>
          <w:bCs/>
        </w:rPr>
      </w:pPr>
      <w:r w:rsidRPr="31874130">
        <w:rPr>
          <w:rStyle w:val="normaltextrun"/>
          <w:rFonts w:eastAsiaTheme="majorEastAsia"/>
          <w:b/>
          <w:bCs/>
        </w:rPr>
        <w:t xml:space="preserve">Vastutus tuumakahjustuse tekitamise eest </w:t>
      </w:r>
    </w:p>
    <w:p w14:paraId="5E728C26" w14:textId="77777777" w:rsidR="00074CE5" w:rsidRDefault="00074CE5" w:rsidP="00074CE5">
      <w:pPr>
        <w:spacing w:after="0" w:line="240" w:lineRule="auto"/>
        <w:contextualSpacing/>
        <w:jc w:val="center"/>
        <w:rPr>
          <w:rFonts w:ascii="Times New Roman" w:eastAsia="Times New Roman" w:hAnsi="Times New Roman" w:cs="Times New Roman"/>
          <w:b/>
          <w:bCs/>
          <w:sz w:val="24"/>
          <w:szCs w:val="24"/>
        </w:rPr>
      </w:pPr>
    </w:p>
    <w:p w14:paraId="6B776CBD"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r w:rsidRPr="29999BF5">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86</w:t>
      </w:r>
      <w:r w:rsidRPr="29999BF5">
        <w:rPr>
          <w:rFonts w:ascii="Times New Roman" w:eastAsia="Times New Roman" w:hAnsi="Times New Roman" w:cs="Times New Roman"/>
          <w:b/>
          <w:bCs/>
          <w:sz w:val="24"/>
          <w:szCs w:val="24"/>
        </w:rPr>
        <w:t>. Reguleerimisala</w:t>
      </w:r>
    </w:p>
    <w:p w14:paraId="5F936DD1"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35E8DF2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Käesoleva peatüki eesmärk on kehtestada süsteem piisava ja ennustatava hüvitise maksmiseks inimese elu, tervise või vara või keskkonna kahjustamise eest, mille on põhjustanud Eesti Vabariigi territooriumil toimunud </w:t>
      </w:r>
      <w:r w:rsidRPr="43AB21FD">
        <w:rPr>
          <w:rFonts w:ascii="Times New Roman" w:eastAsia="Times New Roman" w:hAnsi="Times New Roman" w:cs="Times New Roman"/>
          <w:sz w:val="24"/>
          <w:szCs w:val="24"/>
        </w:rPr>
        <w:t>tuumaintsident</w:t>
      </w:r>
      <w:r w:rsidRPr="343BA6A5">
        <w:rPr>
          <w:rFonts w:ascii="Times New Roman" w:eastAsia="Times New Roman" w:hAnsi="Times New Roman" w:cs="Times New Roman"/>
          <w:sz w:val="24"/>
          <w:szCs w:val="24"/>
        </w:rPr>
        <w:t xml:space="preserve"> või Eesti Vabariigi jurisdiktsioonis toimunud </w:t>
      </w:r>
      <w:r w:rsidRPr="43AB21FD">
        <w:rPr>
          <w:rFonts w:ascii="Times New Roman" w:eastAsia="Times New Roman" w:hAnsi="Times New Roman" w:cs="Times New Roman"/>
          <w:sz w:val="24"/>
          <w:szCs w:val="24"/>
        </w:rPr>
        <w:t>tuumaintsident</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w:t>
      </w:r>
    </w:p>
    <w:p w14:paraId="41C5375A"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45E95847"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r w:rsidRPr="29999BF5">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87</w:t>
      </w:r>
      <w:r w:rsidRPr="29999BF5">
        <w:rPr>
          <w:rFonts w:ascii="Times New Roman" w:eastAsia="Times New Roman" w:hAnsi="Times New Roman" w:cs="Times New Roman"/>
          <w:b/>
          <w:bCs/>
          <w:sz w:val="24"/>
          <w:szCs w:val="24"/>
        </w:rPr>
        <w:t>. Kohaldamisala</w:t>
      </w:r>
    </w:p>
    <w:p w14:paraId="23EC7ACE"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422FF09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Käesolevat peatükki kohaldatakse üksnes vastutusele tuumakahjustuse eest</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mille on põhjustanud Eesti Vabariigi territooriumil toimunud </w:t>
      </w:r>
      <w:r w:rsidRPr="43AB21FD">
        <w:rPr>
          <w:rFonts w:ascii="Times New Roman" w:eastAsia="Times New Roman" w:hAnsi="Times New Roman" w:cs="Times New Roman"/>
          <w:sz w:val="24"/>
          <w:szCs w:val="24"/>
        </w:rPr>
        <w:t>tuumaintsident</w:t>
      </w:r>
      <w:r w:rsidRPr="343BA6A5">
        <w:rPr>
          <w:rFonts w:ascii="Times New Roman" w:eastAsia="Times New Roman" w:hAnsi="Times New Roman" w:cs="Times New Roman"/>
          <w:sz w:val="24"/>
          <w:szCs w:val="24"/>
        </w:rPr>
        <w:t xml:space="preserve"> või Eesti Vabariigi jurisdiktsioonis toimunud </w:t>
      </w:r>
      <w:r w:rsidRPr="43AB21FD">
        <w:rPr>
          <w:rFonts w:ascii="Times New Roman" w:eastAsia="Times New Roman" w:hAnsi="Times New Roman" w:cs="Times New Roman"/>
          <w:sz w:val="24"/>
          <w:szCs w:val="24"/>
        </w:rPr>
        <w:t>tuumaintsident</w:t>
      </w:r>
      <w:r w:rsidRPr="343BA6A5">
        <w:rPr>
          <w:rFonts w:ascii="Times New Roman" w:eastAsia="Times New Roman" w:hAnsi="Times New Roman" w:cs="Times New Roman"/>
          <w:sz w:val="24"/>
          <w:szCs w:val="24"/>
        </w:rPr>
        <w:t xml:space="preserve"> ning </w:t>
      </w:r>
      <w:r w:rsidRPr="009E29F4">
        <w:rPr>
          <w:rFonts w:ascii="Times New Roman" w:eastAsia="Times New Roman" w:hAnsi="Times New Roman" w:cs="Times New Roman"/>
          <w:sz w:val="24"/>
          <w:szCs w:val="24"/>
        </w:rPr>
        <w:t>mis on tekkinud inimese elule, tervisele või varale või keskkonnale.</w:t>
      </w:r>
      <w:r w:rsidRPr="343BA6A5">
        <w:rPr>
          <w:rFonts w:ascii="Times New Roman" w:eastAsia="Times New Roman" w:hAnsi="Times New Roman" w:cs="Times New Roman"/>
          <w:sz w:val="24"/>
          <w:szCs w:val="24"/>
        </w:rPr>
        <w:t xml:space="preserve"> </w:t>
      </w:r>
    </w:p>
    <w:p w14:paraId="442E0D86"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35C9B5C2" w14:textId="77777777" w:rsidR="00074CE5" w:rsidRDefault="00074CE5" w:rsidP="00074CE5">
      <w:pPr>
        <w:spacing w:after="0" w:line="240" w:lineRule="auto"/>
        <w:contextualSpacing/>
        <w:jc w:val="both"/>
        <w:rPr>
          <w:rFonts w:ascii="Times New Roman" w:eastAsia="Times New Roman" w:hAnsi="Times New Roman" w:cs="Times New Roman"/>
          <w:sz w:val="24"/>
          <w:szCs w:val="24"/>
          <w:highlight w:val="yellow"/>
        </w:rPr>
      </w:pPr>
      <w:r w:rsidRPr="343BA6A5">
        <w:rPr>
          <w:rFonts w:ascii="Times New Roman" w:eastAsia="Times New Roman" w:hAnsi="Times New Roman" w:cs="Times New Roman"/>
          <w:sz w:val="24"/>
          <w:szCs w:val="24"/>
        </w:rPr>
        <w:t xml:space="preserve">(2) Kui kahju on tekkinud tuumaintsidendi ja muust allikast pärit ioniseeriva kiirguse tagajärjel, ei kohaldata käesolevat seadust vastutusele sellise muu ioniseeriva kiirguse tagajärjel tekkinud kahju eest. </w:t>
      </w:r>
    </w:p>
    <w:p w14:paraId="164E926B"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F53DC86" w14:textId="77777777" w:rsidR="00074CE5" w:rsidRPr="008A0D95" w:rsidRDefault="00074CE5" w:rsidP="00074CE5">
      <w:pPr>
        <w:spacing w:after="0" w:line="240" w:lineRule="auto"/>
        <w:contextualSpacing/>
        <w:jc w:val="both"/>
        <w:rPr>
          <w:rFonts w:ascii="Times New Roman" w:eastAsia="Times New Roman" w:hAnsi="Times New Roman" w:cs="Times New Roman"/>
          <w:b/>
          <w:bCs/>
          <w:sz w:val="24"/>
          <w:szCs w:val="24"/>
        </w:rPr>
      </w:pPr>
      <w:r w:rsidRPr="29999BF5">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88</w:t>
      </w:r>
      <w:r w:rsidRPr="29999BF5">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Terminid</w:t>
      </w:r>
    </w:p>
    <w:p w14:paraId="2F3FEFBA" w14:textId="77777777" w:rsidR="00074CE5" w:rsidRPr="008A0D95" w:rsidRDefault="00074CE5" w:rsidP="00074CE5">
      <w:pPr>
        <w:spacing w:after="0" w:line="240" w:lineRule="auto"/>
        <w:contextualSpacing/>
        <w:jc w:val="both"/>
        <w:rPr>
          <w:rFonts w:ascii="Times New Roman" w:eastAsia="Times New Roman" w:hAnsi="Times New Roman" w:cs="Times New Roman"/>
          <w:b/>
          <w:sz w:val="24"/>
          <w:szCs w:val="24"/>
        </w:rPr>
      </w:pPr>
    </w:p>
    <w:p w14:paraId="42DC6D64" w14:textId="31F2426B" w:rsidR="00074CE5" w:rsidRPr="008A0D9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Käesolevas peatükis kasuta</w:t>
      </w:r>
      <w:ins w:id="111" w:author="Inge Mehide - JUSTDIGI" w:date="2026-01-07T10:17:00Z" w16du:dateUtc="2026-01-07T08:17:00Z">
        <w:r w:rsidR="0010260C">
          <w:rPr>
            <w:rFonts w:ascii="Times New Roman" w:eastAsia="Times New Roman" w:hAnsi="Times New Roman" w:cs="Times New Roman"/>
            <w:sz w:val="24"/>
            <w:szCs w:val="24"/>
          </w:rPr>
          <w:t>ta</w:t>
        </w:r>
      </w:ins>
      <w:r w:rsidRPr="343BA6A5">
        <w:rPr>
          <w:rFonts w:ascii="Times New Roman" w:eastAsia="Times New Roman" w:hAnsi="Times New Roman" w:cs="Times New Roman"/>
          <w:sz w:val="24"/>
          <w:szCs w:val="24"/>
        </w:rPr>
        <w:t xml:space="preserve">kse </w:t>
      </w:r>
      <w:ins w:id="112" w:author="Inge Mehide - JUSTDIGI" w:date="2026-01-07T10:20:00Z" w16du:dateUtc="2026-01-07T08:20:00Z">
        <w:r w:rsidR="00142588" w:rsidRPr="343BA6A5">
          <w:rPr>
            <w:rFonts w:ascii="Times New Roman" w:eastAsia="Times New Roman" w:hAnsi="Times New Roman" w:cs="Times New Roman"/>
            <w:sz w:val="24"/>
            <w:szCs w:val="24"/>
          </w:rPr>
          <w:t>Viini 1963. a</w:t>
        </w:r>
        <w:r w:rsidR="00142588">
          <w:rPr>
            <w:rFonts w:ascii="Times New Roman" w:eastAsia="Times New Roman" w:hAnsi="Times New Roman" w:cs="Times New Roman"/>
            <w:sz w:val="24"/>
            <w:szCs w:val="24"/>
          </w:rPr>
          <w:t>asta</w:t>
        </w:r>
        <w:r w:rsidR="00142588" w:rsidRPr="343BA6A5">
          <w:rPr>
            <w:rFonts w:ascii="Times New Roman" w:eastAsia="Times New Roman" w:hAnsi="Times New Roman" w:cs="Times New Roman"/>
            <w:sz w:val="24"/>
            <w:szCs w:val="24"/>
          </w:rPr>
          <w:t xml:space="preserve"> tuumakahjustuse hüvitamise konventsioonis</w:t>
        </w:r>
        <w:r w:rsidR="00142588">
          <w:rPr>
            <w:rFonts w:ascii="Times New Roman" w:eastAsia="Times New Roman" w:hAnsi="Times New Roman" w:cs="Times New Roman"/>
            <w:sz w:val="24"/>
            <w:szCs w:val="24"/>
          </w:rPr>
          <w:t xml:space="preserve"> </w:t>
        </w:r>
        <w:r w:rsidR="00561E66">
          <w:rPr>
            <w:rFonts w:ascii="Times New Roman" w:eastAsia="Times New Roman" w:hAnsi="Times New Roman" w:cs="Times New Roman"/>
            <w:sz w:val="24"/>
            <w:szCs w:val="24"/>
          </w:rPr>
          <w:t xml:space="preserve">sätestatud tähenduses </w:t>
        </w:r>
      </w:ins>
      <w:r w:rsidRPr="343BA6A5">
        <w:rPr>
          <w:rFonts w:ascii="Times New Roman" w:eastAsia="Times New Roman" w:hAnsi="Times New Roman" w:cs="Times New Roman"/>
          <w:sz w:val="24"/>
          <w:szCs w:val="24"/>
        </w:rPr>
        <w:t xml:space="preserve">järgnevaid </w:t>
      </w:r>
      <w:r>
        <w:rPr>
          <w:rFonts w:ascii="Times New Roman" w:eastAsia="Times New Roman" w:hAnsi="Times New Roman" w:cs="Times New Roman"/>
          <w:sz w:val="24"/>
          <w:szCs w:val="24"/>
        </w:rPr>
        <w:t>termineid</w:t>
      </w:r>
      <w:del w:id="113" w:author="Inge Mehide - JUSTDIGI" w:date="2026-01-07T10:20:00Z" w16du:dateUtc="2026-01-07T08:20:00Z">
        <w:r w:rsidRPr="343BA6A5" w:rsidDel="00561E66">
          <w:rPr>
            <w:rFonts w:ascii="Times New Roman" w:eastAsia="Times New Roman" w:hAnsi="Times New Roman" w:cs="Times New Roman"/>
            <w:sz w:val="24"/>
            <w:szCs w:val="24"/>
          </w:rPr>
          <w:delText xml:space="preserve"> </w:delText>
        </w:r>
        <w:r w:rsidDel="00561E66">
          <w:rPr>
            <w:rFonts w:ascii="Times New Roman" w:eastAsia="Times New Roman" w:hAnsi="Times New Roman" w:cs="Times New Roman"/>
            <w:sz w:val="24"/>
            <w:szCs w:val="24"/>
          </w:rPr>
          <w:delText xml:space="preserve">tähenduses, mis on sätestatud </w:delText>
        </w:r>
      </w:del>
      <w:del w:id="114" w:author="Inge Mehide - JUSTDIGI" w:date="2026-01-07T10:21:00Z" w16du:dateUtc="2026-01-07T08:21:00Z">
        <w:r w:rsidRPr="343BA6A5" w:rsidDel="00561E66">
          <w:rPr>
            <w:rFonts w:ascii="Times New Roman" w:eastAsia="Times New Roman" w:hAnsi="Times New Roman" w:cs="Times New Roman"/>
            <w:sz w:val="24"/>
            <w:szCs w:val="24"/>
          </w:rPr>
          <w:delText xml:space="preserve">neile </w:delText>
        </w:r>
      </w:del>
      <w:del w:id="115" w:author="Inge Mehide - JUSTDIGI" w:date="2026-01-07T10:20:00Z" w16du:dateUtc="2026-01-07T08:20:00Z">
        <w:r w:rsidRPr="343BA6A5" w:rsidDel="00142588">
          <w:rPr>
            <w:rFonts w:ascii="Times New Roman" w:eastAsia="Times New Roman" w:hAnsi="Times New Roman" w:cs="Times New Roman"/>
            <w:sz w:val="24"/>
            <w:szCs w:val="24"/>
          </w:rPr>
          <w:delText>Viini 1963. a</w:delText>
        </w:r>
        <w:r w:rsidDel="00142588">
          <w:rPr>
            <w:rFonts w:ascii="Times New Roman" w:eastAsia="Times New Roman" w:hAnsi="Times New Roman" w:cs="Times New Roman"/>
            <w:sz w:val="24"/>
            <w:szCs w:val="24"/>
          </w:rPr>
          <w:delText>asta</w:delText>
        </w:r>
        <w:r w:rsidRPr="343BA6A5" w:rsidDel="00142588">
          <w:rPr>
            <w:rFonts w:ascii="Times New Roman" w:eastAsia="Times New Roman" w:hAnsi="Times New Roman" w:cs="Times New Roman"/>
            <w:sz w:val="24"/>
            <w:szCs w:val="24"/>
          </w:rPr>
          <w:delText xml:space="preserve"> tuumakahjustuse hüvitamise konventsioonis</w:delText>
        </w:r>
      </w:del>
      <w:r w:rsidRPr="343BA6A5">
        <w:rPr>
          <w:rFonts w:ascii="Times New Roman" w:eastAsia="Times New Roman" w:hAnsi="Times New Roman" w:cs="Times New Roman"/>
          <w:sz w:val="24"/>
          <w:szCs w:val="24"/>
        </w:rPr>
        <w:t xml:space="preserve">:  </w:t>
      </w:r>
    </w:p>
    <w:p w14:paraId="1D5D5F5C" w14:textId="77777777" w:rsidR="00074CE5" w:rsidRPr="008A0D9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isik </w:t>
      </w:r>
      <w:r>
        <w:rPr>
          <w:rFonts w:ascii="Times New Roman" w:eastAsia="Times New Roman" w:hAnsi="Times New Roman" w:cs="Times New Roman"/>
          <w:sz w:val="24"/>
          <w:szCs w:val="24"/>
        </w:rPr>
        <w:t>on</w:t>
      </w:r>
      <w:r w:rsidRPr="343BA6A5">
        <w:rPr>
          <w:rFonts w:ascii="Times New Roman" w:eastAsia="Times New Roman" w:hAnsi="Times New Roman" w:cs="Times New Roman"/>
          <w:sz w:val="24"/>
          <w:szCs w:val="24"/>
        </w:rPr>
        <w:t xml:space="preserve"> iga füüsili</w:t>
      </w:r>
      <w:r>
        <w:rPr>
          <w:rFonts w:ascii="Times New Roman" w:eastAsia="Times New Roman" w:hAnsi="Times New Roman" w:cs="Times New Roman"/>
          <w:sz w:val="24"/>
          <w:szCs w:val="24"/>
        </w:rPr>
        <w:t>ne</w:t>
      </w:r>
      <w:r w:rsidRPr="343BA6A5">
        <w:rPr>
          <w:rFonts w:ascii="Times New Roman" w:eastAsia="Times New Roman" w:hAnsi="Times New Roman" w:cs="Times New Roman"/>
          <w:sz w:val="24"/>
          <w:szCs w:val="24"/>
        </w:rPr>
        <w:t xml:space="preserve"> isik, isikute ühendus, iga era-</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või avalik</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õiguslik isik </w:t>
      </w:r>
      <w:r>
        <w:rPr>
          <w:rFonts w:ascii="Times New Roman" w:eastAsia="Times New Roman" w:hAnsi="Times New Roman" w:cs="Times New Roman"/>
          <w:sz w:val="24"/>
          <w:szCs w:val="24"/>
        </w:rPr>
        <w:t>olenemata</w:t>
      </w:r>
      <w:r w:rsidRPr="343BA6A5">
        <w:rPr>
          <w:rFonts w:ascii="Times New Roman" w:eastAsia="Times New Roman" w:hAnsi="Times New Roman" w:cs="Times New Roman"/>
          <w:sz w:val="24"/>
          <w:szCs w:val="24"/>
        </w:rPr>
        <w:t xml:space="preserve"> sellest, kas ta on juriidiline isik või mitte, iga rahvusvaheli</w:t>
      </w:r>
      <w:r>
        <w:rPr>
          <w:rFonts w:ascii="Times New Roman" w:eastAsia="Times New Roman" w:hAnsi="Times New Roman" w:cs="Times New Roman"/>
          <w:sz w:val="24"/>
          <w:szCs w:val="24"/>
        </w:rPr>
        <w:t>ne</w:t>
      </w:r>
      <w:r w:rsidRPr="343BA6A5">
        <w:rPr>
          <w:rFonts w:ascii="Times New Roman" w:eastAsia="Times New Roman" w:hAnsi="Times New Roman" w:cs="Times New Roman"/>
          <w:sz w:val="24"/>
          <w:szCs w:val="24"/>
        </w:rPr>
        <w:t xml:space="preserve"> organisatsioon, mis on juriidiline isik vastavalt tuumakäitise asukohariigi seadustele, ja iga riik või tema koostisosaks olev </w:t>
      </w:r>
      <w:proofErr w:type="spellStart"/>
      <w:r w:rsidRPr="343BA6A5">
        <w:rPr>
          <w:rFonts w:ascii="Times New Roman" w:eastAsia="Times New Roman" w:hAnsi="Times New Roman" w:cs="Times New Roman"/>
          <w:sz w:val="24"/>
          <w:szCs w:val="24"/>
        </w:rPr>
        <w:t>alljaotis</w:t>
      </w:r>
      <w:proofErr w:type="spellEnd"/>
      <w:r w:rsidRPr="343BA6A5">
        <w:rPr>
          <w:rFonts w:ascii="Times New Roman" w:eastAsia="Times New Roman" w:hAnsi="Times New Roman" w:cs="Times New Roman"/>
          <w:sz w:val="24"/>
          <w:szCs w:val="24"/>
        </w:rPr>
        <w:t xml:space="preserve">;  </w:t>
      </w:r>
    </w:p>
    <w:p w14:paraId="22201195" w14:textId="1379F37D" w:rsidR="00074CE5" w:rsidRPr="008A0D9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liikmesriigi isik </w:t>
      </w:r>
      <w:r>
        <w:rPr>
          <w:rFonts w:ascii="Times New Roman" w:eastAsia="Times New Roman" w:hAnsi="Times New Roman" w:cs="Times New Roman"/>
          <w:sz w:val="24"/>
          <w:szCs w:val="24"/>
        </w:rPr>
        <w:t>on</w:t>
      </w:r>
      <w:r w:rsidRPr="343BA6A5">
        <w:rPr>
          <w:rFonts w:ascii="Times New Roman" w:eastAsia="Times New Roman" w:hAnsi="Times New Roman" w:cs="Times New Roman"/>
          <w:sz w:val="24"/>
          <w:szCs w:val="24"/>
        </w:rPr>
        <w:t xml:space="preserve"> Viini 1963. a</w:t>
      </w:r>
      <w:r>
        <w:rPr>
          <w:rFonts w:ascii="Times New Roman" w:eastAsia="Times New Roman" w:hAnsi="Times New Roman" w:cs="Times New Roman"/>
          <w:sz w:val="24"/>
          <w:szCs w:val="24"/>
        </w:rPr>
        <w:t>asta</w:t>
      </w:r>
      <w:r w:rsidRPr="343BA6A5">
        <w:rPr>
          <w:rFonts w:ascii="Times New Roman" w:eastAsia="Times New Roman" w:hAnsi="Times New Roman" w:cs="Times New Roman"/>
          <w:sz w:val="24"/>
          <w:szCs w:val="24"/>
        </w:rPr>
        <w:t xml:space="preserve"> tuumakahjustuse hüvitamise konventsiooni liikmesriik, tema koostisosaks olev </w:t>
      </w:r>
      <w:proofErr w:type="spellStart"/>
      <w:r w:rsidRPr="343BA6A5">
        <w:rPr>
          <w:rFonts w:ascii="Times New Roman" w:eastAsia="Times New Roman" w:hAnsi="Times New Roman" w:cs="Times New Roman"/>
          <w:sz w:val="24"/>
          <w:szCs w:val="24"/>
        </w:rPr>
        <w:t>alljaotis</w:t>
      </w:r>
      <w:proofErr w:type="spellEnd"/>
      <w:del w:id="116" w:author="Inge Mehide - JUSTDIGI" w:date="2026-01-07T10:26:00Z" w16du:dateUtc="2026-01-07T08:26:00Z">
        <w:r w:rsidRPr="343BA6A5" w:rsidDel="002A78FB">
          <w:rPr>
            <w:rFonts w:ascii="Times New Roman" w:eastAsia="Times New Roman" w:hAnsi="Times New Roman" w:cs="Times New Roman"/>
            <w:sz w:val="24"/>
            <w:szCs w:val="24"/>
          </w:rPr>
          <w:delText>,</w:delText>
        </w:r>
      </w:del>
      <w:r w:rsidRPr="343BA6A5">
        <w:rPr>
          <w:rFonts w:ascii="Times New Roman" w:eastAsia="Times New Roman" w:hAnsi="Times New Roman" w:cs="Times New Roman"/>
          <w:sz w:val="24"/>
          <w:szCs w:val="24"/>
        </w:rPr>
        <w:t xml:space="preserve"> </w:t>
      </w:r>
      <w:ins w:id="117" w:author="Inge Mehide - JUSTDIGI" w:date="2026-01-07T10:26:00Z" w16du:dateUtc="2026-01-07T08:26:00Z">
        <w:r w:rsidR="002A78FB">
          <w:rPr>
            <w:rFonts w:ascii="Times New Roman" w:eastAsia="Times New Roman" w:hAnsi="Times New Roman" w:cs="Times New Roman"/>
            <w:sz w:val="24"/>
            <w:szCs w:val="24"/>
          </w:rPr>
          <w:t xml:space="preserve">ja </w:t>
        </w:r>
      </w:ins>
      <w:r w:rsidRPr="343BA6A5">
        <w:rPr>
          <w:rFonts w:ascii="Times New Roman" w:eastAsia="Times New Roman" w:hAnsi="Times New Roman" w:cs="Times New Roman"/>
          <w:sz w:val="24"/>
          <w:szCs w:val="24"/>
        </w:rPr>
        <w:t>era- või avalik</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õiguslik isik</w:t>
      </w:r>
      <w:del w:id="118" w:author="Inge Mehide - JUSTDIGI" w:date="2026-01-07T10:26:00Z" w16du:dateUtc="2026-01-07T08:26:00Z">
        <w:r w:rsidRPr="343BA6A5" w:rsidDel="00CA5CC1">
          <w:rPr>
            <w:rFonts w:ascii="Times New Roman" w:eastAsia="Times New Roman" w:hAnsi="Times New Roman" w:cs="Times New Roman"/>
            <w:sz w:val="24"/>
            <w:szCs w:val="24"/>
          </w:rPr>
          <w:delText>,</w:delText>
        </w:r>
      </w:del>
      <w:r w:rsidRPr="343BA6A5">
        <w:rPr>
          <w:rFonts w:ascii="Times New Roman" w:eastAsia="Times New Roman" w:hAnsi="Times New Roman" w:cs="Times New Roman"/>
          <w:sz w:val="24"/>
          <w:szCs w:val="24"/>
        </w:rPr>
        <w:t xml:space="preserve"> </w:t>
      </w:r>
      <w:ins w:id="119" w:author="Inge Mehide - JUSTDIGI" w:date="2026-01-07T10:26:00Z" w16du:dateUtc="2026-01-07T08:26:00Z">
        <w:r w:rsidR="00CA5CC1">
          <w:rPr>
            <w:rFonts w:ascii="Times New Roman" w:eastAsia="Times New Roman" w:hAnsi="Times New Roman" w:cs="Times New Roman"/>
            <w:sz w:val="24"/>
            <w:szCs w:val="24"/>
          </w:rPr>
          <w:t>olenemata</w:t>
        </w:r>
      </w:ins>
      <w:del w:id="120" w:author="Inge Mehide - JUSTDIGI" w:date="2026-01-07T10:26:00Z" w16du:dateUtc="2026-01-07T08:26:00Z">
        <w:r w:rsidRPr="343BA6A5" w:rsidDel="00CA5CC1">
          <w:rPr>
            <w:rFonts w:ascii="Times New Roman" w:eastAsia="Times New Roman" w:hAnsi="Times New Roman" w:cs="Times New Roman"/>
            <w:sz w:val="24"/>
            <w:szCs w:val="24"/>
          </w:rPr>
          <w:delText>sõltumata</w:delText>
        </w:r>
      </w:del>
      <w:r w:rsidRPr="343BA6A5">
        <w:rPr>
          <w:rFonts w:ascii="Times New Roman" w:eastAsia="Times New Roman" w:hAnsi="Times New Roman" w:cs="Times New Roman"/>
          <w:sz w:val="24"/>
          <w:szCs w:val="24"/>
        </w:rPr>
        <w:t xml:space="preserve"> sellest, kas ta on juriidiline isik või mitte;  </w:t>
      </w:r>
    </w:p>
    <w:p w14:paraId="434F4DB5" w14:textId="77777777" w:rsidR="00074CE5" w:rsidRPr="008A0D9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käitaja </w:t>
      </w:r>
      <w:r>
        <w:rPr>
          <w:rFonts w:ascii="Times New Roman" w:eastAsia="Times New Roman" w:hAnsi="Times New Roman" w:cs="Times New Roman"/>
          <w:sz w:val="24"/>
          <w:szCs w:val="24"/>
        </w:rPr>
        <w:t>on</w:t>
      </w:r>
      <w:r w:rsidRPr="343BA6A5">
        <w:rPr>
          <w:rFonts w:ascii="Times New Roman" w:eastAsia="Times New Roman" w:hAnsi="Times New Roman" w:cs="Times New Roman"/>
          <w:sz w:val="24"/>
          <w:szCs w:val="24"/>
        </w:rPr>
        <w:t xml:space="preserve"> isik, ke</w:t>
      </w:r>
      <w:r>
        <w:rPr>
          <w:rFonts w:ascii="Times New Roman" w:eastAsia="Times New Roman" w:hAnsi="Times New Roman" w:cs="Times New Roman"/>
          <w:sz w:val="24"/>
          <w:szCs w:val="24"/>
        </w:rPr>
        <w:t>lle</w:t>
      </w:r>
      <w:r w:rsidRPr="343BA6A5">
        <w:rPr>
          <w:rFonts w:ascii="Times New Roman" w:eastAsia="Times New Roman" w:hAnsi="Times New Roman" w:cs="Times New Roman"/>
          <w:sz w:val="24"/>
          <w:szCs w:val="24"/>
        </w:rPr>
        <w:t xml:space="preserve"> on tuumakäitise asukoharii</w:t>
      </w:r>
      <w:r>
        <w:rPr>
          <w:rFonts w:ascii="Times New Roman" w:eastAsia="Times New Roman" w:hAnsi="Times New Roman" w:cs="Times New Roman"/>
          <w:sz w:val="24"/>
          <w:szCs w:val="24"/>
        </w:rPr>
        <w:t>k</w:t>
      </w:r>
      <w:r w:rsidRPr="343BA6A5">
        <w:rPr>
          <w:rFonts w:ascii="Times New Roman" w:eastAsia="Times New Roman" w:hAnsi="Times New Roman" w:cs="Times New Roman"/>
          <w:sz w:val="24"/>
          <w:szCs w:val="24"/>
        </w:rPr>
        <w:t xml:space="preserve"> määra</w:t>
      </w:r>
      <w:r>
        <w:rPr>
          <w:rFonts w:ascii="Times New Roman" w:eastAsia="Times New Roman" w:hAnsi="Times New Roman" w:cs="Times New Roman"/>
          <w:sz w:val="24"/>
          <w:szCs w:val="24"/>
        </w:rPr>
        <w:t>n</w:t>
      </w:r>
      <w:r w:rsidRPr="343BA6A5">
        <w:rPr>
          <w:rFonts w:ascii="Times New Roman" w:eastAsia="Times New Roman" w:hAnsi="Times New Roman" w:cs="Times New Roman"/>
          <w:sz w:val="24"/>
          <w:szCs w:val="24"/>
        </w:rPr>
        <w:t>ud või tunnista</w:t>
      </w:r>
      <w:r>
        <w:rPr>
          <w:rFonts w:ascii="Times New Roman" w:eastAsia="Times New Roman" w:hAnsi="Times New Roman" w:cs="Times New Roman"/>
          <w:sz w:val="24"/>
          <w:szCs w:val="24"/>
        </w:rPr>
        <w:t>n</w:t>
      </w:r>
      <w:r w:rsidRPr="343BA6A5">
        <w:rPr>
          <w:rFonts w:ascii="Times New Roman" w:eastAsia="Times New Roman" w:hAnsi="Times New Roman" w:cs="Times New Roman"/>
          <w:sz w:val="24"/>
          <w:szCs w:val="24"/>
        </w:rPr>
        <w:t>ud tuumakäitise käitajaks</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w:t>
      </w:r>
    </w:p>
    <w:p w14:paraId="5464E4A8" w14:textId="77777777" w:rsidR="00074CE5" w:rsidRPr="008A0D9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4) tuumakäitise asukohariik </w:t>
      </w:r>
      <w:r>
        <w:rPr>
          <w:rFonts w:ascii="Times New Roman" w:eastAsia="Times New Roman" w:hAnsi="Times New Roman" w:cs="Times New Roman"/>
          <w:sz w:val="24"/>
          <w:szCs w:val="24"/>
        </w:rPr>
        <w:t>on</w:t>
      </w:r>
      <w:r w:rsidRPr="343BA6A5">
        <w:rPr>
          <w:rFonts w:ascii="Times New Roman" w:eastAsia="Times New Roman" w:hAnsi="Times New Roman" w:cs="Times New Roman"/>
          <w:sz w:val="24"/>
          <w:szCs w:val="24"/>
        </w:rPr>
        <w:t xml:space="preserve"> Viini 1997. a</w:t>
      </w:r>
      <w:r>
        <w:rPr>
          <w:rFonts w:ascii="Times New Roman" w:eastAsia="Times New Roman" w:hAnsi="Times New Roman" w:cs="Times New Roman"/>
          <w:sz w:val="24"/>
          <w:szCs w:val="24"/>
        </w:rPr>
        <w:t>asta</w:t>
      </w:r>
      <w:r w:rsidRPr="343BA6A5">
        <w:rPr>
          <w:rFonts w:ascii="Times New Roman" w:eastAsia="Times New Roman" w:hAnsi="Times New Roman" w:cs="Times New Roman"/>
          <w:sz w:val="24"/>
          <w:szCs w:val="24"/>
        </w:rPr>
        <w:t xml:space="preserve"> tuumakahjustuse hüvitamise konventsiooni liikmesriik, mille territooriumil tuumakäitis paikneb, või kui tuumakäitis ei paikne liikmesriigi territooriumil, siis liikmesriik, mille seaduste kohaselt seda tuumakäitist käitatakse;  </w:t>
      </w:r>
    </w:p>
    <w:p w14:paraId="3DA4DAF2" w14:textId="728064FB" w:rsidR="00074CE5" w:rsidRPr="008A0D9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5) pädeva kohtu kohaldatav seadus </w:t>
      </w:r>
      <w:r>
        <w:rPr>
          <w:rFonts w:ascii="Times New Roman" w:eastAsia="Times New Roman" w:hAnsi="Times New Roman" w:cs="Times New Roman"/>
          <w:sz w:val="24"/>
          <w:szCs w:val="24"/>
        </w:rPr>
        <w:t>on</w:t>
      </w:r>
      <w:r w:rsidRPr="343BA6A5">
        <w:rPr>
          <w:rFonts w:ascii="Times New Roman" w:eastAsia="Times New Roman" w:hAnsi="Times New Roman" w:cs="Times New Roman"/>
          <w:sz w:val="24"/>
          <w:szCs w:val="24"/>
        </w:rPr>
        <w:t xml:space="preserve"> õigus, mida kohaldab kohus, millel on Viini 1997. a</w:t>
      </w:r>
      <w:r>
        <w:rPr>
          <w:rFonts w:ascii="Times New Roman" w:eastAsia="Times New Roman" w:hAnsi="Times New Roman" w:cs="Times New Roman"/>
          <w:sz w:val="24"/>
          <w:szCs w:val="24"/>
        </w:rPr>
        <w:t>asta</w:t>
      </w:r>
      <w:r w:rsidRPr="343BA6A5">
        <w:rPr>
          <w:rFonts w:ascii="Times New Roman" w:eastAsia="Times New Roman" w:hAnsi="Times New Roman" w:cs="Times New Roman"/>
          <w:sz w:val="24"/>
          <w:szCs w:val="24"/>
        </w:rPr>
        <w:t xml:space="preserve"> tuumakahjustuse hüvitamise konventsiooni kohaselt õigus </w:t>
      </w:r>
      <w:ins w:id="121" w:author="Inge Mehide - JUSTDIGI" w:date="2026-01-07T11:44:00Z" w16du:dateUtc="2026-01-07T09:44:00Z">
        <w:r w:rsidR="003A07CC">
          <w:rPr>
            <w:rFonts w:ascii="Times New Roman" w:eastAsia="Times New Roman" w:hAnsi="Times New Roman" w:cs="Times New Roman"/>
            <w:sz w:val="24"/>
            <w:szCs w:val="24"/>
          </w:rPr>
          <w:t xml:space="preserve">kohaldada </w:t>
        </w:r>
      </w:ins>
      <w:r w:rsidRPr="343BA6A5">
        <w:rPr>
          <w:rFonts w:ascii="Times New Roman" w:eastAsia="Times New Roman" w:hAnsi="Times New Roman" w:cs="Times New Roman"/>
          <w:sz w:val="24"/>
          <w:szCs w:val="24"/>
        </w:rPr>
        <w:t>konventsiooni</w:t>
      </w:r>
      <w:del w:id="122" w:author="Inge Mehide - JUSTDIGI" w:date="2026-01-07T10:29:00Z" w16du:dateUtc="2026-01-07T08:29:00Z">
        <w:r w:rsidRPr="343BA6A5" w:rsidDel="009941F0">
          <w:rPr>
            <w:rFonts w:ascii="Times New Roman" w:eastAsia="Times New Roman" w:hAnsi="Times New Roman" w:cs="Times New Roman"/>
            <w:sz w:val="24"/>
            <w:szCs w:val="24"/>
          </w:rPr>
          <w:delText xml:space="preserve"> kohaldada</w:delText>
        </w:r>
      </w:del>
      <w:r w:rsidRPr="343BA6A5">
        <w:rPr>
          <w:rFonts w:ascii="Times New Roman" w:eastAsia="Times New Roman" w:hAnsi="Times New Roman" w:cs="Times New Roman"/>
          <w:sz w:val="24"/>
          <w:szCs w:val="24"/>
        </w:rPr>
        <w:t>, sealhulgas rahvusvahelise eraõiguse sätte</w:t>
      </w:r>
      <w:ins w:id="123" w:author="Inge Mehide - JUSTDIGI" w:date="2026-01-07T10:29:00Z" w16du:dateUtc="2026-01-07T08:29:00Z">
        <w:r w:rsidR="009941F0">
          <w:rPr>
            <w:rFonts w:ascii="Times New Roman" w:eastAsia="Times New Roman" w:hAnsi="Times New Roman" w:cs="Times New Roman"/>
            <w:sz w:val="24"/>
            <w:szCs w:val="24"/>
          </w:rPr>
          <w:t>i</w:t>
        </w:r>
      </w:ins>
      <w:r w:rsidRPr="343BA6A5">
        <w:rPr>
          <w:rFonts w:ascii="Times New Roman" w:eastAsia="Times New Roman" w:hAnsi="Times New Roman" w:cs="Times New Roman"/>
          <w:sz w:val="24"/>
          <w:szCs w:val="24"/>
        </w:rPr>
        <w:t>d</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w:t>
      </w:r>
    </w:p>
    <w:p w14:paraId="78704E8D" w14:textId="77777777" w:rsidR="00074CE5" w:rsidRPr="008A0D9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6) tuumkütus </w:t>
      </w:r>
      <w:r>
        <w:rPr>
          <w:rFonts w:ascii="Times New Roman" w:eastAsia="Times New Roman" w:hAnsi="Times New Roman" w:cs="Times New Roman"/>
          <w:sz w:val="24"/>
          <w:szCs w:val="24"/>
        </w:rPr>
        <w:t>on</w:t>
      </w:r>
      <w:r w:rsidRPr="343BA6A5">
        <w:rPr>
          <w:rFonts w:ascii="Times New Roman" w:eastAsia="Times New Roman" w:hAnsi="Times New Roman" w:cs="Times New Roman"/>
          <w:sz w:val="24"/>
          <w:szCs w:val="24"/>
        </w:rPr>
        <w:t xml:space="preserve"> iga materjal, mis on suuteline tekitama energiat tuumalõhustumise iseseisva ahelreaktsiooni käigus;  </w:t>
      </w:r>
    </w:p>
    <w:p w14:paraId="078272DC" w14:textId="73FD28DD" w:rsidR="00074CE5" w:rsidRPr="008A0D9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7) radioaktiivne toode või radioaktiivne jääde </w:t>
      </w:r>
      <w:r>
        <w:rPr>
          <w:rFonts w:ascii="Times New Roman" w:eastAsia="Times New Roman" w:hAnsi="Times New Roman" w:cs="Times New Roman"/>
          <w:sz w:val="24"/>
          <w:szCs w:val="24"/>
        </w:rPr>
        <w:t>on</w:t>
      </w:r>
      <w:r w:rsidRPr="343BA6A5">
        <w:rPr>
          <w:rFonts w:ascii="Times New Roman" w:eastAsia="Times New Roman" w:hAnsi="Times New Roman" w:cs="Times New Roman"/>
          <w:sz w:val="24"/>
          <w:szCs w:val="24"/>
        </w:rPr>
        <w:t xml:space="preserve"> radioaktiiv</w:t>
      </w:r>
      <w:r>
        <w:rPr>
          <w:rFonts w:ascii="Times New Roman" w:eastAsia="Times New Roman" w:hAnsi="Times New Roman" w:cs="Times New Roman"/>
          <w:sz w:val="24"/>
          <w:szCs w:val="24"/>
        </w:rPr>
        <w:t>ne</w:t>
      </w:r>
      <w:r w:rsidRPr="343BA6A5">
        <w:rPr>
          <w:rFonts w:ascii="Times New Roman" w:eastAsia="Times New Roman" w:hAnsi="Times New Roman" w:cs="Times New Roman"/>
          <w:sz w:val="24"/>
          <w:szCs w:val="24"/>
        </w:rPr>
        <w:t xml:space="preserve"> materjal, mis on tekkinud tuumkütuse tootmisel või kasutamisel</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või iga materjal, mis on muutunud radioaktiivseks kiirituse mõjul tuumkütuse tootmise või kasutamise käigus, välja arvatud radioaktiivsed isotoo</w:t>
      </w:r>
      <w:r>
        <w:rPr>
          <w:rFonts w:ascii="Times New Roman" w:eastAsia="Times New Roman" w:hAnsi="Times New Roman" w:cs="Times New Roman"/>
          <w:sz w:val="24"/>
          <w:szCs w:val="24"/>
        </w:rPr>
        <w:t>bid</w:t>
      </w:r>
      <w:r w:rsidRPr="343BA6A5">
        <w:rPr>
          <w:rFonts w:ascii="Times New Roman" w:eastAsia="Times New Roman" w:hAnsi="Times New Roman" w:cs="Times New Roman"/>
          <w:sz w:val="24"/>
          <w:szCs w:val="24"/>
        </w:rPr>
        <w:t>, mis on jõudnud valmistamise lõppstaadiumisse kujul, mis võimaldab neid kasutada teaduslik</w:t>
      </w:r>
      <w:ins w:id="124" w:author="Inge Mehide - JUSTDIGI" w:date="2026-01-07T11:45:00Z" w16du:dateUtc="2026-01-07T09:45:00Z">
        <w:r w:rsidR="00D90DD5">
          <w:rPr>
            <w:rFonts w:ascii="Times New Roman" w:eastAsia="Times New Roman" w:hAnsi="Times New Roman" w:cs="Times New Roman"/>
            <w:sz w:val="24"/>
            <w:szCs w:val="24"/>
          </w:rPr>
          <w:t>u</w:t>
        </w:r>
      </w:ins>
      <w:del w:id="125" w:author="Inge Mehide - JUSTDIGI" w:date="2026-01-07T11:45:00Z" w16du:dateUtc="2026-01-07T09:45:00Z">
        <w:r w:rsidRPr="343BA6A5" w:rsidDel="00D90DD5">
          <w:rPr>
            <w:rFonts w:ascii="Times New Roman" w:eastAsia="Times New Roman" w:hAnsi="Times New Roman" w:cs="Times New Roman"/>
            <w:sz w:val="24"/>
            <w:szCs w:val="24"/>
          </w:rPr>
          <w:delText>e</w:delText>
        </w:r>
      </w:del>
      <w:r w:rsidRPr="343BA6A5">
        <w:rPr>
          <w:rFonts w:ascii="Times New Roman" w:eastAsia="Times New Roman" w:hAnsi="Times New Roman" w:cs="Times New Roman"/>
          <w:sz w:val="24"/>
          <w:szCs w:val="24"/>
        </w:rPr>
        <w:t>l, meditsiinilis</w:t>
      </w:r>
      <w:del w:id="126" w:author="Inge Mehide - JUSTDIGI" w:date="2026-01-07T11:45:00Z" w16du:dateUtc="2026-01-07T09:45:00Z">
        <w:r w:rsidRPr="343BA6A5" w:rsidDel="00D90DD5">
          <w:rPr>
            <w:rFonts w:ascii="Times New Roman" w:eastAsia="Times New Roman" w:hAnsi="Times New Roman" w:cs="Times New Roman"/>
            <w:sz w:val="24"/>
            <w:szCs w:val="24"/>
          </w:rPr>
          <w:delText>t</w:delText>
        </w:r>
      </w:del>
      <w:r w:rsidRPr="343BA6A5">
        <w:rPr>
          <w:rFonts w:ascii="Times New Roman" w:eastAsia="Times New Roman" w:hAnsi="Times New Roman" w:cs="Times New Roman"/>
          <w:sz w:val="24"/>
          <w:szCs w:val="24"/>
        </w:rPr>
        <w:t>el, põllumajanduslik</w:t>
      </w:r>
      <w:ins w:id="127" w:author="Inge Mehide - JUSTDIGI" w:date="2026-01-07T11:45:00Z" w16du:dateUtc="2026-01-07T09:45:00Z">
        <w:r w:rsidR="00D90DD5">
          <w:rPr>
            <w:rFonts w:ascii="Times New Roman" w:eastAsia="Times New Roman" w:hAnsi="Times New Roman" w:cs="Times New Roman"/>
            <w:sz w:val="24"/>
            <w:szCs w:val="24"/>
          </w:rPr>
          <w:t>u</w:t>
        </w:r>
      </w:ins>
      <w:del w:id="128" w:author="Inge Mehide - JUSTDIGI" w:date="2026-01-07T11:45:00Z" w16du:dateUtc="2026-01-07T09:45:00Z">
        <w:r w:rsidRPr="343BA6A5" w:rsidDel="00D90DD5">
          <w:rPr>
            <w:rFonts w:ascii="Times New Roman" w:eastAsia="Times New Roman" w:hAnsi="Times New Roman" w:cs="Times New Roman"/>
            <w:sz w:val="24"/>
            <w:szCs w:val="24"/>
          </w:rPr>
          <w:delText>e</w:delText>
        </w:r>
      </w:del>
      <w:r w:rsidRPr="343BA6A5">
        <w:rPr>
          <w:rFonts w:ascii="Times New Roman" w:eastAsia="Times New Roman" w:hAnsi="Times New Roman" w:cs="Times New Roman"/>
          <w:sz w:val="24"/>
          <w:szCs w:val="24"/>
        </w:rPr>
        <w:t>l, kaubanduslik</w:t>
      </w:r>
      <w:ins w:id="129" w:author="Inge Mehide - JUSTDIGI" w:date="2026-01-07T11:45:00Z" w16du:dateUtc="2026-01-07T09:45:00Z">
        <w:r w:rsidR="00D90DD5">
          <w:rPr>
            <w:rFonts w:ascii="Times New Roman" w:eastAsia="Times New Roman" w:hAnsi="Times New Roman" w:cs="Times New Roman"/>
            <w:sz w:val="24"/>
            <w:szCs w:val="24"/>
          </w:rPr>
          <w:t>u</w:t>
        </w:r>
      </w:ins>
      <w:del w:id="130" w:author="Inge Mehide - JUSTDIGI" w:date="2026-01-07T11:45:00Z" w16du:dateUtc="2026-01-07T09:45:00Z">
        <w:r w:rsidRPr="343BA6A5" w:rsidDel="00D90DD5">
          <w:rPr>
            <w:rFonts w:ascii="Times New Roman" w:eastAsia="Times New Roman" w:hAnsi="Times New Roman" w:cs="Times New Roman"/>
            <w:sz w:val="24"/>
            <w:szCs w:val="24"/>
          </w:rPr>
          <w:delText>e</w:delText>
        </w:r>
      </w:del>
      <w:r w:rsidRPr="343BA6A5">
        <w:rPr>
          <w:rFonts w:ascii="Times New Roman" w:eastAsia="Times New Roman" w:hAnsi="Times New Roman" w:cs="Times New Roman"/>
          <w:sz w:val="24"/>
          <w:szCs w:val="24"/>
        </w:rPr>
        <w:t>l või tööstuslik</w:t>
      </w:r>
      <w:ins w:id="131" w:author="Inge Mehide - JUSTDIGI" w:date="2026-01-07T11:45:00Z" w16du:dateUtc="2026-01-07T09:45:00Z">
        <w:r w:rsidR="00D90DD5">
          <w:rPr>
            <w:rFonts w:ascii="Times New Roman" w:eastAsia="Times New Roman" w:hAnsi="Times New Roman" w:cs="Times New Roman"/>
            <w:sz w:val="24"/>
            <w:szCs w:val="24"/>
          </w:rPr>
          <w:t>u</w:t>
        </w:r>
      </w:ins>
      <w:del w:id="132" w:author="Inge Mehide - JUSTDIGI" w:date="2026-01-07T11:45:00Z" w16du:dateUtc="2026-01-07T09:45:00Z">
        <w:r w:rsidRPr="343BA6A5" w:rsidDel="00D90DD5">
          <w:rPr>
            <w:rFonts w:ascii="Times New Roman" w:eastAsia="Times New Roman" w:hAnsi="Times New Roman" w:cs="Times New Roman"/>
            <w:sz w:val="24"/>
            <w:szCs w:val="24"/>
          </w:rPr>
          <w:delText>e</w:delText>
        </w:r>
      </w:del>
      <w:r w:rsidRPr="343BA6A5">
        <w:rPr>
          <w:rFonts w:ascii="Times New Roman" w:eastAsia="Times New Roman" w:hAnsi="Times New Roman" w:cs="Times New Roman"/>
          <w:sz w:val="24"/>
          <w:szCs w:val="24"/>
        </w:rPr>
        <w:t>l eesmär</w:t>
      </w:r>
      <w:ins w:id="133" w:author="Inge Mehide - JUSTDIGI" w:date="2026-01-07T11:45:00Z" w16du:dateUtc="2026-01-07T09:45:00Z">
        <w:r w:rsidR="00D90DD5">
          <w:rPr>
            <w:rFonts w:ascii="Times New Roman" w:eastAsia="Times New Roman" w:hAnsi="Times New Roman" w:cs="Times New Roman"/>
            <w:sz w:val="24"/>
            <w:szCs w:val="24"/>
          </w:rPr>
          <w:t>g</w:t>
        </w:r>
      </w:ins>
      <w:del w:id="134" w:author="Inge Mehide - JUSTDIGI" w:date="2026-01-07T11:45:00Z" w16du:dateUtc="2026-01-07T09:45:00Z">
        <w:r w:rsidRPr="343BA6A5" w:rsidDel="00D90DD5">
          <w:rPr>
            <w:rFonts w:ascii="Times New Roman" w:eastAsia="Times New Roman" w:hAnsi="Times New Roman" w:cs="Times New Roman"/>
            <w:sz w:val="24"/>
            <w:szCs w:val="24"/>
          </w:rPr>
          <w:delText>k</w:delText>
        </w:r>
      </w:del>
      <w:r w:rsidRPr="343BA6A5">
        <w:rPr>
          <w:rFonts w:ascii="Times New Roman" w:eastAsia="Times New Roman" w:hAnsi="Times New Roman" w:cs="Times New Roman"/>
          <w:sz w:val="24"/>
          <w:szCs w:val="24"/>
        </w:rPr>
        <w:t>i</w:t>
      </w:r>
      <w:del w:id="135" w:author="Inge Mehide - JUSTDIGI" w:date="2026-01-07T11:45:00Z" w16du:dateUtc="2026-01-07T09:45:00Z">
        <w:r w:rsidRPr="343BA6A5" w:rsidDel="00D90DD5">
          <w:rPr>
            <w:rFonts w:ascii="Times New Roman" w:eastAsia="Times New Roman" w:hAnsi="Times New Roman" w:cs="Times New Roman"/>
            <w:sz w:val="24"/>
            <w:szCs w:val="24"/>
          </w:rPr>
          <w:delText>de</w:delText>
        </w:r>
      </w:del>
      <w:r w:rsidRPr="343BA6A5">
        <w:rPr>
          <w:rFonts w:ascii="Times New Roman" w:eastAsia="Times New Roman" w:hAnsi="Times New Roman" w:cs="Times New Roman"/>
          <w:sz w:val="24"/>
          <w:szCs w:val="24"/>
        </w:rPr>
        <w:t xml:space="preserve">l;  </w:t>
      </w:r>
    </w:p>
    <w:p w14:paraId="327D0A4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8) tuumareaktor </w:t>
      </w:r>
      <w:r>
        <w:rPr>
          <w:rFonts w:ascii="Times New Roman" w:eastAsia="Times New Roman" w:hAnsi="Times New Roman" w:cs="Times New Roman"/>
          <w:sz w:val="24"/>
          <w:szCs w:val="24"/>
        </w:rPr>
        <w:t>on</w:t>
      </w:r>
      <w:r w:rsidRPr="343BA6A5">
        <w:rPr>
          <w:rFonts w:ascii="Times New Roman" w:eastAsia="Times New Roman" w:hAnsi="Times New Roman" w:cs="Times New Roman"/>
          <w:sz w:val="24"/>
          <w:szCs w:val="24"/>
        </w:rPr>
        <w:t xml:space="preserve"> ehitis või seade, mis sisaldab tuumkütust sellisel kujul, mis võimaldab tuumalõhustumise iseseisvat ahelreaktsiooni ilma neutronite </w:t>
      </w:r>
      <w:r>
        <w:rPr>
          <w:rFonts w:ascii="Times New Roman" w:eastAsia="Times New Roman" w:hAnsi="Times New Roman" w:cs="Times New Roman"/>
          <w:sz w:val="24"/>
          <w:szCs w:val="24"/>
        </w:rPr>
        <w:t>lisa</w:t>
      </w:r>
      <w:r w:rsidRPr="343BA6A5">
        <w:rPr>
          <w:rFonts w:ascii="Times New Roman" w:eastAsia="Times New Roman" w:hAnsi="Times New Roman" w:cs="Times New Roman"/>
          <w:sz w:val="24"/>
          <w:szCs w:val="24"/>
        </w:rPr>
        <w:t>allikata;</w:t>
      </w:r>
    </w:p>
    <w:p w14:paraId="02014EDF" w14:textId="6C821EBE" w:rsidR="00074CE5" w:rsidRPr="008A0D9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9) tuumaintsident on sündmus või sündmuste seeria, millel on sama algpõhjus või lähtekoht </w:t>
      </w:r>
      <w:del w:id="136" w:author="Inge Mehide - JUSTDIGI" w:date="2026-01-07T11:54:00Z" w16du:dateUtc="2026-01-07T09:54:00Z">
        <w:r w:rsidRPr="343BA6A5" w:rsidDel="000D1282">
          <w:rPr>
            <w:rFonts w:ascii="Times New Roman" w:eastAsia="Times New Roman" w:hAnsi="Times New Roman" w:cs="Times New Roman"/>
            <w:sz w:val="24"/>
            <w:szCs w:val="24"/>
          </w:rPr>
          <w:delText xml:space="preserve">ja </w:delText>
        </w:r>
      </w:del>
      <w:ins w:id="137" w:author="Inge Mehide - JUSTDIGI" w:date="2026-01-07T11:54:00Z" w16du:dateUtc="2026-01-07T09:54:00Z">
        <w:r w:rsidR="000D1282">
          <w:rPr>
            <w:rFonts w:ascii="Times New Roman" w:eastAsia="Times New Roman" w:hAnsi="Times New Roman" w:cs="Times New Roman"/>
            <w:sz w:val="24"/>
            <w:szCs w:val="24"/>
          </w:rPr>
          <w:t>ning</w:t>
        </w:r>
        <w:r w:rsidR="000D1282" w:rsidRPr="343BA6A5">
          <w:rPr>
            <w:rFonts w:ascii="Times New Roman" w:eastAsia="Times New Roman" w:hAnsi="Times New Roman" w:cs="Times New Roman"/>
            <w:sz w:val="24"/>
            <w:szCs w:val="24"/>
          </w:rPr>
          <w:t xml:space="preserve"> </w:t>
        </w:r>
      </w:ins>
      <w:r w:rsidRPr="343BA6A5">
        <w:rPr>
          <w:rFonts w:ascii="Times New Roman" w:eastAsia="Times New Roman" w:hAnsi="Times New Roman" w:cs="Times New Roman"/>
          <w:sz w:val="24"/>
          <w:szCs w:val="24"/>
        </w:rPr>
        <w:t xml:space="preserve">mis põhjustab tuumakahjustuse või </w:t>
      </w:r>
      <w:commentRangeStart w:id="138"/>
      <w:del w:id="139" w:author="Inge Mehide - JUSTDIGI" w:date="2026-01-07T11:50:00Z" w16du:dateUtc="2026-01-07T09:50:00Z">
        <w:r w:rsidRPr="343BA6A5" w:rsidDel="0071575D">
          <w:rPr>
            <w:rFonts w:ascii="Times New Roman" w:eastAsia="Times New Roman" w:hAnsi="Times New Roman" w:cs="Times New Roman"/>
            <w:sz w:val="24"/>
            <w:szCs w:val="24"/>
          </w:rPr>
          <w:delText xml:space="preserve">põhjustab </w:delText>
        </w:r>
      </w:del>
      <w:del w:id="140" w:author="Inge Mehide - JUSTDIGI" w:date="2026-01-07T13:04:00Z" w16du:dateUtc="2026-01-07T11:04:00Z">
        <w:r w:rsidRPr="343BA6A5" w:rsidDel="003B0BB3">
          <w:rPr>
            <w:rFonts w:ascii="Times New Roman" w:eastAsia="Times New Roman" w:hAnsi="Times New Roman" w:cs="Times New Roman"/>
            <w:sz w:val="24"/>
            <w:szCs w:val="24"/>
          </w:rPr>
          <w:delText>leevendusmeetmete rakendamise</w:delText>
        </w:r>
        <w:r w:rsidDel="003B0BB3">
          <w:rPr>
            <w:rFonts w:ascii="Times New Roman" w:eastAsia="Times New Roman" w:hAnsi="Times New Roman" w:cs="Times New Roman"/>
            <w:sz w:val="24"/>
            <w:szCs w:val="24"/>
          </w:rPr>
          <w:delText xml:space="preserve"> tõttu</w:delText>
        </w:r>
        <w:r w:rsidRPr="343BA6A5" w:rsidDel="003B0BB3">
          <w:rPr>
            <w:rFonts w:ascii="Times New Roman" w:eastAsia="Times New Roman" w:hAnsi="Times New Roman" w:cs="Times New Roman"/>
            <w:sz w:val="24"/>
            <w:szCs w:val="24"/>
          </w:rPr>
          <w:delText xml:space="preserve"> </w:delText>
        </w:r>
      </w:del>
      <w:commentRangeEnd w:id="138"/>
      <w:r w:rsidR="0028510B">
        <w:rPr>
          <w:rStyle w:val="Kommentaariviide"/>
        </w:rPr>
        <w:commentReference w:id="138"/>
      </w:r>
      <w:del w:id="141" w:author="Inge Mehide - JUSTDIGI" w:date="2026-01-07T13:04:00Z" w16du:dateUtc="2026-01-07T11:04:00Z">
        <w:r w:rsidRPr="343BA6A5" w:rsidDel="003B0BB3">
          <w:rPr>
            <w:rFonts w:ascii="Times New Roman" w:eastAsia="Times New Roman" w:hAnsi="Times New Roman" w:cs="Times New Roman"/>
            <w:sz w:val="24"/>
            <w:szCs w:val="24"/>
          </w:rPr>
          <w:delText xml:space="preserve">tuumakahjustuse </w:delText>
        </w:r>
      </w:del>
      <w:ins w:id="142" w:author="Inge Mehide - JUSTDIGI" w:date="2026-01-07T13:04:00Z" w16du:dateUtc="2026-01-07T11:04:00Z">
        <w:r w:rsidR="003B0BB3">
          <w:rPr>
            <w:rFonts w:ascii="Times New Roman" w:eastAsia="Times New Roman" w:hAnsi="Times New Roman" w:cs="Times New Roman"/>
            <w:sz w:val="24"/>
            <w:szCs w:val="24"/>
          </w:rPr>
          <w:t>selle</w:t>
        </w:r>
        <w:r w:rsidR="003B0BB3" w:rsidRPr="343BA6A5">
          <w:rPr>
            <w:rFonts w:ascii="Times New Roman" w:eastAsia="Times New Roman" w:hAnsi="Times New Roman" w:cs="Times New Roman"/>
            <w:sz w:val="24"/>
            <w:szCs w:val="24"/>
          </w:rPr>
          <w:t xml:space="preserve"> </w:t>
        </w:r>
      </w:ins>
      <w:del w:id="143" w:author="Inge Mehide - JUSTDIGI" w:date="2026-01-07T13:04:00Z" w16du:dateUtc="2026-01-07T11:04:00Z">
        <w:r w:rsidRPr="343BA6A5" w:rsidDel="003B0BB3">
          <w:rPr>
            <w:rFonts w:ascii="Times New Roman" w:eastAsia="Times New Roman" w:hAnsi="Times New Roman" w:cs="Times New Roman"/>
            <w:sz w:val="24"/>
            <w:szCs w:val="24"/>
          </w:rPr>
          <w:delText>tekkimise</w:delText>
        </w:r>
        <w:r w:rsidDel="003B0BB3">
          <w:rPr>
            <w:rFonts w:ascii="Times New Roman" w:eastAsia="Times New Roman" w:hAnsi="Times New Roman" w:cs="Times New Roman"/>
            <w:sz w:val="24"/>
            <w:szCs w:val="24"/>
          </w:rPr>
          <w:delText xml:space="preserve"> </w:delText>
        </w:r>
      </w:del>
      <w:r w:rsidRPr="343BA6A5">
        <w:rPr>
          <w:rFonts w:ascii="Times New Roman" w:eastAsia="Times New Roman" w:hAnsi="Times New Roman" w:cs="Times New Roman"/>
          <w:sz w:val="24"/>
          <w:szCs w:val="24"/>
        </w:rPr>
        <w:t xml:space="preserve">vahetu ja </w:t>
      </w:r>
      <w:r>
        <w:rPr>
          <w:rFonts w:ascii="Times New Roman" w:eastAsia="Times New Roman" w:hAnsi="Times New Roman" w:cs="Times New Roman"/>
          <w:sz w:val="24"/>
          <w:szCs w:val="24"/>
        </w:rPr>
        <w:t>suure</w:t>
      </w:r>
      <w:r w:rsidRPr="343BA6A5">
        <w:rPr>
          <w:rFonts w:ascii="Times New Roman" w:eastAsia="Times New Roman" w:hAnsi="Times New Roman" w:cs="Times New Roman"/>
          <w:sz w:val="24"/>
          <w:szCs w:val="24"/>
        </w:rPr>
        <w:t xml:space="preserve"> riski</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w:t>
      </w:r>
    </w:p>
    <w:p w14:paraId="073B7025" w14:textId="77777777" w:rsidR="00074CE5" w:rsidRPr="008A0D9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10) taastamismeetmed on kahjustada saanud või hävinud keskkonnakomponentide taastamise või võrdväärse asendamise mõistlikud abinõud, mis on ette nähtud nende rakendamise riigi seadusega ja mille rakendamiseks on olemas rakendamise riigi pädeva asutuse nõusolek</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w:t>
      </w:r>
    </w:p>
    <w:p w14:paraId="0E49F897" w14:textId="77777777" w:rsidR="00074CE5" w:rsidRPr="008A0D9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11) leevendusmeetmed on tuumaintsidendi toimumise järel käesoleva paragrahvi lõike 4 punktides 1</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4 ja 6 sätestatud kahju ja kulude ärahoidmiseks või minimeerimiseks rakendatud abinõud tingimusel, et nende rakendamiseks on olemas nende rakendamise asukohariigi pädeva asutuse nõusolek</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w:t>
      </w:r>
    </w:p>
    <w:p w14:paraId="46D2655A" w14:textId="2A3ADF1C" w:rsidR="00074CE5" w:rsidRPr="008A0D9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12) mõistlikud meetmed on meetmed, mida pädeva kohtu kohaldatava seaduse kohaselt loetakse kõiki asjaolusid arvestades kohas</w:t>
      </w:r>
      <w:r>
        <w:rPr>
          <w:rFonts w:ascii="Times New Roman" w:eastAsia="Times New Roman" w:hAnsi="Times New Roman" w:cs="Times New Roman"/>
          <w:sz w:val="24"/>
          <w:szCs w:val="24"/>
        </w:rPr>
        <w:t>t</w:t>
      </w:r>
      <w:r w:rsidRPr="343BA6A5">
        <w:rPr>
          <w:rFonts w:ascii="Times New Roman" w:eastAsia="Times New Roman" w:hAnsi="Times New Roman" w:cs="Times New Roman"/>
          <w:sz w:val="24"/>
          <w:szCs w:val="24"/>
        </w:rPr>
        <w:t xml:space="preserve">eks ja proportsionaalseteks, arvestades näiteks tekkinud kahju ulatust ja iseloomu, leevendusmeetmete puhul kahju tekkimise riski, rakendatud meetmete </w:t>
      </w:r>
      <w:commentRangeStart w:id="144"/>
      <w:r w:rsidRPr="343BA6A5">
        <w:rPr>
          <w:rFonts w:ascii="Times New Roman" w:eastAsia="Times New Roman" w:hAnsi="Times New Roman" w:cs="Times New Roman"/>
          <w:sz w:val="24"/>
          <w:szCs w:val="24"/>
        </w:rPr>
        <w:t>efektiiv</w:t>
      </w:r>
      <w:ins w:id="145" w:author="Inge Mehide - JUSTDIGI" w:date="2026-01-07T10:46:00Z" w16du:dateUtc="2026-01-07T08:46:00Z">
        <w:r w:rsidR="007C63DC">
          <w:rPr>
            <w:rFonts w:ascii="Times New Roman" w:eastAsia="Times New Roman" w:hAnsi="Times New Roman" w:cs="Times New Roman"/>
            <w:sz w:val="24"/>
            <w:szCs w:val="24"/>
          </w:rPr>
          <w:t>s</w:t>
        </w:r>
      </w:ins>
      <w:r w:rsidRPr="343BA6A5">
        <w:rPr>
          <w:rFonts w:ascii="Times New Roman" w:eastAsia="Times New Roman" w:hAnsi="Times New Roman" w:cs="Times New Roman"/>
          <w:sz w:val="24"/>
          <w:szCs w:val="24"/>
        </w:rPr>
        <w:t xml:space="preserve">ust </w:t>
      </w:r>
      <w:commentRangeEnd w:id="144"/>
      <w:r w:rsidR="00CC0189">
        <w:rPr>
          <w:rStyle w:val="Kommentaariviide"/>
        </w:rPr>
        <w:commentReference w:id="144"/>
      </w:r>
      <w:r w:rsidRPr="343BA6A5">
        <w:rPr>
          <w:rFonts w:ascii="Times New Roman" w:eastAsia="Times New Roman" w:hAnsi="Times New Roman" w:cs="Times New Roman"/>
          <w:sz w:val="24"/>
          <w:szCs w:val="24"/>
        </w:rPr>
        <w:t>nende rakendamise ajal</w:t>
      </w:r>
      <w:r>
        <w:rPr>
          <w:rFonts w:ascii="Times New Roman" w:eastAsia="Times New Roman" w:hAnsi="Times New Roman" w:cs="Times New Roman"/>
          <w:sz w:val="24"/>
          <w:szCs w:val="24"/>
        </w:rPr>
        <w:t xml:space="preserve"> ning</w:t>
      </w:r>
      <w:r w:rsidRPr="343BA6A5">
        <w:rPr>
          <w:rFonts w:ascii="Times New Roman" w:eastAsia="Times New Roman" w:hAnsi="Times New Roman" w:cs="Times New Roman"/>
          <w:sz w:val="24"/>
          <w:szCs w:val="24"/>
        </w:rPr>
        <w:t xml:space="preserve"> asjakohaseid tehnilis</w:t>
      </w:r>
      <w:r>
        <w:rPr>
          <w:rFonts w:ascii="Times New Roman" w:eastAsia="Times New Roman" w:hAnsi="Times New Roman" w:cs="Times New Roman"/>
          <w:sz w:val="24"/>
          <w:szCs w:val="24"/>
        </w:rPr>
        <w:t>i</w:t>
      </w:r>
      <w:r w:rsidRPr="343BA6A5">
        <w:rPr>
          <w:rFonts w:ascii="Times New Roman" w:eastAsia="Times New Roman" w:hAnsi="Times New Roman" w:cs="Times New Roman"/>
          <w:sz w:val="24"/>
          <w:szCs w:val="24"/>
        </w:rPr>
        <w:t xml:space="preserve"> ja teaduslikke eriteadmisi</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w:t>
      </w:r>
    </w:p>
    <w:p w14:paraId="10871A9B" w14:textId="6BADAECF" w:rsidR="00074CE5" w:rsidRPr="008A0D9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13) SDR </w:t>
      </w:r>
      <w:commentRangeStart w:id="146"/>
      <w:ins w:id="147" w:author="Inge Mehide - JUSTDIGI" w:date="2026-01-07T10:48:00Z" w16du:dateUtc="2026-01-07T08:48:00Z">
        <w:r w:rsidR="009D0A69" w:rsidRPr="343BA6A5">
          <w:rPr>
            <w:rFonts w:ascii="Times New Roman" w:eastAsia="Times New Roman" w:hAnsi="Times New Roman" w:cs="Times New Roman"/>
            <w:sz w:val="24"/>
            <w:szCs w:val="24"/>
          </w:rPr>
          <w:t>(</w:t>
        </w:r>
        <w:proofErr w:type="spellStart"/>
        <w:r w:rsidR="009D0A69" w:rsidRPr="00746BD8">
          <w:rPr>
            <w:rFonts w:ascii="Times New Roman" w:eastAsia="Times New Roman" w:hAnsi="Times New Roman" w:cs="Times New Roman"/>
            <w:iCs/>
            <w:sz w:val="24"/>
            <w:szCs w:val="24"/>
            <w:rPrChange w:id="148" w:author="Inge Mehide - JUSTDIGI" w:date="2026-01-07T10:50:00Z" w16du:dateUtc="2026-01-07T08:50:00Z">
              <w:rPr>
                <w:rFonts w:ascii="Times New Roman" w:eastAsia="Times New Roman" w:hAnsi="Times New Roman" w:cs="Times New Roman"/>
                <w:i/>
                <w:sz w:val="24"/>
                <w:szCs w:val="24"/>
              </w:rPr>
            </w:rPrChange>
          </w:rPr>
          <w:t>Special</w:t>
        </w:r>
        <w:proofErr w:type="spellEnd"/>
        <w:r w:rsidR="009D0A69" w:rsidRPr="00746BD8">
          <w:rPr>
            <w:rFonts w:ascii="Times New Roman" w:eastAsia="Times New Roman" w:hAnsi="Times New Roman" w:cs="Times New Roman"/>
            <w:iCs/>
            <w:sz w:val="24"/>
            <w:szCs w:val="24"/>
            <w:rPrChange w:id="149" w:author="Inge Mehide - JUSTDIGI" w:date="2026-01-07T10:50:00Z" w16du:dateUtc="2026-01-07T08:50:00Z">
              <w:rPr>
                <w:rFonts w:ascii="Times New Roman" w:eastAsia="Times New Roman" w:hAnsi="Times New Roman" w:cs="Times New Roman"/>
                <w:i/>
                <w:sz w:val="24"/>
                <w:szCs w:val="24"/>
              </w:rPr>
            </w:rPrChange>
          </w:rPr>
          <w:t xml:space="preserve"> </w:t>
        </w:r>
        <w:proofErr w:type="spellStart"/>
        <w:r w:rsidR="009D0A69" w:rsidRPr="00746BD8">
          <w:rPr>
            <w:rFonts w:ascii="Times New Roman" w:eastAsia="Times New Roman" w:hAnsi="Times New Roman" w:cs="Times New Roman"/>
            <w:iCs/>
            <w:sz w:val="24"/>
            <w:szCs w:val="24"/>
            <w:rPrChange w:id="150" w:author="Inge Mehide - JUSTDIGI" w:date="2026-01-07T10:50:00Z" w16du:dateUtc="2026-01-07T08:50:00Z">
              <w:rPr>
                <w:rFonts w:ascii="Times New Roman" w:eastAsia="Times New Roman" w:hAnsi="Times New Roman" w:cs="Times New Roman"/>
                <w:i/>
                <w:sz w:val="24"/>
                <w:szCs w:val="24"/>
              </w:rPr>
            </w:rPrChange>
          </w:rPr>
          <w:t>Drawing</w:t>
        </w:r>
        <w:proofErr w:type="spellEnd"/>
        <w:r w:rsidR="009D0A69" w:rsidRPr="00746BD8">
          <w:rPr>
            <w:rFonts w:ascii="Times New Roman" w:eastAsia="Times New Roman" w:hAnsi="Times New Roman" w:cs="Times New Roman"/>
            <w:iCs/>
            <w:sz w:val="24"/>
            <w:szCs w:val="24"/>
            <w:rPrChange w:id="151" w:author="Inge Mehide - JUSTDIGI" w:date="2026-01-07T10:50:00Z" w16du:dateUtc="2026-01-07T08:50:00Z">
              <w:rPr>
                <w:rFonts w:ascii="Times New Roman" w:eastAsia="Times New Roman" w:hAnsi="Times New Roman" w:cs="Times New Roman"/>
                <w:i/>
                <w:sz w:val="24"/>
                <w:szCs w:val="24"/>
              </w:rPr>
            </w:rPrChange>
          </w:rPr>
          <w:t xml:space="preserve"> </w:t>
        </w:r>
        <w:proofErr w:type="spellStart"/>
        <w:r w:rsidR="009D0A69" w:rsidRPr="00746BD8">
          <w:rPr>
            <w:rFonts w:ascii="Times New Roman" w:eastAsia="Times New Roman" w:hAnsi="Times New Roman" w:cs="Times New Roman"/>
            <w:iCs/>
            <w:sz w:val="24"/>
            <w:szCs w:val="24"/>
            <w:rPrChange w:id="152" w:author="Inge Mehide - JUSTDIGI" w:date="2026-01-07T10:50:00Z" w16du:dateUtc="2026-01-07T08:50:00Z">
              <w:rPr>
                <w:rFonts w:ascii="Times New Roman" w:eastAsia="Times New Roman" w:hAnsi="Times New Roman" w:cs="Times New Roman"/>
                <w:i/>
                <w:sz w:val="24"/>
                <w:szCs w:val="24"/>
              </w:rPr>
            </w:rPrChange>
          </w:rPr>
          <w:t>Right</w:t>
        </w:r>
        <w:proofErr w:type="spellEnd"/>
        <w:r w:rsidR="009D0A69" w:rsidRPr="343BA6A5">
          <w:rPr>
            <w:rFonts w:ascii="Times New Roman" w:eastAsia="Times New Roman" w:hAnsi="Times New Roman" w:cs="Times New Roman"/>
            <w:sz w:val="24"/>
            <w:szCs w:val="24"/>
          </w:rPr>
          <w:t>)</w:t>
        </w:r>
        <w:r w:rsidR="009D0A69">
          <w:rPr>
            <w:rFonts w:ascii="Times New Roman" w:eastAsia="Times New Roman" w:hAnsi="Times New Roman" w:cs="Times New Roman"/>
            <w:sz w:val="24"/>
            <w:szCs w:val="24"/>
          </w:rPr>
          <w:t xml:space="preserve"> </w:t>
        </w:r>
      </w:ins>
      <w:commentRangeEnd w:id="146"/>
      <w:ins w:id="153" w:author="Inge Mehide - JUSTDIGI" w:date="2026-01-07T10:57:00Z" w16du:dateUtc="2026-01-07T08:57:00Z">
        <w:r w:rsidR="00BD5E07">
          <w:rPr>
            <w:rStyle w:val="Kommentaariviide"/>
          </w:rPr>
          <w:commentReference w:id="146"/>
        </w:r>
      </w:ins>
      <w:r>
        <w:rPr>
          <w:rFonts w:ascii="Times New Roman" w:eastAsia="Times New Roman" w:hAnsi="Times New Roman" w:cs="Times New Roman"/>
          <w:sz w:val="24"/>
          <w:szCs w:val="24"/>
        </w:rPr>
        <w:t>on</w:t>
      </w:r>
      <w:r w:rsidRPr="343BA6A5">
        <w:rPr>
          <w:rFonts w:ascii="Times New Roman" w:eastAsia="Times New Roman" w:hAnsi="Times New Roman" w:cs="Times New Roman"/>
          <w:sz w:val="24"/>
          <w:szCs w:val="24"/>
        </w:rPr>
        <w:t xml:space="preserve"> Rahvusvahelise Valuutafondi (IMF) </w:t>
      </w:r>
      <w:commentRangeStart w:id="154"/>
      <w:del w:id="155" w:author="Inge Mehide - JUSTDIGI" w:date="2026-01-07T10:50:00Z" w16du:dateUtc="2026-01-07T08:50:00Z">
        <w:r w:rsidRPr="343BA6A5" w:rsidDel="00E62F54">
          <w:rPr>
            <w:rFonts w:ascii="Times New Roman" w:eastAsia="Times New Roman" w:hAnsi="Times New Roman" w:cs="Times New Roman"/>
            <w:sz w:val="24"/>
            <w:szCs w:val="24"/>
          </w:rPr>
          <w:delText xml:space="preserve">defineeritud </w:delText>
        </w:r>
      </w:del>
      <w:commentRangeEnd w:id="154"/>
      <w:r w:rsidR="00E01E6D">
        <w:rPr>
          <w:rStyle w:val="Kommentaariviide"/>
        </w:rPr>
        <w:commentReference w:id="154"/>
      </w:r>
      <w:r w:rsidRPr="343BA6A5">
        <w:rPr>
          <w:rFonts w:ascii="Times New Roman" w:eastAsia="Times New Roman" w:hAnsi="Times New Roman" w:cs="Times New Roman"/>
          <w:sz w:val="24"/>
          <w:szCs w:val="24"/>
        </w:rPr>
        <w:t>arveldusühik, mida IMF kasutab oma tegevuses ja tehingutes</w:t>
      </w:r>
      <w:del w:id="156" w:author="Inge Mehide - JUSTDIGI" w:date="2026-01-07T10:48:00Z" w16du:dateUtc="2026-01-07T08:48:00Z">
        <w:r w:rsidRPr="343BA6A5" w:rsidDel="009D0A69">
          <w:rPr>
            <w:rFonts w:ascii="Times New Roman" w:eastAsia="Times New Roman" w:hAnsi="Times New Roman" w:cs="Times New Roman"/>
            <w:sz w:val="24"/>
            <w:szCs w:val="24"/>
          </w:rPr>
          <w:delText xml:space="preserve"> </w:delText>
        </w:r>
      </w:del>
      <w:del w:id="157" w:author="Inge Mehide - JUSTDIGI" w:date="2026-01-07T10:47:00Z" w16du:dateUtc="2026-01-07T08:47:00Z">
        <w:r w:rsidRPr="343BA6A5" w:rsidDel="009D0A69">
          <w:rPr>
            <w:rFonts w:ascii="Times New Roman" w:eastAsia="Times New Roman" w:hAnsi="Times New Roman" w:cs="Times New Roman"/>
            <w:sz w:val="24"/>
            <w:szCs w:val="24"/>
          </w:rPr>
          <w:delText>(</w:delText>
        </w:r>
        <w:commentRangeStart w:id="158"/>
        <w:r w:rsidRPr="343BA6A5" w:rsidDel="009D0A69">
          <w:rPr>
            <w:rFonts w:ascii="Times New Roman" w:eastAsia="Times New Roman" w:hAnsi="Times New Roman" w:cs="Times New Roman"/>
            <w:sz w:val="24"/>
            <w:szCs w:val="24"/>
          </w:rPr>
          <w:delText>laenueriõigus</w:delText>
        </w:r>
      </w:del>
      <w:commentRangeEnd w:id="158"/>
      <w:r w:rsidR="001526B5">
        <w:rPr>
          <w:rStyle w:val="Kommentaariviide"/>
        </w:rPr>
        <w:commentReference w:id="158"/>
      </w:r>
      <w:del w:id="159" w:author="Inge Mehide - JUSTDIGI" w:date="2026-01-07T10:47:00Z" w16du:dateUtc="2026-01-07T08:47:00Z">
        <w:r w:rsidRPr="343BA6A5" w:rsidDel="009D0A69">
          <w:rPr>
            <w:rFonts w:ascii="Times New Roman" w:eastAsia="Times New Roman" w:hAnsi="Times New Roman" w:cs="Times New Roman"/>
            <w:sz w:val="24"/>
            <w:szCs w:val="24"/>
          </w:rPr>
          <w:delText xml:space="preserve">, </w:delText>
        </w:r>
        <w:r w:rsidRPr="79B66E24" w:rsidDel="009D0A69">
          <w:rPr>
            <w:rFonts w:ascii="Times New Roman" w:eastAsia="Times New Roman" w:hAnsi="Times New Roman" w:cs="Times New Roman"/>
            <w:i/>
            <w:sz w:val="24"/>
            <w:szCs w:val="24"/>
          </w:rPr>
          <w:delText>Special Drawing Right</w:delText>
        </w:r>
        <w:r w:rsidRPr="343BA6A5" w:rsidDel="009D0A69">
          <w:rPr>
            <w:rFonts w:ascii="Times New Roman" w:eastAsia="Times New Roman" w:hAnsi="Times New Roman" w:cs="Times New Roman"/>
            <w:sz w:val="24"/>
            <w:szCs w:val="24"/>
          </w:rPr>
          <w:delText>)</w:delText>
        </w:r>
      </w:del>
      <w:r w:rsidRPr="343BA6A5">
        <w:rPr>
          <w:rFonts w:ascii="Times New Roman" w:eastAsia="Times New Roman" w:hAnsi="Times New Roman" w:cs="Times New Roman"/>
          <w:sz w:val="24"/>
          <w:szCs w:val="24"/>
        </w:rPr>
        <w:t xml:space="preserve">. </w:t>
      </w:r>
    </w:p>
    <w:p w14:paraId="2A14737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D9F71AD" w14:textId="77777777" w:rsidR="00074CE5" w:rsidRPr="008A0D9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Tuumamaterjal käesoleva peatüki </w:t>
      </w:r>
      <w:r>
        <w:rPr>
          <w:rFonts w:ascii="Times New Roman" w:eastAsia="Times New Roman" w:hAnsi="Times New Roman" w:cs="Times New Roman"/>
          <w:sz w:val="24"/>
          <w:szCs w:val="24"/>
        </w:rPr>
        <w:t>tähenduses</w:t>
      </w:r>
      <w:r w:rsidRPr="343BA6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on</w:t>
      </w:r>
      <w:r w:rsidRPr="343BA6A5">
        <w:rPr>
          <w:rFonts w:ascii="Times New Roman" w:eastAsia="Times New Roman" w:hAnsi="Times New Roman" w:cs="Times New Roman"/>
          <w:sz w:val="24"/>
          <w:szCs w:val="24"/>
        </w:rPr>
        <w:t xml:space="preserve">: </w:t>
      </w:r>
    </w:p>
    <w:p w14:paraId="18D8EFF0" w14:textId="77777777" w:rsidR="00074CE5" w:rsidRPr="00100F28" w:rsidRDefault="00074CE5" w:rsidP="00EE421B">
      <w:pPr>
        <w:pStyle w:val="Loendilik"/>
        <w:numPr>
          <w:ilvl w:val="1"/>
          <w:numId w:val="12"/>
        </w:numPr>
        <w:spacing w:after="0" w:line="240" w:lineRule="auto"/>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tuumkütus, välja arvatud looduslik või vaesestatud uraan, mis on võimeline  iseseisvalt või kombineerituna mõne muu materjaliga tekitama välja</w:t>
      </w:r>
      <w:r>
        <w:rPr>
          <w:rFonts w:ascii="Times New Roman" w:eastAsia="Times New Roman" w:hAnsi="Times New Roman" w:cs="Times New Roman"/>
          <w:sz w:val="24"/>
          <w:szCs w:val="24"/>
        </w:rPr>
        <w:t>s</w:t>
      </w:r>
      <w:r w:rsidRPr="343BA6A5">
        <w:rPr>
          <w:rFonts w:ascii="Times New Roman" w:eastAsia="Times New Roman" w:hAnsi="Times New Roman" w:cs="Times New Roman"/>
          <w:sz w:val="24"/>
          <w:szCs w:val="24"/>
        </w:rPr>
        <w:t xml:space="preserve">pool tuumareaktorit energiat tuumalõhustumise iseseisva ahelreaktsiooni käigus; </w:t>
      </w:r>
    </w:p>
    <w:p w14:paraId="557987DA" w14:textId="77777777" w:rsidR="00074CE5" w:rsidRPr="00100F28" w:rsidRDefault="00074CE5" w:rsidP="00EE421B">
      <w:pPr>
        <w:pStyle w:val="Loendilik"/>
        <w:numPr>
          <w:ilvl w:val="1"/>
          <w:numId w:val="12"/>
        </w:numPr>
        <w:spacing w:after="0" w:line="240" w:lineRule="auto"/>
        <w:jc w:val="both"/>
        <w:rPr>
          <w:rFonts w:ascii="Times New Roman" w:eastAsia="Times New Roman" w:hAnsi="Times New Roman" w:cs="Times New Roman"/>
          <w:sz w:val="24"/>
          <w:szCs w:val="24"/>
        </w:rPr>
      </w:pPr>
      <w:r w:rsidRPr="5DD4B276">
        <w:rPr>
          <w:rFonts w:ascii="Times New Roman" w:eastAsia="Times New Roman" w:hAnsi="Times New Roman" w:cs="Times New Roman"/>
          <w:sz w:val="24"/>
          <w:szCs w:val="24"/>
        </w:rPr>
        <w:t>radioaktiiv</w:t>
      </w:r>
      <w:r>
        <w:rPr>
          <w:rFonts w:ascii="Times New Roman" w:eastAsia="Times New Roman" w:hAnsi="Times New Roman" w:cs="Times New Roman"/>
          <w:sz w:val="24"/>
          <w:szCs w:val="24"/>
        </w:rPr>
        <w:t>ne</w:t>
      </w:r>
      <w:r w:rsidRPr="5DD4B276">
        <w:rPr>
          <w:rFonts w:ascii="Times New Roman" w:eastAsia="Times New Roman" w:hAnsi="Times New Roman" w:cs="Times New Roman"/>
          <w:sz w:val="24"/>
          <w:szCs w:val="24"/>
        </w:rPr>
        <w:t xml:space="preserve"> toode või radioaktiiv</w:t>
      </w:r>
      <w:r>
        <w:rPr>
          <w:rFonts w:ascii="Times New Roman" w:eastAsia="Times New Roman" w:hAnsi="Times New Roman" w:cs="Times New Roman"/>
          <w:sz w:val="24"/>
          <w:szCs w:val="24"/>
        </w:rPr>
        <w:t>ne</w:t>
      </w:r>
      <w:r w:rsidRPr="5DD4B276">
        <w:rPr>
          <w:rFonts w:ascii="Times New Roman" w:eastAsia="Times New Roman" w:hAnsi="Times New Roman" w:cs="Times New Roman"/>
          <w:sz w:val="24"/>
          <w:szCs w:val="24"/>
        </w:rPr>
        <w:t xml:space="preserve"> jääde.  </w:t>
      </w:r>
    </w:p>
    <w:p w14:paraId="325DA2D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D3CFA7B" w14:textId="77777777" w:rsidR="00074CE5" w:rsidRPr="008A0D9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Tuumakäitis käesoleva peatüki </w:t>
      </w:r>
      <w:r>
        <w:rPr>
          <w:rFonts w:ascii="Times New Roman" w:eastAsia="Times New Roman" w:hAnsi="Times New Roman" w:cs="Times New Roman"/>
          <w:sz w:val="24"/>
          <w:szCs w:val="24"/>
        </w:rPr>
        <w:t>tähenduses on</w:t>
      </w:r>
      <w:r w:rsidRPr="343BA6A5">
        <w:rPr>
          <w:rFonts w:ascii="Times New Roman" w:eastAsia="Times New Roman" w:hAnsi="Times New Roman" w:cs="Times New Roman"/>
          <w:sz w:val="24"/>
          <w:szCs w:val="24"/>
        </w:rPr>
        <w:t xml:space="preserve">:  </w:t>
      </w:r>
    </w:p>
    <w:p w14:paraId="37621B7F" w14:textId="7EF1765E" w:rsidR="00074CE5" w:rsidRPr="00100F28" w:rsidRDefault="00074CE5" w:rsidP="00EE421B">
      <w:pPr>
        <w:pStyle w:val="Loendilik"/>
        <w:numPr>
          <w:ilvl w:val="1"/>
          <w:numId w:val="13"/>
        </w:numPr>
        <w:spacing w:after="0" w:line="240" w:lineRule="auto"/>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tuumareaktor, välja arvatud tuumareaktor, mis on paigaldatud energiaallikana õhu- või meretranspordivahendi</w:t>
      </w:r>
      <w:del w:id="160" w:author="Inge Mehide - JUSTDIGI" w:date="2026-01-07T13:16:00Z" w16du:dateUtc="2026-01-07T11:16:00Z">
        <w:r w:rsidRPr="343BA6A5" w:rsidDel="002A08CE">
          <w:rPr>
            <w:rFonts w:ascii="Times New Roman" w:eastAsia="Times New Roman" w:hAnsi="Times New Roman" w:cs="Times New Roman"/>
            <w:sz w:val="24"/>
            <w:szCs w:val="24"/>
          </w:rPr>
          <w:delText>te</w:delText>
        </w:r>
      </w:del>
      <w:r w:rsidRPr="343BA6A5">
        <w:rPr>
          <w:rFonts w:ascii="Times New Roman" w:eastAsia="Times New Roman" w:hAnsi="Times New Roman" w:cs="Times New Roman"/>
          <w:sz w:val="24"/>
          <w:szCs w:val="24"/>
        </w:rPr>
        <w:t>le kas selle liikuma</w:t>
      </w:r>
      <w:ins w:id="161" w:author="Inge Mehide - JUSTDIGI" w:date="2026-01-07T11:15:00Z" w16du:dateUtc="2026-01-07T09:15:00Z">
        <w:r w:rsidR="006D0825">
          <w:rPr>
            <w:rFonts w:ascii="Times New Roman" w:eastAsia="Times New Roman" w:hAnsi="Times New Roman" w:cs="Times New Roman"/>
            <w:sz w:val="24"/>
            <w:szCs w:val="24"/>
          </w:rPr>
          <w:t xml:space="preserve"> </w:t>
        </w:r>
      </w:ins>
      <w:r w:rsidRPr="343BA6A5">
        <w:rPr>
          <w:rFonts w:ascii="Times New Roman" w:eastAsia="Times New Roman" w:hAnsi="Times New Roman" w:cs="Times New Roman"/>
          <w:sz w:val="24"/>
          <w:szCs w:val="24"/>
        </w:rPr>
        <w:t xml:space="preserve">panemiseks või mõnel muul eesmärgil; </w:t>
      </w:r>
    </w:p>
    <w:p w14:paraId="49C5B6AC" w14:textId="00EDBFDA" w:rsidR="00074CE5" w:rsidRPr="00100F28" w:rsidRDefault="00074CE5" w:rsidP="00EE421B">
      <w:pPr>
        <w:pStyle w:val="Loendilik"/>
        <w:numPr>
          <w:ilvl w:val="1"/>
          <w:numId w:val="13"/>
        </w:numPr>
        <w:spacing w:after="0" w:line="240" w:lineRule="auto"/>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tehas, mis kasutab tuumkütust tuumamaterjali tootmiseks, või tuumamaterjali töötlemise tehas, kaasa arvatud </w:t>
      </w:r>
      <w:del w:id="162" w:author="Inge Mehide - JUSTDIGI" w:date="2026-01-07T13:18:00Z" w16du:dateUtc="2026-01-07T11:18:00Z">
        <w:r w:rsidRPr="343BA6A5" w:rsidDel="00CC78E7">
          <w:rPr>
            <w:rFonts w:ascii="Times New Roman" w:eastAsia="Times New Roman" w:hAnsi="Times New Roman" w:cs="Times New Roman"/>
            <w:sz w:val="24"/>
            <w:szCs w:val="24"/>
          </w:rPr>
          <w:delText xml:space="preserve">tehas </w:delText>
        </w:r>
      </w:del>
      <w:r w:rsidRPr="343BA6A5">
        <w:rPr>
          <w:rFonts w:ascii="Times New Roman" w:eastAsia="Times New Roman" w:hAnsi="Times New Roman" w:cs="Times New Roman"/>
          <w:sz w:val="24"/>
          <w:szCs w:val="24"/>
        </w:rPr>
        <w:t>kiiritatud tuumkütuse ümbertöötlemise</w:t>
      </w:r>
      <w:ins w:id="163" w:author="Inge Mehide - JUSTDIGI" w:date="2026-01-07T13:18:00Z" w16du:dateUtc="2026-01-07T11:18:00Z">
        <w:r w:rsidR="00CC78E7">
          <w:rPr>
            <w:rFonts w:ascii="Times New Roman" w:eastAsia="Times New Roman" w:hAnsi="Times New Roman" w:cs="Times New Roman"/>
            <w:sz w:val="24"/>
            <w:szCs w:val="24"/>
          </w:rPr>
          <w:t xml:space="preserve"> tehas</w:t>
        </w:r>
      </w:ins>
      <w:del w:id="164" w:author="Inge Mehide - JUSTDIGI" w:date="2026-01-07T13:18:00Z" w16du:dateUtc="2026-01-07T11:18:00Z">
        <w:r w:rsidRPr="343BA6A5" w:rsidDel="00CC78E7">
          <w:rPr>
            <w:rFonts w:ascii="Times New Roman" w:eastAsia="Times New Roman" w:hAnsi="Times New Roman" w:cs="Times New Roman"/>
            <w:sz w:val="24"/>
            <w:szCs w:val="24"/>
          </w:rPr>
          <w:delText>ks</w:delText>
        </w:r>
      </w:del>
      <w:r w:rsidRPr="343BA6A5">
        <w:rPr>
          <w:rFonts w:ascii="Times New Roman" w:eastAsia="Times New Roman" w:hAnsi="Times New Roman" w:cs="Times New Roman"/>
          <w:sz w:val="24"/>
          <w:szCs w:val="24"/>
        </w:rPr>
        <w:t xml:space="preserve">;  </w:t>
      </w:r>
    </w:p>
    <w:p w14:paraId="40FDAEAA" w14:textId="18F0A3F8" w:rsidR="00074CE5" w:rsidRPr="00100F28" w:rsidRDefault="00074CE5" w:rsidP="00EE421B">
      <w:pPr>
        <w:pStyle w:val="Loendilik"/>
        <w:numPr>
          <w:ilvl w:val="1"/>
          <w:numId w:val="13"/>
        </w:numPr>
        <w:spacing w:after="0" w:line="240" w:lineRule="auto"/>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iga käitis, kus hoitakse tuumamaterjali, välja arvatud </w:t>
      </w:r>
      <w:ins w:id="165" w:author="Inge Mehide - JUSTDIGI" w:date="2026-01-07T14:03:00Z" w16du:dateUtc="2026-01-07T12:03:00Z">
        <w:r w:rsidR="00522E35">
          <w:rPr>
            <w:rFonts w:ascii="Times New Roman" w:eastAsia="Times New Roman" w:hAnsi="Times New Roman" w:cs="Times New Roman"/>
            <w:sz w:val="24"/>
            <w:szCs w:val="24"/>
          </w:rPr>
          <w:t xml:space="preserve">käitis, kus hoitakse </w:t>
        </w:r>
      </w:ins>
      <w:r w:rsidRPr="343BA6A5">
        <w:rPr>
          <w:rFonts w:ascii="Times New Roman" w:eastAsia="Times New Roman" w:hAnsi="Times New Roman" w:cs="Times New Roman"/>
          <w:sz w:val="24"/>
          <w:szCs w:val="24"/>
        </w:rPr>
        <w:t>tuumamaterjali</w:t>
      </w:r>
      <w:ins w:id="166" w:author="Inge Mehide - JUSTDIGI" w:date="2026-01-07T14:06:00Z" w16du:dateUtc="2026-01-07T12:06:00Z">
        <w:r w:rsidR="00BC2AAC">
          <w:rPr>
            <w:rFonts w:ascii="Times New Roman" w:eastAsia="Times New Roman" w:hAnsi="Times New Roman" w:cs="Times New Roman"/>
            <w:sz w:val="24"/>
            <w:szCs w:val="24"/>
          </w:rPr>
          <w:t xml:space="preserve"> </w:t>
        </w:r>
      </w:ins>
      <w:ins w:id="167" w:author="Inge Mehide - JUSTDIGI" w:date="2026-01-07T14:07:00Z" w16du:dateUtc="2026-01-07T12:07:00Z">
        <w:r w:rsidR="0025593F">
          <w:rPr>
            <w:rFonts w:ascii="Times New Roman" w:eastAsia="Times New Roman" w:hAnsi="Times New Roman" w:cs="Times New Roman"/>
            <w:sz w:val="24"/>
            <w:szCs w:val="24"/>
          </w:rPr>
          <w:t xml:space="preserve">juhuslikult </w:t>
        </w:r>
      </w:ins>
      <w:ins w:id="168" w:author="Inge Mehide - JUSTDIGI" w:date="2026-01-07T14:06:00Z" w16du:dateUtc="2026-01-07T12:06:00Z">
        <w:r w:rsidR="00BC2AAC">
          <w:rPr>
            <w:rFonts w:ascii="Times New Roman" w:eastAsia="Times New Roman" w:hAnsi="Times New Roman" w:cs="Times New Roman"/>
            <w:sz w:val="24"/>
            <w:szCs w:val="24"/>
          </w:rPr>
          <w:t>selle vedamise käigus</w:t>
        </w:r>
      </w:ins>
      <w:del w:id="169" w:author="Inge Mehide - JUSTDIGI" w:date="2026-01-07T14:05:00Z" w16du:dateUtc="2026-01-07T12:05:00Z">
        <w:r w:rsidRPr="343BA6A5" w:rsidDel="00AF25FB">
          <w:rPr>
            <w:rFonts w:ascii="Times New Roman" w:eastAsia="Times New Roman" w:hAnsi="Times New Roman" w:cs="Times New Roman"/>
            <w:sz w:val="24"/>
            <w:szCs w:val="24"/>
          </w:rPr>
          <w:delText xml:space="preserve"> </w:delText>
        </w:r>
      </w:del>
      <w:del w:id="170" w:author="Inge Mehide - JUSTDIGI" w:date="2026-01-07T14:04:00Z" w16du:dateUtc="2026-01-07T12:04:00Z">
        <w:r w:rsidRPr="343BA6A5" w:rsidDel="00EC4F8C">
          <w:rPr>
            <w:rFonts w:ascii="Times New Roman" w:eastAsia="Times New Roman" w:hAnsi="Times New Roman" w:cs="Times New Roman"/>
            <w:sz w:val="24"/>
            <w:szCs w:val="24"/>
          </w:rPr>
          <w:delText>veoga kaasnev juhuslik hoidmine</w:delText>
        </w:r>
      </w:del>
      <w:del w:id="171" w:author="Inge Mehide - JUSTDIGI" w:date="2026-01-07T13:19:00Z" w16du:dateUtc="2026-01-07T11:19:00Z">
        <w:r w:rsidDel="00012A64">
          <w:rPr>
            <w:rFonts w:ascii="Times New Roman" w:eastAsia="Times New Roman" w:hAnsi="Times New Roman" w:cs="Times New Roman"/>
            <w:sz w:val="24"/>
            <w:szCs w:val="24"/>
          </w:rPr>
          <w:delText>,</w:delText>
        </w:r>
      </w:del>
      <w:ins w:id="172" w:author="Inge Mehide - JUSTDIGI" w:date="2026-01-07T13:19:00Z" w16du:dateUtc="2026-01-07T11:19:00Z">
        <w:r w:rsidR="00012A64">
          <w:rPr>
            <w:rFonts w:ascii="Times New Roman" w:eastAsia="Times New Roman" w:hAnsi="Times New Roman" w:cs="Times New Roman"/>
            <w:sz w:val="24"/>
            <w:szCs w:val="24"/>
          </w:rPr>
          <w:t>;</w:t>
        </w:r>
      </w:ins>
      <w:r w:rsidRPr="343BA6A5">
        <w:rPr>
          <w:rFonts w:ascii="Times New Roman" w:eastAsia="Times New Roman" w:hAnsi="Times New Roman" w:cs="Times New Roman"/>
          <w:sz w:val="24"/>
          <w:szCs w:val="24"/>
        </w:rPr>
        <w:t xml:space="preserve"> </w:t>
      </w:r>
      <w:commentRangeStart w:id="173"/>
      <w:del w:id="174" w:author="Inge Mehide - JUSTDIGI" w:date="2026-01-07T13:19:00Z" w16du:dateUtc="2026-01-07T11:19:00Z">
        <w:r w:rsidRPr="343BA6A5" w:rsidDel="00012A64">
          <w:rPr>
            <w:rFonts w:ascii="Times New Roman" w:eastAsia="Times New Roman" w:hAnsi="Times New Roman" w:cs="Times New Roman"/>
            <w:sz w:val="24"/>
            <w:szCs w:val="24"/>
          </w:rPr>
          <w:delText xml:space="preserve">ning  </w:delText>
        </w:r>
        <w:commentRangeEnd w:id="173"/>
        <w:r w:rsidR="000C196B" w:rsidDel="00012A64">
          <w:rPr>
            <w:rStyle w:val="Kommentaariviide"/>
          </w:rPr>
          <w:commentReference w:id="173"/>
        </w:r>
      </w:del>
    </w:p>
    <w:p w14:paraId="5F2282DA" w14:textId="46199E09" w:rsidR="00074CE5" w:rsidRPr="00100F28" w:rsidRDefault="00074CE5" w:rsidP="00EE421B">
      <w:pPr>
        <w:pStyle w:val="Loendilik"/>
        <w:numPr>
          <w:ilvl w:val="1"/>
          <w:numId w:val="13"/>
        </w:numPr>
        <w:spacing w:after="0" w:line="240" w:lineRule="auto"/>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iga käitis, ehitis või seade, mis sisaldab tuumkütust, radioaktiivseid tooteid või radioaktiivseid jäätmeid, </w:t>
      </w:r>
      <w:ins w:id="175" w:author="Inge Mehide - JUSTDIGI" w:date="2026-01-07T14:08:00Z" w16du:dateUtc="2026-01-07T12:08:00Z">
        <w:r w:rsidR="005A6C3C">
          <w:rPr>
            <w:rFonts w:ascii="Times New Roman" w:eastAsia="Times New Roman" w:hAnsi="Times New Roman" w:cs="Times New Roman"/>
            <w:sz w:val="24"/>
            <w:szCs w:val="24"/>
          </w:rPr>
          <w:t xml:space="preserve">ja </w:t>
        </w:r>
      </w:ins>
      <w:r w:rsidRPr="343BA6A5">
        <w:rPr>
          <w:rFonts w:ascii="Times New Roman" w:eastAsia="Times New Roman" w:hAnsi="Times New Roman" w:cs="Times New Roman"/>
          <w:sz w:val="24"/>
          <w:szCs w:val="24"/>
        </w:rPr>
        <w:t>mille Rahvusvahelise Aatomienergia</w:t>
      </w:r>
      <w:r>
        <w:rPr>
          <w:rFonts w:ascii="Times New Roman" w:eastAsia="Times New Roman" w:hAnsi="Times New Roman" w:cs="Times New Roman"/>
          <w:sz w:val="24"/>
          <w:szCs w:val="24"/>
        </w:rPr>
        <w:t>a</w:t>
      </w:r>
      <w:r w:rsidRPr="343BA6A5">
        <w:rPr>
          <w:rFonts w:ascii="Times New Roman" w:eastAsia="Times New Roman" w:hAnsi="Times New Roman" w:cs="Times New Roman"/>
          <w:sz w:val="24"/>
          <w:szCs w:val="24"/>
        </w:rPr>
        <w:t xml:space="preserve">gentuuri juhatajate nõukogu loeb tuumakäitiseks. </w:t>
      </w:r>
    </w:p>
    <w:p w14:paraId="4A02CFE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8EE50D7" w14:textId="77777777" w:rsidR="00074CE5" w:rsidRPr="008A0D95" w:rsidRDefault="00074CE5" w:rsidP="00074CE5">
      <w:pPr>
        <w:spacing w:after="0" w:line="240" w:lineRule="auto"/>
        <w:contextualSpacing/>
        <w:jc w:val="both"/>
        <w:rPr>
          <w:rFonts w:ascii="Times New Roman" w:eastAsia="Times New Roman" w:hAnsi="Times New Roman" w:cs="Times New Roman"/>
          <w:sz w:val="24"/>
          <w:szCs w:val="24"/>
        </w:rPr>
      </w:pPr>
      <w:r w:rsidRPr="00867B3E">
        <w:rPr>
          <w:rFonts w:ascii="Times New Roman" w:eastAsia="Times New Roman" w:hAnsi="Times New Roman" w:cs="Times New Roman"/>
          <w:sz w:val="24"/>
          <w:szCs w:val="24"/>
        </w:rPr>
        <w:t>(4) Tuumakahjustus käesoleva peatüki tähenduses on:</w:t>
      </w:r>
    </w:p>
    <w:p w14:paraId="19A04158" w14:textId="043BE48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tervise</w:t>
      </w:r>
      <w:del w:id="176" w:author="Inge Mehide - JUSTDIGI" w:date="2026-01-07T15:09:00Z" w16du:dateUtc="2026-01-07T13:09:00Z">
        <w:r w:rsidRPr="343BA6A5" w:rsidDel="00816EAB">
          <w:rPr>
            <w:rFonts w:ascii="Times New Roman" w:eastAsia="Times New Roman" w:hAnsi="Times New Roman" w:cs="Times New Roman"/>
            <w:sz w:val="24"/>
            <w:szCs w:val="24"/>
          </w:rPr>
          <w:delText xml:space="preserve"> </w:delText>
        </w:r>
      </w:del>
      <w:r w:rsidRPr="343BA6A5">
        <w:rPr>
          <w:rFonts w:ascii="Times New Roman" w:eastAsia="Times New Roman" w:hAnsi="Times New Roman" w:cs="Times New Roman"/>
          <w:sz w:val="24"/>
          <w:szCs w:val="24"/>
        </w:rPr>
        <w:t>kahjust</w:t>
      </w:r>
      <w:ins w:id="177" w:author="Inge Mehide - JUSTDIGI" w:date="2026-01-07T15:09:00Z" w16du:dateUtc="2026-01-07T13:09:00Z">
        <w:r w:rsidR="00816EAB">
          <w:rPr>
            <w:rFonts w:ascii="Times New Roman" w:eastAsia="Times New Roman" w:hAnsi="Times New Roman" w:cs="Times New Roman"/>
            <w:sz w:val="24"/>
            <w:szCs w:val="24"/>
          </w:rPr>
          <w:t>us</w:t>
        </w:r>
      </w:ins>
      <w:del w:id="178" w:author="Inge Mehide - JUSTDIGI" w:date="2026-01-07T15:09:00Z" w16du:dateUtc="2026-01-07T13:09:00Z">
        <w:r w:rsidRPr="343BA6A5" w:rsidDel="00816EAB">
          <w:rPr>
            <w:rFonts w:ascii="Times New Roman" w:eastAsia="Times New Roman" w:hAnsi="Times New Roman" w:cs="Times New Roman"/>
            <w:sz w:val="24"/>
            <w:szCs w:val="24"/>
          </w:rPr>
          <w:delText>ami</w:delText>
        </w:r>
        <w:r w:rsidDel="00816EAB">
          <w:rPr>
            <w:rFonts w:ascii="Times New Roman" w:eastAsia="Times New Roman" w:hAnsi="Times New Roman" w:cs="Times New Roman"/>
            <w:sz w:val="24"/>
            <w:szCs w:val="24"/>
          </w:rPr>
          <w:delText>ne</w:delText>
        </w:r>
      </w:del>
      <w:ins w:id="179" w:author="Inge Mehide - JUSTDIGI" w:date="2026-01-07T14:11:00Z" w16du:dateUtc="2026-01-07T12:11:00Z">
        <w:r w:rsidR="00051326">
          <w:rPr>
            <w:rFonts w:ascii="Times New Roman" w:eastAsia="Times New Roman" w:hAnsi="Times New Roman" w:cs="Times New Roman"/>
            <w:sz w:val="24"/>
            <w:szCs w:val="24"/>
          </w:rPr>
          <w:t>,</w:t>
        </w:r>
      </w:ins>
      <w:del w:id="180" w:author="Inge Mehide - JUSTDIGI" w:date="2026-01-07T14:11:00Z" w16du:dateUtc="2026-01-07T12:11:00Z">
        <w:r w:rsidRPr="343BA6A5" w:rsidDel="00051326">
          <w:rPr>
            <w:rFonts w:ascii="Times New Roman" w:eastAsia="Times New Roman" w:hAnsi="Times New Roman" w:cs="Times New Roman"/>
            <w:sz w:val="24"/>
            <w:szCs w:val="24"/>
          </w:rPr>
          <w:delText xml:space="preserve"> või</w:delText>
        </w:r>
      </w:del>
      <w:r w:rsidRPr="343BA6A5">
        <w:rPr>
          <w:rFonts w:ascii="Times New Roman" w:eastAsia="Times New Roman" w:hAnsi="Times New Roman" w:cs="Times New Roman"/>
          <w:sz w:val="24"/>
          <w:szCs w:val="24"/>
        </w:rPr>
        <w:t xml:space="preserve"> kehavigastus, surm</w:t>
      </w:r>
      <w:del w:id="181" w:author="Inge Mehide - JUSTDIGI" w:date="2026-01-07T15:09:00Z" w16du:dateUtc="2026-01-07T13:09:00Z">
        <w:r w:rsidRPr="343BA6A5" w:rsidDel="00810494">
          <w:rPr>
            <w:rFonts w:ascii="Times New Roman" w:eastAsia="Times New Roman" w:hAnsi="Times New Roman" w:cs="Times New Roman"/>
            <w:sz w:val="24"/>
            <w:szCs w:val="24"/>
          </w:rPr>
          <w:delText xml:space="preserve">a </w:delText>
        </w:r>
        <w:commentRangeStart w:id="182"/>
        <w:r w:rsidRPr="343BA6A5" w:rsidDel="00810494">
          <w:rPr>
            <w:rFonts w:ascii="Times New Roman" w:eastAsia="Times New Roman" w:hAnsi="Times New Roman" w:cs="Times New Roman"/>
            <w:sz w:val="24"/>
            <w:szCs w:val="24"/>
          </w:rPr>
          <w:delText>põhjustami</w:delText>
        </w:r>
        <w:r w:rsidDel="00810494">
          <w:rPr>
            <w:rFonts w:ascii="Times New Roman" w:eastAsia="Times New Roman" w:hAnsi="Times New Roman" w:cs="Times New Roman"/>
            <w:sz w:val="24"/>
            <w:szCs w:val="24"/>
          </w:rPr>
          <w:delText>ne</w:delText>
        </w:r>
      </w:del>
      <w:r w:rsidRPr="343BA6A5">
        <w:rPr>
          <w:rFonts w:ascii="Times New Roman" w:eastAsia="Times New Roman" w:hAnsi="Times New Roman" w:cs="Times New Roman"/>
          <w:sz w:val="24"/>
          <w:szCs w:val="24"/>
        </w:rPr>
        <w:t xml:space="preserve"> </w:t>
      </w:r>
      <w:commentRangeEnd w:id="182"/>
      <w:r w:rsidR="001A5792">
        <w:rPr>
          <w:rStyle w:val="Kommentaariviide"/>
        </w:rPr>
        <w:commentReference w:id="182"/>
      </w:r>
      <w:r w:rsidRPr="343BA6A5">
        <w:rPr>
          <w:rFonts w:ascii="Times New Roman" w:eastAsia="Times New Roman" w:hAnsi="Times New Roman" w:cs="Times New Roman"/>
          <w:sz w:val="24"/>
          <w:szCs w:val="24"/>
        </w:rPr>
        <w:t>või varali</w:t>
      </w:r>
      <w:r>
        <w:rPr>
          <w:rFonts w:ascii="Times New Roman" w:eastAsia="Times New Roman" w:hAnsi="Times New Roman" w:cs="Times New Roman"/>
          <w:sz w:val="24"/>
          <w:szCs w:val="24"/>
        </w:rPr>
        <w:t>ne</w:t>
      </w:r>
      <w:r w:rsidRPr="343BA6A5">
        <w:rPr>
          <w:rFonts w:ascii="Times New Roman" w:eastAsia="Times New Roman" w:hAnsi="Times New Roman" w:cs="Times New Roman"/>
          <w:sz w:val="24"/>
          <w:szCs w:val="24"/>
        </w:rPr>
        <w:t xml:space="preserve"> kahju, mis </w:t>
      </w:r>
      <w:ins w:id="183" w:author="Inge Mehide - JUSTDIGI" w:date="2026-01-07T15:54:00Z" w16du:dateUtc="2026-01-07T13:54:00Z">
        <w:r w:rsidR="00A145BE">
          <w:rPr>
            <w:rFonts w:ascii="Times New Roman" w:eastAsia="Times New Roman" w:hAnsi="Times New Roman" w:cs="Times New Roman"/>
            <w:sz w:val="24"/>
            <w:szCs w:val="24"/>
          </w:rPr>
          <w:t xml:space="preserve">on </w:t>
        </w:r>
      </w:ins>
      <w:r w:rsidRPr="343BA6A5">
        <w:rPr>
          <w:rFonts w:ascii="Times New Roman" w:eastAsia="Times New Roman" w:hAnsi="Times New Roman" w:cs="Times New Roman"/>
          <w:sz w:val="24"/>
          <w:szCs w:val="24"/>
        </w:rPr>
        <w:t>tek</w:t>
      </w:r>
      <w:ins w:id="184" w:author="Inge Mehide - JUSTDIGI" w:date="2026-01-07T15:55:00Z" w16du:dateUtc="2026-01-07T13:55:00Z">
        <w:r w:rsidR="00A145BE">
          <w:rPr>
            <w:rFonts w:ascii="Times New Roman" w:eastAsia="Times New Roman" w:hAnsi="Times New Roman" w:cs="Times New Roman"/>
            <w:sz w:val="24"/>
            <w:szCs w:val="24"/>
          </w:rPr>
          <w:t>k</w:t>
        </w:r>
      </w:ins>
      <w:r w:rsidRPr="343BA6A5">
        <w:rPr>
          <w:rFonts w:ascii="Times New Roman" w:eastAsia="Times New Roman" w:hAnsi="Times New Roman" w:cs="Times New Roman"/>
          <w:sz w:val="24"/>
          <w:szCs w:val="24"/>
        </w:rPr>
        <w:t>i</w:t>
      </w:r>
      <w:del w:id="185" w:author="Inge Mehide - JUSTDIGI" w:date="2026-01-07T15:55:00Z" w16du:dateUtc="2026-01-07T13:55:00Z">
        <w:r w:rsidRPr="343BA6A5" w:rsidDel="00A145BE">
          <w:rPr>
            <w:rFonts w:ascii="Times New Roman" w:eastAsia="Times New Roman" w:hAnsi="Times New Roman" w:cs="Times New Roman"/>
            <w:sz w:val="24"/>
            <w:szCs w:val="24"/>
          </w:rPr>
          <w:delText>b</w:delText>
        </w:r>
      </w:del>
      <w:ins w:id="186" w:author="Inge Mehide - JUSTDIGI" w:date="2026-01-07T15:55:00Z" w16du:dateUtc="2026-01-07T13:55:00Z">
        <w:r w:rsidR="00A145BE">
          <w:rPr>
            <w:rFonts w:ascii="Times New Roman" w:eastAsia="Times New Roman" w:hAnsi="Times New Roman" w:cs="Times New Roman"/>
            <w:sz w:val="24"/>
            <w:szCs w:val="24"/>
          </w:rPr>
          <w:t>nud</w:t>
        </w:r>
      </w:ins>
      <w:r w:rsidRPr="343BA6A5">
        <w:rPr>
          <w:rFonts w:ascii="Times New Roman" w:eastAsia="Times New Roman" w:hAnsi="Times New Roman" w:cs="Times New Roman"/>
          <w:sz w:val="24"/>
          <w:szCs w:val="24"/>
        </w:rPr>
        <w:t xml:space="preserve"> tuumakäitises asu</w:t>
      </w:r>
      <w:ins w:id="187" w:author="Inge Mehide - JUSTDIGI" w:date="2026-01-07T16:26:00Z" w16du:dateUtc="2026-01-07T14:26:00Z">
        <w:r w:rsidR="00F17580">
          <w:rPr>
            <w:rFonts w:ascii="Times New Roman" w:eastAsia="Times New Roman" w:hAnsi="Times New Roman" w:cs="Times New Roman"/>
            <w:sz w:val="24"/>
            <w:szCs w:val="24"/>
          </w:rPr>
          <w:t>nud</w:t>
        </w:r>
      </w:ins>
      <w:del w:id="188" w:author="Inge Mehide - JUSTDIGI" w:date="2026-01-07T16:26:00Z" w16du:dateUtc="2026-01-07T14:26:00Z">
        <w:r w:rsidRPr="343BA6A5" w:rsidDel="00F17580">
          <w:rPr>
            <w:rFonts w:ascii="Times New Roman" w:eastAsia="Times New Roman" w:hAnsi="Times New Roman" w:cs="Times New Roman"/>
            <w:sz w:val="24"/>
            <w:szCs w:val="24"/>
          </w:rPr>
          <w:delText>vast</w:delText>
        </w:r>
      </w:del>
      <w:r w:rsidRPr="343BA6A5">
        <w:rPr>
          <w:rFonts w:ascii="Times New Roman" w:eastAsia="Times New Roman" w:hAnsi="Times New Roman" w:cs="Times New Roman"/>
          <w:sz w:val="24"/>
          <w:szCs w:val="24"/>
        </w:rPr>
        <w:t xml:space="preserve"> kiirgusallikast pärit ioniseeriva kiirguse tagajärjel või tuumakäitises </w:t>
      </w:r>
      <w:del w:id="189" w:author="Inge Mehide - JUSTDIGI" w:date="2026-01-07T16:19:00Z" w16du:dateUtc="2026-01-07T14:19:00Z">
        <w:r w:rsidRPr="343BA6A5" w:rsidDel="0020704C">
          <w:rPr>
            <w:rFonts w:ascii="Times New Roman" w:eastAsia="Times New Roman" w:hAnsi="Times New Roman" w:cs="Times New Roman"/>
            <w:sz w:val="24"/>
            <w:szCs w:val="24"/>
          </w:rPr>
          <w:delText>tekkinud</w:delText>
        </w:r>
      </w:del>
      <w:ins w:id="190" w:author="Inge Mehide - JUSTDIGI" w:date="2026-01-07T16:19:00Z" w16du:dateUtc="2026-01-07T14:19:00Z">
        <w:r w:rsidR="0020704C">
          <w:rPr>
            <w:rFonts w:ascii="Times New Roman" w:eastAsia="Times New Roman" w:hAnsi="Times New Roman" w:cs="Times New Roman"/>
            <w:sz w:val="24"/>
            <w:szCs w:val="24"/>
          </w:rPr>
          <w:t>ol</w:t>
        </w:r>
      </w:ins>
      <w:ins w:id="191" w:author="Inge Mehide - JUSTDIGI" w:date="2026-01-07T16:26:00Z" w16du:dateUtc="2026-01-07T14:26:00Z">
        <w:r w:rsidR="00FD65C9">
          <w:rPr>
            <w:rFonts w:ascii="Times New Roman" w:eastAsia="Times New Roman" w:hAnsi="Times New Roman" w:cs="Times New Roman"/>
            <w:sz w:val="24"/>
            <w:szCs w:val="24"/>
          </w:rPr>
          <w:t>nud</w:t>
        </w:r>
      </w:ins>
      <w:r w:rsidRPr="343BA6A5">
        <w:rPr>
          <w:rFonts w:ascii="Times New Roman" w:eastAsia="Times New Roman" w:hAnsi="Times New Roman" w:cs="Times New Roman"/>
          <w:sz w:val="24"/>
          <w:szCs w:val="24"/>
        </w:rPr>
        <w:t>, sealt teele saadet</w:t>
      </w:r>
      <w:ins w:id="192" w:author="Inge Mehide - JUSTDIGI" w:date="2026-01-07T15:55:00Z" w16du:dateUtc="2026-01-07T13:55:00Z">
        <w:r w:rsidR="004628C1">
          <w:rPr>
            <w:rFonts w:ascii="Times New Roman" w:eastAsia="Times New Roman" w:hAnsi="Times New Roman" w:cs="Times New Roman"/>
            <w:sz w:val="24"/>
            <w:szCs w:val="24"/>
          </w:rPr>
          <w:t>ud</w:t>
        </w:r>
      </w:ins>
      <w:del w:id="193" w:author="Inge Mehide - JUSTDIGI" w:date="2026-01-07T15:55:00Z" w16du:dateUtc="2026-01-07T13:55:00Z">
        <w:r w:rsidRPr="343BA6A5" w:rsidDel="004628C1">
          <w:rPr>
            <w:rFonts w:ascii="Times New Roman" w:eastAsia="Times New Roman" w:hAnsi="Times New Roman" w:cs="Times New Roman"/>
            <w:sz w:val="24"/>
            <w:szCs w:val="24"/>
          </w:rPr>
          <w:delText>avast</w:delText>
        </w:r>
      </w:del>
      <w:r w:rsidRPr="343BA6A5">
        <w:rPr>
          <w:rFonts w:ascii="Times New Roman" w:eastAsia="Times New Roman" w:hAnsi="Times New Roman" w:cs="Times New Roman"/>
          <w:sz w:val="24"/>
          <w:szCs w:val="24"/>
        </w:rPr>
        <w:t xml:space="preserve"> või sinna teel ol</w:t>
      </w:r>
      <w:ins w:id="194" w:author="Inge Mehide - JUSTDIGI" w:date="2026-01-07T15:55:00Z" w16du:dateUtc="2026-01-07T13:55:00Z">
        <w:r w:rsidR="004628C1">
          <w:rPr>
            <w:rFonts w:ascii="Times New Roman" w:eastAsia="Times New Roman" w:hAnsi="Times New Roman" w:cs="Times New Roman"/>
            <w:sz w:val="24"/>
            <w:szCs w:val="24"/>
          </w:rPr>
          <w:t>nud</w:t>
        </w:r>
      </w:ins>
      <w:del w:id="195" w:author="Inge Mehide - JUSTDIGI" w:date="2026-01-07T15:55:00Z" w16du:dateUtc="2026-01-07T13:55:00Z">
        <w:r w:rsidRPr="343BA6A5" w:rsidDel="004628C1">
          <w:rPr>
            <w:rFonts w:ascii="Times New Roman" w:eastAsia="Times New Roman" w:hAnsi="Times New Roman" w:cs="Times New Roman"/>
            <w:sz w:val="24"/>
            <w:szCs w:val="24"/>
          </w:rPr>
          <w:delText>evast</w:delText>
        </w:r>
      </w:del>
      <w:r w:rsidRPr="343BA6A5">
        <w:rPr>
          <w:rFonts w:ascii="Times New Roman" w:eastAsia="Times New Roman" w:hAnsi="Times New Roman" w:cs="Times New Roman"/>
          <w:sz w:val="24"/>
          <w:szCs w:val="24"/>
        </w:rPr>
        <w:t xml:space="preserve"> tuumkütusest, tuumamaterjalist, kasutatud tuumkütusest, radioaktiivsetest jäätmetest või radioaktiivsest materjalist pärit ioniseeriva kiirguse tagajärjel või neist pärineva ioniseeriva kiirguse ja mürgis</w:t>
      </w:r>
      <w:ins w:id="196" w:author="Inge Mehide - JUSTDIGI" w:date="2026-01-07T14:17:00Z" w16du:dateUtc="2026-01-07T12:17:00Z">
        <w:r w:rsidR="001A5CC9">
          <w:rPr>
            <w:rFonts w:ascii="Times New Roman" w:eastAsia="Times New Roman" w:hAnsi="Times New Roman" w:cs="Times New Roman"/>
            <w:sz w:val="24"/>
            <w:szCs w:val="24"/>
          </w:rPr>
          <w:t>use</w:t>
        </w:r>
      </w:ins>
      <w:del w:id="197" w:author="Inge Mehide - JUSTDIGI" w:date="2026-01-07T14:17:00Z" w16du:dateUtc="2026-01-07T12:17:00Z">
        <w:r w:rsidRPr="343BA6A5" w:rsidDel="001A5CC9">
          <w:rPr>
            <w:rFonts w:ascii="Times New Roman" w:eastAsia="Times New Roman" w:hAnsi="Times New Roman" w:cs="Times New Roman"/>
            <w:sz w:val="24"/>
            <w:szCs w:val="24"/>
          </w:rPr>
          <w:delText>te</w:delText>
        </w:r>
      </w:del>
      <w:r w:rsidRPr="343BA6A5">
        <w:rPr>
          <w:rFonts w:ascii="Times New Roman" w:eastAsia="Times New Roman" w:hAnsi="Times New Roman" w:cs="Times New Roman"/>
          <w:sz w:val="24"/>
          <w:szCs w:val="24"/>
        </w:rPr>
        <w:t>, plahvatuslik</w:t>
      </w:r>
      <w:ins w:id="198" w:author="Inge Mehide - JUSTDIGI" w:date="2026-01-07T14:17:00Z" w16du:dateUtc="2026-01-07T12:17:00Z">
        <w:r w:rsidR="001A5CC9">
          <w:rPr>
            <w:rFonts w:ascii="Times New Roman" w:eastAsia="Times New Roman" w:hAnsi="Times New Roman" w:cs="Times New Roman"/>
            <w:sz w:val="24"/>
            <w:szCs w:val="24"/>
          </w:rPr>
          <w:t>k</w:t>
        </w:r>
        <w:r w:rsidR="00D10CCE">
          <w:rPr>
            <w:rFonts w:ascii="Times New Roman" w:eastAsia="Times New Roman" w:hAnsi="Times New Roman" w:cs="Times New Roman"/>
            <w:sz w:val="24"/>
            <w:szCs w:val="24"/>
          </w:rPr>
          <w:t>us</w:t>
        </w:r>
      </w:ins>
      <w:r w:rsidRPr="343BA6A5">
        <w:rPr>
          <w:rFonts w:ascii="Times New Roman" w:eastAsia="Times New Roman" w:hAnsi="Times New Roman" w:cs="Times New Roman"/>
          <w:sz w:val="24"/>
          <w:szCs w:val="24"/>
        </w:rPr>
        <w:t xml:space="preserve">e või muude kahjulike omaduste koosmõjul; </w:t>
      </w:r>
    </w:p>
    <w:p w14:paraId="33F77C66" w14:textId="5609E19D"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punktis 1</w:t>
      </w:r>
      <w:r>
        <w:rPr>
          <w:rFonts w:ascii="Times New Roman" w:eastAsia="Times New Roman" w:hAnsi="Times New Roman" w:cs="Times New Roman"/>
          <w:sz w:val="24"/>
          <w:szCs w:val="24"/>
        </w:rPr>
        <w:t xml:space="preserve"> kirjeldatud</w:t>
      </w:r>
      <w:r w:rsidRPr="343BA6A5">
        <w:rPr>
          <w:rFonts w:ascii="Times New Roman" w:eastAsia="Times New Roman" w:hAnsi="Times New Roman" w:cs="Times New Roman"/>
          <w:sz w:val="24"/>
          <w:szCs w:val="24"/>
        </w:rPr>
        <w:t xml:space="preserve"> põhjusel tekkinud muu varaline kahju, mis </w:t>
      </w:r>
      <w:ins w:id="199" w:author="Inge Mehide - JUSTDIGI" w:date="2026-01-07T16:29:00Z" w16du:dateUtc="2026-01-07T14:29:00Z">
        <w:r w:rsidR="002727F7">
          <w:rPr>
            <w:rFonts w:ascii="Times New Roman" w:eastAsia="Times New Roman" w:hAnsi="Times New Roman" w:cs="Times New Roman"/>
            <w:sz w:val="24"/>
            <w:szCs w:val="24"/>
          </w:rPr>
          <w:t xml:space="preserve">on </w:t>
        </w:r>
      </w:ins>
      <w:r w:rsidRPr="343BA6A5">
        <w:rPr>
          <w:rFonts w:ascii="Times New Roman" w:eastAsia="Times New Roman" w:hAnsi="Times New Roman" w:cs="Times New Roman"/>
          <w:sz w:val="24"/>
          <w:szCs w:val="24"/>
        </w:rPr>
        <w:t>se</w:t>
      </w:r>
      <w:del w:id="200" w:author="Inge Mehide - JUSTDIGI" w:date="2026-01-07T11:32:00Z" w16du:dateUtc="2026-01-07T09:32:00Z">
        <w:r w:rsidRPr="343BA6A5" w:rsidDel="00C71893">
          <w:rPr>
            <w:rFonts w:ascii="Times New Roman" w:eastAsia="Times New Roman" w:hAnsi="Times New Roman" w:cs="Times New Roman"/>
            <w:sz w:val="24"/>
            <w:szCs w:val="24"/>
          </w:rPr>
          <w:delText>da</w:delText>
        </w:r>
      </w:del>
      <w:ins w:id="201" w:author="Inge Mehide - JUSTDIGI" w:date="2026-01-07T11:32:00Z" w16du:dateUtc="2026-01-07T09:32:00Z">
        <w:r w:rsidR="00C71893">
          <w:rPr>
            <w:rFonts w:ascii="Times New Roman" w:eastAsia="Times New Roman" w:hAnsi="Times New Roman" w:cs="Times New Roman"/>
            <w:sz w:val="24"/>
            <w:szCs w:val="24"/>
          </w:rPr>
          <w:t>lle hüvitamist</w:t>
        </w:r>
      </w:ins>
      <w:r w:rsidRPr="343BA6A5">
        <w:rPr>
          <w:rFonts w:ascii="Times New Roman" w:eastAsia="Times New Roman" w:hAnsi="Times New Roman" w:cs="Times New Roman"/>
          <w:sz w:val="24"/>
          <w:szCs w:val="24"/>
        </w:rPr>
        <w:t xml:space="preserve"> nõudma õigustatud isikul tek</w:t>
      </w:r>
      <w:ins w:id="202" w:author="Inge Mehide - JUSTDIGI" w:date="2026-01-07T16:28:00Z" w16du:dateUtc="2026-01-07T14:28:00Z">
        <w:r w:rsidR="00E92C4B">
          <w:rPr>
            <w:rFonts w:ascii="Times New Roman" w:eastAsia="Times New Roman" w:hAnsi="Times New Roman" w:cs="Times New Roman"/>
            <w:sz w:val="24"/>
            <w:szCs w:val="24"/>
          </w:rPr>
          <w:t>k</w:t>
        </w:r>
      </w:ins>
      <w:del w:id="203" w:author="Inge Mehide - JUSTDIGI" w:date="2026-01-07T14:20:00Z" w16du:dateUtc="2026-01-07T12:20:00Z">
        <w:r w:rsidRPr="343BA6A5" w:rsidDel="003C3F65">
          <w:rPr>
            <w:rFonts w:ascii="Times New Roman" w:eastAsia="Times New Roman" w:hAnsi="Times New Roman" w:cs="Times New Roman"/>
            <w:sz w:val="24"/>
            <w:szCs w:val="24"/>
          </w:rPr>
          <w:delText>k</w:delText>
        </w:r>
      </w:del>
      <w:r w:rsidRPr="343BA6A5">
        <w:rPr>
          <w:rFonts w:ascii="Times New Roman" w:eastAsia="Times New Roman" w:hAnsi="Times New Roman" w:cs="Times New Roman"/>
          <w:sz w:val="24"/>
          <w:szCs w:val="24"/>
        </w:rPr>
        <w:t>i</w:t>
      </w:r>
      <w:ins w:id="204" w:author="Inge Mehide - JUSTDIGI" w:date="2026-01-07T16:28:00Z" w16du:dateUtc="2026-01-07T14:28:00Z">
        <w:r w:rsidR="00E92C4B">
          <w:rPr>
            <w:rFonts w:ascii="Times New Roman" w:eastAsia="Times New Roman" w:hAnsi="Times New Roman" w:cs="Times New Roman"/>
            <w:sz w:val="24"/>
            <w:szCs w:val="24"/>
          </w:rPr>
          <w:t>nud</w:t>
        </w:r>
      </w:ins>
      <w:del w:id="205" w:author="Inge Mehide - JUSTDIGI" w:date="2026-01-07T14:20:00Z" w16du:dateUtc="2026-01-07T12:20:00Z">
        <w:r w:rsidRPr="343BA6A5" w:rsidDel="003C3F65">
          <w:rPr>
            <w:rFonts w:ascii="Times New Roman" w:eastAsia="Times New Roman" w:hAnsi="Times New Roman" w:cs="Times New Roman"/>
            <w:sz w:val="24"/>
            <w:szCs w:val="24"/>
          </w:rPr>
          <w:delText>s</w:delText>
        </w:r>
      </w:del>
      <w:r w:rsidRPr="343BA6A5">
        <w:rPr>
          <w:rFonts w:ascii="Times New Roman" w:eastAsia="Times New Roman" w:hAnsi="Times New Roman" w:cs="Times New Roman"/>
          <w:sz w:val="24"/>
          <w:szCs w:val="24"/>
        </w:rPr>
        <w:t xml:space="preserve"> ulatuses, milles see ei ole hõlmatud käesoleva </w:t>
      </w:r>
      <w:r>
        <w:rPr>
          <w:rFonts w:ascii="Times New Roman" w:eastAsia="Times New Roman" w:hAnsi="Times New Roman" w:cs="Times New Roman"/>
          <w:sz w:val="24"/>
          <w:szCs w:val="24"/>
        </w:rPr>
        <w:t>lõike</w:t>
      </w:r>
      <w:r w:rsidRPr="343BA6A5">
        <w:rPr>
          <w:rFonts w:ascii="Times New Roman" w:eastAsia="Times New Roman" w:hAnsi="Times New Roman" w:cs="Times New Roman"/>
          <w:sz w:val="24"/>
          <w:szCs w:val="24"/>
        </w:rPr>
        <w:t xml:space="preserve"> punktis 1 </w:t>
      </w:r>
      <w:r>
        <w:rPr>
          <w:rFonts w:ascii="Times New Roman" w:eastAsia="Times New Roman" w:hAnsi="Times New Roman" w:cs="Times New Roman"/>
          <w:sz w:val="24"/>
          <w:szCs w:val="24"/>
        </w:rPr>
        <w:t>kirjeldatud</w:t>
      </w:r>
      <w:r w:rsidRPr="343BA6A5">
        <w:rPr>
          <w:rFonts w:ascii="Times New Roman" w:eastAsia="Times New Roman" w:hAnsi="Times New Roman" w:cs="Times New Roman"/>
          <w:sz w:val="24"/>
          <w:szCs w:val="24"/>
        </w:rPr>
        <w:t xml:space="preserve"> kahjuga ja </w:t>
      </w:r>
      <w:del w:id="206" w:author="Inge Mehide - JUSTDIGI" w:date="2026-01-07T11:40:00Z" w16du:dateUtc="2026-01-07T09:40:00Z">
        <w:r w:rsidRPr="343BA6A5" w:rsidDel="003260B7">
          <w:rPr>
            <w:rFonts w:ascii="Times New Roman" w:eastAsia="Times New Roman" w:hAnsi="Times New Roman" w:cs="Times New Roman"/>
            <w:sz w:val="24"/>
            <w:szCs w:val="24"/>
          </w:rPr>
          <w:delText xml:space="preserve">ulatuses, </w:delText>
        </w:r>
      </w:del>
      <w:del w:id="207" w:author="Inge Mehide - JUSTDIGI" w:date="2026-01-07T11:41:00Z" w16du:dateUtc="2026-01-07T09:41:00Z">
        <w:r w:rsidRPr="343BA6A5" w:rsidDel="004050DC">
          <w:rPr>
            <w:rFonts w:ascii="Times New Roman" w:eastAsia="Times New Roman" w:hAnsi="Times New Roman" w:cs="Times New Roman"/>
            <w:sz w:val="24"/>
            <w:szCs w:val="24"/>
          </w:rPr>
          <w:delText>mi</w:delText>
        </w:r>
      </w:del>
      <w:del w:id="208" w:author="Inge Mehide - JUSTDIGI" w:date="2026-01-07T11:40:00Z" w16du:dateUtc="2026-01-07T09:40:00Z">
        <w:r w:rsidRPr="343BA6A5" w:rsidDel="003260B7">
          <w:rPr>
            <w:rFonts w:ascii="Times New Roman" w:eastAsia="Times New Roman" w:hAnsi="Times New Roman" w:cs="Times New Roman"/>
            <w:sz w:val="24"/>
            <w:szCs w:val="24"/>
          </w:rPr>
          <w:delText>lle</w:delText>
        </w:r>
      </w:del>
      <w:del w:id="209" w:author="Inge Mehide - JUSTDIGI" w:date="2026-01-07T11:41:00Z" w16du:dateUtc="2026-01-07T09:41:00Z">
        <w:r w:rsidRPr="343BA6A5" w:rsidDel="004050DC">
          <w:rPr>
            <w:rFonts w:ascii="Times New Roman" w:eastAsia="Times New Roman" w:hAnsi="Times New Roman" w:cs="Times New Roman"/>
            <w:sz w:val="24"/>
            <w:szCs w:val="24"/>
          </w:rPr>
          <w:delText xml:space="preserve">s </w:delText>
        </w:r>
      </w:del>
      <w:del w:id="210" w:author="Inge Mehide - JUSTDIGI" w:date="2026-01-07T11:40:00Z" w16du:dateUtc="2026-01-07T09:40:00Z">
        <w:r w:rsidRPr="343BA6A5" w:rsidDel="003260B7">
          <w:rPr>
            <w:rFonts w:ascii="Times New Roman" w:eastAsia="Times New Roman" w:hAnsi="Times New Roman" w:cs="Times New Roman"/>
            <w:sz w:val="24"/>
            <w:szCs w:val="24"/>
          </w:rPr>
          <w:delText xml:space="preserve">see </w:delText>
        </w:r>
      </w:del>
      <w:r w:rsidRPr="343BA6A5">
        <w:rPr>
          <w:rFonts w:ascii="Times New Roman" w:eastAsia="Times New Roman" w:hAnsi="Times New Roman" w:cs="Times New Roman"/>
          <w:sz w:val="24"/>
          <w:szCs w:val="24"/>
        </w:rPr>
        <w:t xml:space="preserve">on määratud pädeva kohtu kohaldatava seadusega;  </w:t>
      </w:r>
    </w:p>
    <w:p w14:paraId="386C2E12" w14:textId="24EF7D3A"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punktis 1 </w:t>
      </w:r>
      <w:r>
        <w:rPr>
          <w:rFonts w:ascii="Times New Roman" w:eastAsia="Times New Roman" w:hAnsi="Times New Roman" w:cs="Times New Roman"/>
          <w:sz w:val="24"/>
          <w:szCs w:val="24"/>
        </w:rPr>
        <w:t>kirjeldatud</w:t>
      </w:r>
      <w:r w:rsidRPr="343BA6A5">
        <w:rPr>
          <w:rFonts w:ascii="Times New Roman" w:eastAsia="Times New Roman" w:hAnsi="Times New Roman" w:cs="Times New Roman"/>
          <w:sz w:val="24"/>
          <w:szCs w:val="24"/>
        </w:rPr>
        <w:t xml:space="preserve"> põhjusel tekkinud keskkonnakahjustuse kõrvaldamise</w:t>
      </w:r>
      <w:del w:id="211" w:author="Inge Mehide - JUSTDIGI" w:date="2026-01-07T17:15:00Z" w16du:dateUtc="2026-01-07T15:15:00Z">
        <w:r w:rsidRPr="343BA6A5" w:rsidDel="00ED42D3">
          <w:rPr>
            <w:rFonts w:ascii="Times New Roman" w:eastAsia="Times New Roman" w:hAnsi="Times New Roman" w:cs="Times New Roman"/>
            <w:sz w:val="24"/>
            <w:szCs w:val="24"/>
          </w:rPr>
          <w:delText>ks</w:delText>
        </w:r>
      </w:del>
      <w:r w:rsidRPr="343BA6A5">
        <w:rPr>
          <w:rFonts w:ascii="Times New Roman" w:eastAsia="Times New Roman" w:hAnsi="Times New Roman" w:cs="Times New Roman"/>
          <w:sz w:val="24"/>
          <w:szCs w:val="24"/>
        </w:rPr>
        <w:t xml:space="preserve"> või selle tagajärgede leevendamise</w:t>
      </w:r>
      <w:del w:id="212" w:author="Inge Mehide - JUSTDIGI" w:date="2026-01-07T17:15:00Z" w16du:dateUtc="2026-01-07T15:15:00Z">
        <w:r w:rsidRPr="343BA6A5" w:rsidDel="00ED42D3">
          <w:rPr>
            <w:rFonts w:ascii="Times New Roman" w:eastAsia="Times New Roman" w:hAnsi="Times New Roman" w:cs="Times New Roman"/>
            <w:sz w:val="24"/>
            <w:szCs w:val="24"/>
          </w:rPr>
          <w:delText>ks</w:delText>
        </w:r>
      </w:del>
      <w:r w:rsidRPr="343BA6A5">
        <w:rPr>
          <w:rFonts w:ascii="Times New Roman" w:eastAsia="Times New Roman" w:hAnsi="Times New Roman" w:cs="Times New Roman"/>
          <w:sz w:val="24"/>
          <w:szCs w:val="24"/>
        </w:rPr>
        <w:t xml:space="preserve"> </w:t>
      </w:r>
      <w:del w:id="213" w:author="Inge Mehide - JUSTDIGI" w:date="2026-01-07T17:15:00Z" w16du:dateUtc="2026-01-07T15:15:00Z">
        <w:r w:rsidRPr="343BA6A5" w:rsidDel="00ED42D3">
          <w:rPr>
            <w:rFonts w:ascii="Times New Roman" w:eastAsia="Times New Roman" w:hAnsi="Times New Roman" w:cs="Times New Roman"/>
            <w:sz w:val="24"/>
            <w:szCs w:val="24"/>
          </w:rPr>
          <w:delText xml:space="preserve">rakendatud või rakendatavate </w:delText>
        </w:r>
      </w:del>
      <w:r w:rsidRPr="343BA6A5">
        <w:rPr>
          <w:rFonts w:ascii="Times New Roman" w:eastAsia="Times New Roman" w:hAnsi="Times New Roman" w:cs="Times New Roman"/>
          <w:sz w:val="24"/>
          <w:szCs w:val="24"/>
        </w:rPr>
        <w:t xml:space="preserve">abinõude </w:t>
      </w:r>
      <w:commentRangeStart w:id="214"/>
      <w:r w:rsidRPr="343BA6A5">
        <w:rPr>
          <w:rFonts w:ascii="Times New Roman" w:eastAsia="Times New Roman" w:hAnsi="Times New Roman" w:cs="Times New Roman"/>
          <w:sz w:val="24"/>
          <w:szCs w:val="24"/>
        </w:rPr>
        <w:t>kulu</w:t>
      </w:r>
      <w:ins w:id="215" w:author="Inge Mehide - JUSTDIGI" w:date="2026-01-07T17:12:00Z" w16du:dateUtc="2026-01-07T15:12:00Z">
        <w:r w:rsidR="00CB3002">
          <w:rPr>
            <w:rFonts w:ascii="Times New Roman" w:eastAsia="Times New Roman" w:hAnsi="Times New Roman" w:cs="Times New Roman"/>
            <w:sz w:val="24"/>
            <w:szCs w:val="24"/>
          </w:rPr>
          <w:t xml:space="preserve">st tingitud </w:t>
        </w:r>
      </w:ins>
      <w:ins w:id="216" w:author="Inge Mehide - JUSTDIGI" w:date="2026-01-07T17:13:00Z" w16du:dateUtc="2026-01-07T15:13:00Z">
        <w:r w:rsidR="003C49B0">
          <w:rPr>
            <w:rFonts w:ascii="Times New Roman" w:eastAsia="Times New Roman" w:hAnsi="Times New Roman" w:cs="Times New Roman"/>
            <w:sz w:val="24"/>
            <w:szCs w:val="24"/>
          </w:rPr>
          <w:t xml:space="preserve">varaline </w:t>
        </w:r>
      </w:ins>
      <w:ins w:id="217" w:author="Inge Mehide - JUSTDIGI" w:date="2026-01-07T17:12:00Z" w16du:dateUtc="2026-01-07T15:12:00Z">
        <w:r w:rsidR="00CB3002">
          <w:rPr>
            <w:rFonts w:ascii="Times New Roman" w:eastAsia="Times New Roman" w:hAnsi="Times New Roman" w:cs="Times New Roman"/>
            <w:sz w:val="24"/>
            <w:szCs w:val="24"/>
          </w:rPr>
          <w:t>kahju</w:t>
        </w:r>
      </w:ins>
      <w:r w:rsidRPr="343BA6A5">
        <w:rPr>
          <w:rFonts w:ascii="Times New Roman" w:eastAsia="Times New Roman" w:hAnsi="Times New Roman" w:cs="Times New Roman"/>
          <w:sz w:val="24"/>
          <w:szCs w:val="24"/>
        </w:rPr>
        <w:t xml:space="preserve"> </w:t>
      </w:r>
      <w:commentRangeEnd w:id="214"/>
      <w:r w:rsidR="00083DD0">
        <w:rPr>
          <w:rStyle w:val="Kommentaariviide"/>
        </w:rPr>
        <w:commentReference w:id="214"/>
      </w:r>
      <w:r w:rsidRPr="343BA6A5">
        <w:rPr>
          <w:rFonts w:ascii="Times New Roman" w:eastAsia="Times New Roman" w:hAnsi="Times New Roman" w:cs="Times New Roman"/>
          <w:sz w:val="24"/>
          <w:szCs w:val="24"/>
        </w:rPr>
        <w:t xml:space="preserve">ulatuses, milles </w:t>
      </w:r>
      <w:r>
        <w:rPr>
          <w:rFonts w:ascii="Times New Roman" w:eastAsia="Times New Roman" w:hAnsi="Times New Roman" w:cs="Times New Roman"/>
          <w:sz w:val="24"/>
          <w:szCs w:val="24"/>
        </w:rPr>
        <w:t>see</w:t>
      </w:r>
      <w:r w:rsidRPr="343BA6A5">
        <w:rPr>
          <w:rFonts w:ascii="Times New Roman" w:eastAsia="Times New Roman" w:hAnsi="Times New Roman" w:cs="Times New Roman"/>
          <w:sz w:val="24"/>
          <w:szCs w:val="24"/>
        </w:rPr>
        <w:t xml:space="preserve"> ei ole hõlmatud käesoleva </w:t>
      </w:r>
      <w:r>
        <w:rPr>
          <w:rFonts w:ascii="Times New Roman" w:eastAsia="Times New Roman" w:hAnsi="Times New Roman" w:cs="Times New Roman"/>
          <w:sz w:val="24"/>
          <w:szCs w:val="24"/>
        </w:rPr>
        <w:t>lõike</w:t>
      </w:r>
      <w:r w:rsidRPr="343BA6A5">
        <w:rPr>
          <w:rFonts w:ascii="Times New Roman" w:eastAsia="Times New Roman" w:hAnsi="Times New Roman" w:cs="Times New Roman"/>
          <w:sz w:val="24"/>
          <w:szCs w:val="24"/>
        </w:rPr>
        <w:t xml:space="preserve"> punktis 1 </w:t>
      </w:r>
      <w:r>
        <w:rPr>
          <w:rFonts w:ascii="Times New Roman" w:eastAsia="Times New Roman" w:hAnsi="Times New Roman" w:cs="Times New Roman"/>
          <w:sz w:val="24"/>
          <w:szCs w:val="24"/>
        </w:rPr>
        <w:t>kirjeldatud</w:t>
      </w:r>
      <w:r w:rsidRPr="343BA6A5">
        <w:rPr>
          <w:rFonts w:ascii="Times New Roman" w:eastAsia="Times New Roman" w:hAnsi="Times New Roman" w:cs="Times New Roman"/>
          <w:sz w:val="24"/>
          <w:szCs w:val="24"/>
        </w:rPr>
        <w:t xml:space="preserve"> varalise kahjuga ja </w:t>
      </w:r>
      <w:del w:id="218" w:author="Inge Mehide - JUSTDIGI" w:date="2026-01-07T14:49:00Z" w16du:dateUtc="2026-01-07T12:49:00Z">
        <w:r w:rsidRPr="343BA6A5" w:rsidDel="00DE1D70">
          <w:rPr>
            <w:rFonts w:ascii="Times New Roman" w:eastAsia="Times New Roman" w:hAnsi="Times New Roman" w:cs="Times New Roman"/>
            <w:sz w:val="24"/>
            <w:szCs w:val="24"/>
          </w:rPr>
          <w:delText xml:space="preserve">milles see </w:delText>
        </w:r>
      </w:del>
      <w:r w:rsidRPr="343BA6A5">
        <w:rPr>
          <w:rFonts w:ascii="Times New Roman" w:eastAsia="Times New Roman" w:hAnsi="Times New Roman" w:cs="Times New Roman"/>
          <w:sz w:val="24"/>
          <w:szCs w:val="24"/>
        </w:rPr>
        <w:t xml:space="preserve">on määratud pädeva kohtu kohaldatava seadusega, välja arvatud juhul, kui tegemist on keskkonna väheolulise kahjustamisega; </w:t>
      </w:r>
    </w:p>
    <w:p w14:paraId="29303A4A" w14:textId="50FFABE4"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4) punktis 1 </w:t>
      </w:r>
      <w:r>
        <w:rPr>
          <w:rFonts w:ascii="Times New Roman" w:eastAsia="Times New Roman" w:hAnsi="Times New Roman" w:cs="Times New Roman"/>
          <w:sz w:val="24"/>
          <w:szCs w:val="24"/>
        </w:rPr>
        <w:t>kirjeldatud</w:t>
      </w:r>
      <w:r w:rsidRPr="343BA6A5">
        <w:rPr>
          <w:rFonts w:ascii="Times New Roman" w:eastAsia="Times New Roman" w:hAnsi="Times New Roman" w:cs="Times New Roman"/>
          <w:sz w:val="24"/>
          <w:szCs w:val="24"/>
        </w:rPr>
        <w:t xml:space="preserve"> põhjusel tekkinud </w:t>
      </w:r>
      <w:commentRangeStart w:id="219"/>
      <w:del w:id="220" w:author="Inge Mehide - JUSTDIGI" w:date="2026-01-07T16:39:00Z" w16du:dateUtc="2026-01-07T14:39:00Z">
        <w:r w:rsidRPr="343BA6A5" w:rsidDel="00503A05">
          <w:rPr>
            <w:rFonts w:ascii="Times New Roman" w:eastAsia="Times New Roman" w:hAnsi="Times New Roman" w:cs="Times New Roman"/>
            <w:sz w:val="24"/>
            <w:szCs w:val="24"/>
          </w:rPr>
          <w:delText xml:space="preserve">kogu </w:delText>
        </w:r>
      </w:del>
      <w:commentRangeEnd w:id="219"/>
      <w:r w:rsidR="00C95BAC">
        <w:rPr>
          <w:rStyle w:val="Kommentaariviide"/>
        </w:rPr>
        <w:commentReference w:id="219"/>
      </w:r>
      <w:r w:rsidRPr="343BA6A5">
        <w:rPr>
          <w:rFonts w:ascii="Times New Roman" w:eastAsia="Times New Roman" w:hAnsi="Times New Roman" w:cs="Times New Roman"/>
          <w:sz w:val="24"/>
          <w:szCs w:val="24"/>
        </w:rPr>
        <w:t xml:space="preserve">olulise keskkonnakahjustuse tõttu saamata jäänud </w:t>
      </w:r>
      <w:commentRangeStart w:id="221"/>
      <w:ins w:id="222" w:author="Inge Mehide - JUSTDIGI" w:date="2026-01-07T16:39:00Z" w16du:dateUtc="2026-01-07T14:39:00Z">
        <w:r w:rsidR="00692884">
          <w:rPr>
            <w:rFonts w:ascii="Times New Roman" w:eastAsia="Times New Roman" w:hAnsi="Times New Roman" w:cs="Times New Roman"/>
            <w:sz w:val="24"/>
            <w:szCs w:val="24"/>
          </w:rPr>
          <w:t>kogu</w:t>
        </w:r>
      </w:ins>
      <w:commentRangeEnd w:id="221"/>
      <w:ins w:id="223" w:author="Inge Mehide - JUSTDIGI" w:date="2026-01-07T16:40:00Z" w16du:dateUtc="2026-01-07T14:40:00Z">
        <w:r w:rsidR="00C95BAC">
          <w:rPr>
            <w:rStyle w:val="Kommentaariviide"/>
          </w:rPr>
          <w:commentReference w:id="221"/>
        </w:r>
      </w:ins>
      <w:r w:rsidRPr="343BA6A5">
        <w:rPr>
          <w:rFonts w:ascii="Times New Roman" w:eastAsia="Times New Roman" w:hAnsi="Times New Roman" w:cs="Times New Roman"/>
          <w:sz w:val="24"/>
          <w:szCs w:val="24"/>
        </w:rPr>
        <w:t xml:space="preserve">tulu, millest isik </w:t>
      </w:r>
      <w:del w:id="224" w:author="Inge Mehide - JUSTDIGI" w:date="2026-01-07T17:03:00Z" w16du:dateUtc="2026-01-07T15:03:00Z">
        <w:r w:rsidRPr="343BA6A5" w:rsidDel="00E14C6D">
          <w:rPr>
            <w:rFonts w:ascii="Times New Roman" w:eastAsia="Times New Roman" w:hAnsi="Times New Roman" w:cs="Times New Roman"/>
            <w:sz w:val="24"/>
            <w:szCs w:val="24"/>
          </w:rPr>
          <w:delText xml:space="preserve">jäi ilma seoses </w:delText>
        </w:r>
      </w:del>
      <w:del w:id="225" w:author="Inge Mehide - JUSTDIGI" w:date="2026-01-07T17:04:00Z" w16du:dateUtc="2026-01-07T15:04:00Z">
        <w:r w:rsidRPr="343BA6A5" w:rsidDel="005A5FA8">
          <w:rPr>
            <w:rFonts w:ascii="Times New Roman" w:eastAsia="Times New Roman" w:hAnsi="Times New Roman" w:cs="Times New Roman"/>
            <w:sz w:val="24"/>
            <w:szCs w:val="24"/>
          </w:rPr>
          <w:delText xml:space="preserve">huvi kaotamisega </w:delText>
        </w:r>
      </w:del>
      <w:r w:rsidRPr="343BA6A5">
        <w:rPr>
          <w:rFonts w:ascii="Times New Roman" w:eastAsia="Times New Roman" w:hAnsi="Times New Roman" w:cs="Times New Roman"/>
          <w:sz w:val="24"/>
          <w:szCs w:val="24"/>
        </w:rPr>
        <w:t>keskkonnakasutusel põhineva majandustegevuse vastu</w:t>
      </w:r>
      <w:ins w:id="226" w:author="Inge Mehide - JUSTDIGI" w:date="2026-01-07T17:03:00Z" w16du:dateUtc="2026-01-07T15:03:00Z">
        <w:r w:rsidR="00E14C6D">
          <w:rPr>
            <w:rFonts w:ascii="Times New Roman" w:eastAsia="Times New Roman" w:hAnsi="Times New Roman" w:cs="Times New Roman"/>
            <w:sz w:val="24"/>
            <w:szCs w:val="24"/>
          </w:rPr>
          <w:t xml:space="preserve"> </w:t>
        </w:r>
        <w:commentRangeStart w:id="227"/>
        <w:r w:rsidR="00E14C6D">
          <w:rPr>
            <w:rFonts w:ascii="Times New Roman" w:eastAsia="Times New Roman" w:hAnsi="Times New Roman" w:cs="Times New Roman"/>
            <w:sz w:val="24"/>
            <w:szCs w:val="24"/>
          </w:rPr>
          <w:t xml:space="preserve">huvi kaotamise tõttu </w:t>
        </w:r>
      </w:ins>
      <w:commentRangeEnd w:id="227"/>
      <w:ins w:id="228" w:author="Inge Mehide - JUSTDIGI" w:date="2026-01-07T17:04:00Z" w16du:dateUtc="2026-01-07T15:04:00Z">
        <w:r w:rsidR="005A5FA8">
          <w:rPr>
            <w:rStyle w:val="Kommentaariviide"/>
          </w:rPr>
          <w:commentReference w:id="227"/>
        </w:r>
      </w:ins>
      <w:ins w:id="229" w:author="Inge Mehide - JUSTDIGI" w:date="2026-01-07T17:03:00Z" w16du:dateUtc="2026-01-07T15:03:00Z">
        <w:r w:rsidR="00E14C6D">
          <w:rPr>
            <w:rFonts w:ascii="Times New Roman" w:eastAsia="Times New Roman" w:hAnsi="Times New Roman" w:cs="Times New Roman"/>
            <w:sz w:val="24"/>
            <w:szCs w:val="24"/>
          </w:rPr>
          <w:t>ilma jäi</w:t>
        </w:r>
      </w:ins>
      <w:commentRangeStart w:id="230"/>
      <w:ins w:id="231" w:author="Inge Mehide - JUSTDIGI" w:date="2026-01-07T16:49:00Z" w16du:dateUtc="2026-01-07T14:49:00Z">
        <w:r w:rsidR="003D388D">
          <w:rPr>
            <w:rFonts w:ascii="Times New Roman" w:eastAsia="Times New Roman" w:hAnsi="Times New Roman" w:cs="Times New Roman"/>
            <w:sz w:val="24"/>
            <w:szCs w:val="24"/>
          </w:rPr>
          <w:t>,</w:t>
        </w:r>
      </w:ins>
      <w:commentRangeEnd w:id="230"/>
      <w:ins w:id="232" w:author="Inge Mehide - JUSTDIGI" w:date="2026-01-07T17:00:00Z" w16du:dateUtc="2026-01-07T15:00:00Z">
        <w:r w:rsidR="00CC4693">
          <w:rPr>
            <w:rStyle w:val="Kommentaariviide"/>
          </w:rPr>
          <w:commentReference w:id="230"/>
        </w:r>
      </w:ins>
      <w:r w:rsidRPr="343BA6A5">
        <w:rPr>
          <w:rFonts w:ascii="Times New Roman" w:eastAsia="Times New Roman" w:hAnsi="Times New Roman" w:cs="Times New Roman"/>
          <w:sz w:val="24"/>
          <w:szCs w:val="24"/>
        </w:rPr>
        <w:t xml:space="preserve"> ulatuses, milles see ei ole hõlmatud punktis 1 </w:t>
      </w:r>
      <w:r>
        <w:rPr>
          <w:rFonts w:ascii="Times New Roman" w:eastAsia="Times New Roman" w:hAnsi="Times New Roman" w:cs="Times New Roman"/>
          <w:sz w:val="24"/>
          <w:szCs w:val="24"/>
        </w:rPr>
        <w:t>kirjeldatud</w:t>
      </w:r>
      <w:r w:rsidRPr="343BA6A5">
        <w:rPr>
          <w:rFonts w:ascii="Times New Roman" w:eastAsia="Times New Roman" w:hAnsi="Times New Roman" w:cs="Times New Roman"/>
          <w:sz w:val="24"/>
          <w:szCs w:val="24"/>
        </w:rPr>
        <w:t xml:space="preserve"> varalise kahjuga ja </w:t>
      </w:r>
      <w:del w:id="233" w:author="Inge Mehide - JUSTDIGI" w:date="2026-01-07T17:01:00Z" w16du:dateUtc="2026-01-07T15:01:00Z">
        <w:r w:rsidRPr="343BA6A5" w:rsidDel="00196666">
          <w:rPr>
            <w:rFonts w:ascii="Times New Roman" w:eastAsia="Times New Roman" w:hAnsi="Times New Roman" w:cs="Times New Roman"/>
            <w:sz w:val="24"/>
            <w:szCs w:val="24"/>
          </w:rPr>
          <w:delText xml:space="preserve">milles see </w:delText>
        </w:r>
      </w:del>
      <w:r w:rsidRPr="343BA6A5">
        <w:rPr>
          <w:rFonts w:ascii="Times New Roman" w:eastAsia="Times New Roman" w:hAnsi="Times New Roman" w:cs="Times New Roman"/>
          <w:sz w:val="24"/>
          <w:szCs w:val="24"/>
        </w:rPr>
        <w:t>on määratud pädeva kohtu kohaldatava seadusega;</w:t>
      </w:r>
    </w:p>
    <w:p w14:paraId="3A38E2E1" w14:textId="200327D2"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5) leevendusmeetmete rakendamise</w:t>
      </w:r>
      <w:del w:id="234" w:author="Inge Mehide - JUSTDIGI" w:date="2026-01-07T17:12:00Z" w16du:dateUtc="2026-01-07T15:12:00Z">
        <w:r w:rsidRPr="343BA6A5" w:rsidDel="00CB3002">
          <w:rPr>
            <w:rFonts w:ascii="Times New Roman" w:eastAsia="Times New Roman" w:hAnsi="Times New Roman" w:cs="Times New Roman"/>
            <w:sz w:val="24"/>
            <w:szCs w:val="24"/>
          </w:rPr>
          <w:delText>ks</w:delText>
        </w:r>
      </w:del>
      <w:r w:rsidRPr="343BA6A5">
        <w:rPr>
          <w:rFonts w:ascii="Times New Roman" w:eastAsia="Times New Roman" w:hAnsi="Times New Roman" w:cs="Times New Roman"/>
          <w:sz w:val="24"/>
          <w:szCs w:val="24"/>
        </w:rPr>
        <w:t xml:space="preserve"> </w:t>
      </w:r>
      <w:del w:id="235" w:author="Inge Mehide - JUSTDIGI" w:date="2026-01-07T17:12:00Z" w16du:dateUtc="2026-01-07T15:12:00Z">
        <w:r w:rsidRPr="343BA6A5" w:rsidDel="00CB3002">
          <w:rPr>
            <w:rFonts w:ascii="Times New Roman" w:eastAsia="Times New Roman" w:hAnsi="Times New Roman" w:cs="Times New Roman"/>
            <w:sz w:val="24"/>
            <w:szCs w:val="24"/>
          </w:rPr>
          <w:delText xml:space="preserve">kantud </w:delText>
        </w:r>
      </w:del>
      <w:r w:rsidRPr="343BA6A5">
        <w:rPr>
          <w:rFonts w:ascii="Times New Roman" w:eastAsia="Times New Roman" w:hAnsi="Times New Roman" w:cs="Times New Roman"/>
          <w:sz w:val="24"/>
          <w:szCs w:val="24"/>
        </w:rPr>
        <w:t>kulu</w:t>
      </w:r>
      <w:ins w:id="236" w:author="Inge Mehide - JUSTDIGI" w:date="2026-01-07T17:12:00Z" w16du:dateUtc="2026-01-07T15:12:00Z">
        <w:r w:rsidR="003B2014">
          <w:rPr>
            <w:rFonts w:ascii="Times New Roman" w:eastAsia="Times New Roman" w:hAnsi="Times New Roman" w:cs="Times New Roman"/>
            <w:sz w:val="24"/>
            <w:szCs w:val="24"/>
          </w:rPr>
          <w:t xml:space="preserve">st </w:t>
        </w:r>
      </w:ins>
      <w:del w:id="237" w:author="Inge Mehide - JUSTDIGI" w:date="2026-01-07T17:12:00Z" w16du:dateUtc="2026-01-07T15:12:00Z">
        <w:r w:rsidRPr="343BA6A5" w:rsidDel="003B2014">
          <w:rPr>
            <w:rFonts w:ascii="Times New Roman" w:eastAsia="Times New Roman" w:hAnsi="Times New Roman" w:cs="Times New Roman"/>
            <w:sz w:val="24"/>
            <w:szCs w:val="24"/>
          </w:rPr>
          <w:delText xml:space="preserve"> ja </w:delText>
        </w:r>
        <w:r w:rsidDel="003B2014">
          <w:rPr>
            <w:rFonts w:ascii="Times New Roman" w:eastAsia="Times New Roman" w:hAnsi="Times New Roman" w:cs="Times New Roman"/>
            <w:sz w:val="24"/>
            <w:szCs w:val="24"/>
          </w:rPr>
          <w:delText>selle</w:delText>
        </w:r>
        <w:r w:rsidRPr="343BA6A5" w:rsidDel="003B2014">
          <w:rPr>
            <w:rFonts w:ascii="Times New Roman" w:eastAsia="Times New Roman" w:hAnsi="Times New Roman" w:cs="Times New Roman"/>
            <w:sz w:val="24"/>
            <w:szCs w:val="24"/>
          </w:rPr>
          <w:delText xml:space="preserve"> rakendamisest tekkiv</w:delText>
        </w:r>
      </w:del>
      <w:ins w:id="238" w:author="Inge Mehide - JUSTDIGI" w:date="2026-01-07T17:12:00Z" w16du:dateUtc="2026-01-07T15:12:00Z">
        <w:r w:rsidR="003B2014">
          <w:rPr>
            <w:rFonts w:ascii="Times New Roman" w:eastAsia="Times New Roman" w:hAnsi="Times New Roman" w:cs="Times New Roman"/>
            <w:sz w:val="24"/>
            <w:szCs w:val="24"/>
          </w:rPr>
          <w:t>tingitud</w:t>
        </w:r>
      </w:ins>
      <w:r w:rsidRPr="343BA6A5">
        <w:rPr>
          <w:rFonts w:ascii="Times New Roman" w:eastAsia="Times New Roman" w:hAnsi="Times New Roman" w:cs="Times New Roman"/>
          <w:sz w:val="24"/>
          <w:szCs w:val="24"/>
        </w:rPr>
        <w:t xml:space="preserve"> varaline kahju;  </w:t>
      </w:r>
    </w:p>
    <w:p w14:paraId="33649BD8" w14:textId="158796A1" w:rsidR="00074CE5" w:rsidRPr="00100F2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6) pädeva kohtu kohaldatava seaduse alusel tsiviilkorras hüvitamisele kuuluv punktis 1 </w:t>
      </w:r>
      <w:r>
        <w:rPr>
          <w:rFonts w:ascii="Times New Roman" w:eastAsia="Times New Roman" w:hAnsi="Times New Roman" w:cs="Times New Roman"/>
          <w:sz w:val="24"/>
          <w:szCs w:val="24"/>
        </w:rPr>
        <w:t>kirjeldatud</w:t>
      </w:r>
      <w:r w:rsidRPr="343BA6A5">
        <w:rPr>
          <w:rFonts w:ascii="Times New Roman" w:eastAsia="Times New Roman" w:hAnsi="Times New Roman" w:cs="Times New Roman"/>
          <w:sz w:val="24"/>
          <w:szCs w:val="24"/>
        </w:rPr>
        <w:t xml:space="preserve"> põhjusel tekki</w:t>
      </w:r>
      <w:del w:id="239" w:author="Inge Mehide - JUSTDIGI" w:date="2026-01-07T17:18:00Z" w16du:dateUtc="2026-01-07T15:18:00Z">
        <w:r w:rsidRPr="343BA6A5" w:rsidDel="00A37EA7">
          <w:rPr>
            <w:rFonts w:ascii="Times New Roman" w:eastAsia="Times New Roman" w:hAnsi="Times New Roman" w:cs="Times New Roman"/>
            <w:sz w:val="24"/>
            <w:szCs w:val="24"/>
          </w:rPr>
          <w:delText>v</w:delText>
        </w:r>
      </w:del>
      <w:ins w:id="240" w:author="Inge Mehide - JUSTDIGI" w:date="2026-01-07T17:18:00Z" w16du:dateUtc="2026-01-07T15:18:00Z">
        <w:r w:rsidR="00A37EA7">
          <w:rPr>
            <w:rFonts w:ascii="Times New Roman" w:eastAsia="Times New Roman" w:hAnsi="Times New Roman" w:cs="Times New Roman"/>
            <w:sz w:val="24"/>
            <w:szCs w:val="24"/>
          </w:rPr>
          <w:t>nud</w:t>
        </w:r>
      </w:ins>
      <w:r w:rsidRPr="343BA6A5">
        <w:rPr>
          <w:rFonts w:ascii="Times New Roman" w:eastAsia="Times New Roman" w:hAnsi="Times New Roman" w:cs="Times New Roman"/>
          <w:sz w:val="24"/>
          <w:szCs w:val="24"/>
        </w:rPr>
        <w:t xml:space="preserve"> mis</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tahes </w:t>
      </w:r>
      <w:commentRangeStart w:id="241"/>
      <w:r w:rsidRPr="343BA6A5">
        <w:rPr>
          <w:rFonts w:ascii="Times New Roman" w:eastAsia="Times New Roman" w:hAnsi="Times New Roman" w:cs="Times New Roman"/>
          <w:sz w:val="24"/>
          <w:szCs w:val="24"/>
        </w:rPr>
        <w:t xml:space="preserve">majanduslik </w:t>
      </w:r>
      <w:commentRangeEnd w:id="241"/>
      <w:r w:rsidR="00EC3DEE">
        <w:rPr>
          <w:rStyle w:val="Kommentaariviide"/>
        </w:rPr>
        <w:commentReference w:id="241"/>
      </w:r>
      <w:r w:rsidRPr="343BA6A5">
        <w:rPr>
          <w:rFonts w:ascii="Times New Roman" w:eastAsia="Times New Roman" w:hAnsi="Times New Roman" w:cs="Times New Roman"/>
          <w:sz w:val="24"/>
          <w:szCs w:val="24"/>
        </w:rPr>
        <w:t>kahju, välja</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arvatud keskkonna kahjustamisega tekitatud kahju. </w:t>
      </w:r>
    </w:p>
    <w:p w14:paraId="35BB799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7434AB0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5DD4B276">
        <w:rPr>
          <w:rFonts w:ascii="Times New Roman" w:eastAsia="Times New Roman" w:hAnsi="Times New Roman" w:cs="Times New Roman"/>
          <w:sz w:val="24"/>
          <w:szCs w:val="24"/>
        </w:rPr>
        <w:t>(5) Kui käesolevas seaduses määratletud õigus</w:t>
      </w:r>
      <w:r>
        <w:rPr>
          <w:rFonts w:ascii="Times New Roman" w:eastAsia="Times New Roman" w:hAnsi="Times New Roman" w:cs="Times New Roman"/>
          <w:sz w:val="24"/>
          <w:szCs w:val="24"/>
        </w:rPr>
        <w:t>termin</w:t>
      </w:r>
      <w:r w:rsidRPr="5DD4B276">
        <w:rPr>
          <w:rFonts w:ascii="Times New Roman" w:eastAsia="Times New Roman" w:hAnsi="Times New Roman" w:cs="Times New Roman"/>
          <w:sz w:val="24"/>
          <w:szCs w:val="24"/>
        </w:rPr>
        <w:t xml:space="preserve"> erineb sisu poolest Viini 1963. a</w:t>
      </w:r>
      <w:r>
        <w:rPr>
          <w:rFonts w:ascii="Times New Roman" w:eastAsia="Times New Roman" w:hAnsi="Times New Roman" w:cs="Times New Roman"/>
          <w:sz w:val="24"/>
          <w:szCs w:val="24"/>
        </w:rPr>
        <w:t>asta</w:t>
      </w:r>
      <w:r w:rsidRPr="5DD4B276">
        <w:rPr>
          <w:rFonts w:ascii="Times New Roman" w:eastAsia="Times New Roman" w:hAnsi="Times New Roman" w:cs="Times New Roman"/>
          <w:sz w:val="24"/>
          <w:szCs w:val="24"/>
        </w:rPr>
        <w:t xml:space="preserve"> tuumakahjustuse hüvitamise konventsioonis määratletud õigus</w:t>
      </w:r>
      <w:r>
        <w:rPr>
          <w:rFonts w:ascii="Times New Roman" w:eastAsia="Times New Roman" w:hAnsi="Times New Roman" w:cs="Times New Roman"/>
          <w:sz w:val="24"/>
          <w:szCs w:val="24"/>
        </w:rPr>
        <w:t>terminist</w:t>
      </w:r>
      <w:r w:rsidRPr="5DD4B276">
        <w:rPr>
          <w:rFonts w:ascii="Times New Roman" w:eastAsia="Times New Roman" w:hAnsi="Times New Roman" w:cs="Times New Roman"/>
          <w:sz w:val="24"/>
          <w:szCs w:val="24"/>
        </w:rPr>
        <w:t xml:space="preserve">, kohaldatakse käesoleva peatüki sätete puhul konventsiooni. </w:t>
      </w:r>
    </w:p>
    <w:p w14:paraId="23926AE9"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highlight w:val="yellow"/>
        </w:rPr>
      </w:pPr>
    </w:p>
    <w:p w14:paraId="431C4330"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89</w:t>
      </w:r>
      <w:r w:rsidRPr="2395178C">
        <w:rPr>
          <w:rFonts w:ascii="Times New Roman" w:eastAsia="Times New Roman" w:hAnsi="Times New Roman" w:cs="Times New Roman"/>
          <w:b/>
          <w:bCs/>
          <w:sz w:val="24"/>
          <w:szCs w:val="24"/>
        </w:rPr>
        <w:t>. Tuumakahjustus ja muu kahju</w:t>
      </w:r>
    </w:p>
    <w:p w14:paraId="2E4A5A69"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757B3D0B" w14:textId="287737EE"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Kui tuumaintsident </w:t>
      </w:r>
      <w:ins w:id="242" w:author="Inge Mehide - JUSTDIGI" w:date="2026-01-07T17:21:00Z" w16du:dateUtc="2026-01-07T15:21:00Z">
        <w:r w:rsidR="00472CE1">
          <w:rPr>
            <w:rFonts w:ascii="Times New Roman" w:eastAsia="Times New Roman" w:hAnsi="Times New Roman" w:cs="Times New Roman"/>
            <w:sz w:val="24"/>
            <w:szCs w:val="24"/>
          </w:rPr>
          <w:t xml:space="preserve">on </w:t>
        </w:r>
      </w:ins>
      <w:r w:rsidRPr="343BA6A5">
        <w:rPr>
          <w:rFonts w:ascii="Times New Roman" w:eastAsia="Times New Roman" w:hAnsi="Times New Roman" w:cs="Times New Roman"/>
          <w:sz w:val="24"/>
          <w:szCs w:val="24"/>
        </w:rPr>
        <w:t>põhjusta</w:t>
      </w:r>
      <w:ins w:id="243" w:author="Inge Mehide - JUSTDIGI" w:date="2026-01-07T17:21:00Z" w16du:dateUtc="2026-01-07T15:21:00Z">
        <w:r w:rsidR="00472CE1">
          <w:rPr>
            <w:rFonts w:ascii="Times New Roman" w:eastAsia="Times New Roman" w:hAnsi="Times New Roman" w:cs="Times New Roman"/>
            <w:sz w:val="24"/>
            <w:szCs w:val="24"/>
          </w:rPr>
          <w:t>nud</w:t>
        </w:r>
      </w:ins>
      <w:del w:id="244" w:author="Inge Mehide - JUSTDIGI" w:date="2026-01-07T17:21:00Z" w16du:dateUtc="2026-01-07T15:21:00Z">
        <w:r w:rsidRPr="343BA6A5" w:rsidDel="00472CE1">
          <w:rPr>
            <w:rFonts w:ascii="Times New Roman" w:eastAsia="Times New Roman" w:hAnsi="Times New Roman" w:cs="Times New Roman"/>
            <w:sz w:val="24"/>
            <w:szCs w:val="24"/>
          </w:rPr>
          <w:delText>b</w:delText>
        </w:r>
      </w:del>
      <w:r w:rsidRPr="343BA6A5">
        <w:rPr>
          <w:rFonts w:ascii="Times New Roman" w:eastAsia="Times New Roman" w:hAnsi="Times New Roman" w:cs="Times New Roman"/>
          <w:sz w:val="24"/>
          <w:szCs w:val="24"/>
        </w:rPr>
        <w:t xml:space="preserve"> tuumakahjustuse ja muu kahju, mida ei loeta tuumakahjustuseks, või kui tuumakahjustuse ja muu kahju </w:t>
      </w:r>
      <w:ins w:id="245" w:author="Inge Mehide - JUSTDIGI" w:date="2026-01-07T17:21:00Z" w16du:dateUtc="2026-01-07T15:21:00Z">
        <w:r w:rsidR="00472CE1">
          <w:rPr>
            <w:rFonts w:ascii="Times New Roman" w:eastAsia="Times New Roman" w:hAnsi="Times New Roman" w:cs="Times New Roman"/>
            <w:sz w:val="24"/>
            <w:szCs w:val="24"/>
          </w:rPr>
          <w:t xml:space="preserve">on </w:t>
        </w:r>
      </w:ins>
      <w:r w:rsidRPr="343BA6A5">
        <w:rPr>
          <w:rFonts w:ascii="Times New Roman" w:eastAsia="Times New Roman" w:hAnsi="Times New Roman" w:cs="Times New Roman"/>
          <w:sz w:val="24"/>
          <w:szCs w:val="24"/>
        </w:rPr>
        <w:t>põhjusta</w:t>
      </w:r>
      <w:ins w:id="246" w:author="Inge Mehide - JUSTDIGI" w:date="2026-01-07T17:21:00Z" w16du:dateUtc="2026-01-07T15:21:00Z">
        <w:r w:rsidR="00472CE1">
          <w:rPr>
            <w:rFonts w:ascii="Times New Roman" w:eastAsia="Times New Roman" w:hAnsi="Times New Roman" w:cs="Times New Roman"/>
            <w:sz w:val="24"/>
            <w:szCs w:val="24"/>
          </w:rPr>
          <w:t>nud</w:t>
        </w:r>
      </w:ins>
      <w:del w:id="247" w:author="Inge Mehide - JUSTDIGI" w:date="2026-01-07T17:21:00Z" w16du:dateUtc="2026-01-07T15:21:00Z">
        <w:r w:rsidRPr="343BA6A5" w:rsidDel="00472CE1">
          <w:rPr>
            <w:rFonts w:ascii="Times New Roman" w:eastAsia="Times New Roman" w:hAnsi="Times New Roman" w:cs="Times New Roman"/>
            <w:sz w:val="24"/>
            <w:szCs w:val="24"/>
          </w:rPr>
          <w:delText>vad</w:delText>
        </w:r>
      </w:del>
      <w:r w:rsidRPr="343BA6A5">
        <w:rPr>
          <w:rFonts w:ascii="Times New Roman" w:eastAsia="Times New Roman" w:hAnsi="Times New Roman" w:cs="Times New Roman"/>
          <w:sz w:val="24"/>
          <w:szCs w:val="24"/>
        </w:rPr>
        <w:t xml:space="preserve"> tuumaintsident ja muu põhjus ühiselt, loetakse muu kahju tuumakahjustuse hulka, välja arvatud juhul, kui selline muu kahju on tuumakahjustusest mõistlikult eristatav. </w:t>
      </w:r>
    </w:p>
    <w:p w14:paraId="13E1B31A"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54A0B9B2" w14:textId="0BB847E0"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Kui kahju on põhjustanud </w:t>
      </w:r>
      <w:ins w:id="248" w:author="Inge Mehide - JUSTDIGI" w:date="2026-01-07T17:23:00Z" w16du:dateUtc="2026-01-07T15:23:00Z">
        <w:r w:rsidR="007D35F7">
          <w:rPr>
            <w:rFonts w:ascii="Times New Roman" w:eastAsia="Times New Roman" w:hAnsi="Times New Roman" w:cs="Times New Roman"/>
            <w:sz w:val="24"/>
            <w:szCs w:val="24"/>
          </w:rPr>
          <w:t xml:space="preserve">selline </w:t>
        </w:r>
      </w:ins>
      <w:r w:rsidRPr="343BA6A5">
        <w:rPr>
          <w:rFonts w:ascii="Times New Roman" w:eastAsia="Times New Roman" w:hAnsi="Times New Roman" w:cs="Times New Roman"/>
          <w:sz w:val="24"/>
          <w:szCs w:val="24"/>
        </w:rPr>
        <w:t>tuumaintsident ja ioniseeriv kiirgus, millele Viini 1963. a</w:t>
      </w:r>
      <w:r>
        <w:rPr>
          <w:rFonts w:ascii="Times New Roman" w:eastAsia="Times New Roman" w:hAnsi="Times New Roman" w:cs="Times New Roman"/>
          <w:sz w:val="24"/>
          <w:szCs w:val="24"/>
        </w:rPr>
        <w:t>asta</w:t>
      </w:r>
      <w:r w:rsidRPr="343BA6A5">
        <w:rPr>
          <w:rFonts w:ascii="Times New Roman" w:eastAsia="Times New Roman" w:hAnsi="Times New Roman" w:cs="Times New Roman"/>
          <w:sz w:val="24"/>
          <w:szCs w:val="24"/>
        </w:rPr>
        <w:t xml:space="preserve"> tuumakahjustuse hüvitamise konventsioon ei kohaldu, ei piira käesoleva seaduse kohaldamine vastutust ioniseeriva kiirgusega põhjustatud kahju eest. </w:t>
      </w:r>
    </w:p>
    <w:p w14:paraId="3500C5EB"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79B5A38E"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90</w:t>
      </w:r>
      <w:r w:rsidRPr="2395178C">
        <w:rPr>
          <w:rFonts w:ascii="Times New Roman" w:eastAsia="Times New Roman" w:hAnsi="Times New Roman" w:cs="Times New Roman"/>
          <w:b/>
          <w:bCs/>
          <w:sz w:val="24"/>
          <w:szCs w:val="24"/>
        </w:rPr>
        <w:t xml:space="preserve">. Tuumakäitise käitaja vastutus tuumakahjustuse eest </w:t>
      </w:r>
    </w:p>
    <w:p w14:paraId="485080F6"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5370394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Käitaja vastutab ainuisikuliselt tuumakahjustuse eest Viini 1963. a</w:t>
      </w:r>
      <w:r>
        <w:rPr>
          <w:rFonts w:ascii="Times New Roman" w:eastAsia="Times New Roman" w:hAnsi="Times New Roman" w:cs="Times New Roman"/>
          <w:sz w:val="24"/>
          <w:szCs w:val="24"/>
        </w:rPr>
        <w:t>asta</w:t>
      </w:r>
      <w:r w:rsidRPr="343BA6A5">
        <w:rPr>
          <w:rFonts w:ascii="Times New Roman" w:eastAsia="Times New Roman" w:hAnsi="Times New Roman" w:cs="Times New Roman"/>
          <w:sz w:val="24"/>
          <w:szCs w:val="24"/>
        </w:rPr>
        <w:t xml:space="preserve"> tuumakahjustuse hüvitamise konventsioonis toodud tingimustel ja ulatuses käesolevas peatükis toodud erisustega.</w:t>
      </w:r>
    </w:p>
    <w:p w14:paraId="13533A4F"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7AF09B6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w:t>
      </w:r>
      <w:r w:rsidRPr="00EF0946">
        <w:rPr>
          <w:rFonts w:ascii="Times New Roman" w:eastAsia="Times New Roman" w:hAnsi="Times New Roman" w:cs="Times New Roman"/>
          <w:sz w:val="24"/>
          <w:szCs w:val="24"/>
        </w:rPr>
        <w:t xml:space="preserve"> Vastutus tuumakahjustuse eest </w:t>
      </w:r>
      <w:r w:rsidRPr="343BA6A5">
        <w:rPr>
          <w:rFonts w:ascii="Times New Roman" w:eastAsia="Times New Roman" w:hAnsi="Times New Roman" w:cs="Times New Roman"/>
          <w:sz w:val="24"/>
          <w:szCs w:val="24"/>
        </w:rPr>
        <w:t>tekib</w:t>
      </w:r>
      <w:r w:rsidRPr="00EF0946">
        <w:rPr>
          <w:rFonts w:ascii="Times New Roman" w:eastAsia="Times New Roman" w:hAnsi="Times New Roman" w:cs="Times New Roman"/>
          <w:sz w:val="24"/>
          <w:szCs w:val="24"/>
        </w:rPr>
        <w:t xml:space="preserve"> olenemata sellest, kus kahju tekkis, </w:t>
      </w:r>
      <w:r w:rsidRPr="343BA6A5">
        <w:rPr>
          <w:rFonts w:ascii="Times New Roman" w:eastAsia="Times New Roman" w:hAnsi="Times New Roman" w:cs="Times New Roman"/>
          <w:sz w:val="24"/>
          <w:szCs w:val="24"/>
        </w:rPr>
        <w:t>välja arvatud juhul, kui tuumakahjustus</w:t>
      </w:r>
      <w:r w:rsidRPr="00EF0946">
        <w:rPr>
          <w:rFonts w:ascii="Times New Roman" w:eastAsia="Times New Roman" w:hAnsi="Times New Roman" w:cs="Times New Roman"/>
          <w:sz w:val="24"/>
          <w:szCs w:val="24"/>
        </w:rPr>
        <w:t xml:space="preserve"> on </w:t>
      </w:r>
      <w:r w:rsidRPr="343BA6A5">
        <w:rPr>
          <w:rFonts w:ascii="Times New Roman" w:eastAsia="Times New Roman" w:hAnsi="Times New Roman" w:cs="Times New Roman"/>
          <w:sz w:val="24"/>
          <w:szCs w:val="24"/>
        </w:rPr>
        <w:t>tekkinud</w:t>
      </w:r>
      <w:r w:rsidRPr="00EF0946">
        <w:rPr>
          <w:rFonts w:ascii="Times New Roman" w:eastAsia="Times New Roman" w:hAnsi="Times New Roman" w:cs="Times New Roman"/>
          <w:sz w:val="24"/>
          <w:szCs w:val="24"/>
        </w:rPr>
        <w:t xml:space="preserve"> Viini </w:t>
      </w:r>
      <w:r w:rsidRPr="343BA6A5">
        <w:rPr>
          <w:rFonts w:ascii="Times New Roman" w:eastAsia="Times New Roman" w:hAnsi="Times New Roman" w:cs="Times New Roman"/>
          <w:sz w:val="24"/>
          <w:szCs w:val="24"/>
        </w:rPr>
        <w:t>1963. a</w:t>
      </w:r>
      <w:r>
        <w:rPr>
          <w:rFonts w:ascii="Times New Roman" w:eastAsia="Times New Roman" w:hAnsi="Times New Roman" w:cs="Times New Roman"/>
          <w:sz w:val="24"/>
          <w:szCs w:val="24"/>
        </w:rPr>
        <w:t>asta</w:t>
      </w:r>
      <w:r w:rsidRPr="343BA6A5">
        <w:rPr>
          <w:rFonts w:ascii="Times New Roman" w:eastAsia="Times New Roman" w:hAnsi="Times New Roman" w:cs="Times New Roman"/>
          <w:sz w:val="24"/>
          <w:szCs w:val="24"/>
        </w:rPr>
        <w:t xml:space="preserve"> tuumakahjustuse </w:t>
      </w:r>
      <w:r w:rsidRPr="00EF0946">
        <w:rPr>
          <w:rFonts w:ascii="Times New Roman" w:eastAsia="Times New Roman" w:hAnsi="Times New Roman" w:cs="Times New Roman"/>
          <w:sz w:val="24"/>
          <w:szCs w:val="24"/>
        </w:rPr>
        <w:t>konventsiooniga</w:t>
      </w:r>
      <w:r w:rsidRPr="343BA6A5">
        <w:rPr>
          <w:rFonts w:ascii="Times New Roman" w:eastAsia="Times New Roman" w:hAnsi="Times New Roman" w:cs="Times New Roman"/>
          <w:sz w:val="24"/>
          <w:szCs w:val="24"/>
        </w:rPr>
        <w:t xml:space="preserve"> mitteliitunud riigis või sellise riigi poolt rahvusvahelise mereõiguse kohaselt määratud merealal, kui sellistel territooriumitel</w:t>
      </w:r>
      <w:r w:rsidRPr="00EF0946">
        <w:rPr>
          <w:rFonts w:ascii="Times New Roman" w:eastAsia="Times New Roman" w:hAnsi="Times New Roman" w:cs="Times New Roman"/>
          <w:sz w:val="24"/>
          <w:szCs w:val="24"/>
        </w:rPr>
        <w:t xml:space="preserve"> on </w:t>
      </w:r>
      <w:r w:rsidRPr="343BA6A5">
        <w:rPr>
          <w:rFonts w:ascii="Times New Roman" w:eastAsia="Times New Roman" w:hAnsi="Times New Roman" w:cs="Times New Roman"/>
          <w:sz w:val="24"/>
          <w:szCs w:val="24"/>
        </w:rPr>
        <w:t>tuumakäitis</w:t>
      </w:r>
      <w:r w:rsidRPr="00EF0946">
        <w:rPr>
          <w:rFonts w:ascii="Times New Roman" w:eastAsia="Times New Roman" w:hAnsi="Times New Roman" w:cs="Times New Roman"/>
          <w:sz w:val="24"/>
          <w:szCs w:val="24"/>
        </w:rPr>
        <w:t xml:space="preserve"> ja </w:t>
      </w:r>
      <w:r w:rsidRPr="343BA6A5">
        <w:rPr>
          <w:rFonts w:ascii="Times New Roman" w:eastAsia="Times New Roman" w:hAnsi="Times New Roman" w:cs="Times New Roman"/>
          <w:sz w:val="24"/>
          <w:szCs w:val="24"/>
        </w:rPr>
        <w:t>puudub vastastikuse tunnustamise põhimõttel võrdväärset režiimi sätestav kokkulepe</w:t>
      </w:r>
      <w:r w:rsidRPr="00EF0946">
        <w:rPr>
          <w:rFonts w:ascii="Times New Roman" w:eastAsia="Times New Roman" w:hAnsi="Times New Roman" w:cs="Times New Roman"/>
          <w:sz w:val="24"/>
          <w:szCs w:val="24"/>
        </w:rPr>
        <w:t>.</w:t>
      </w:r>
    </w:p>
    <w:p w14:paraId="7B877D4F"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17DF424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Käitaja vastutab tuumakahjustuse eest, kui see on tõendatult tekkinud tema käitatavas tuumakäitises toimunud tuumaintsidendi tagajärjel. </w:t>
      </w:r>
    </w:p>
    <w:p w14:paraId="6AFF4E86"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5F74609E" w14:textId="512B2E63"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(4) Käitajal ei teki käesoleva</w:t>
      </w:r>
      <w:ins w:id="249" w:author="Inge Mehide - JUSTDIGI" w:date="2026-01-07T17:27:00Z" w16du:dateUtc="2026-01-07T15:27:00Z">
        <w:r w:rsidR="00841DA4">
          <w:rPr>
            <w:rFonts w:ascii="Times New Roman" w:eastAsia="Times New Roman" w:hAnsi="Times New Roman" w:cs="Times New Roman"/>
            <w:sz w:val="24"/>
            <w:szCs w:val="24"/>
          </w:rPr>
          <w:t>s</w:t>
        </w:r>
      </w:ins>
      <w:r w:rsidRPr="343BA6A5">
        <w:rPr>
          <w:rFonts w:ascii="Times New Roman" w:eastAsia="Times New Roman" w:hAnsi="Times New Roman" w:cs="Times New Roman"/>
          <w:sz w:val="24"/>
          <w:szCs w:val="24"/>
        </w:rPr>
        <w:t xml:space="preserve"> paragrahvis sätestatud vastutust, kui tuumaintsident toimub tema tuumakäitises transpordi eesmärgil vaheladustatud tuumamaterjaliga, mille eest vastutab ainuisikuliselt muu isik. </w:t>
      </w:r>
    </w:p>
    <w:p w14:paraId="0EAB63A5"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601A670A"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(5) Tuumakäitise käitaja vastutab tuumakahjustuse eest, mis on tekkinud tema tuumakäitises või sealt saadetud tuumamaterjaliga toimunud tuumaintsidendi tagajärjel, kui:  </w:t>
      </w:r>
    </w:p>
    <w:p w14:paraId="6FEFCA04" w14:textId="026F0B9D"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tuumaintsident toimub enne, kui vastutus tuumamaterjali eest on läinud üle teisele tuumakäitise käitajale vastavalt nendevahelise kirjaliku kokkuleppe tingimustele või</w:t>
      </w:r>
      <w:ins w:id="250" w:author="Inge Mehide - JUSTDIGI" w:date="2026-01-07T17:34:00Z" w16du:dateUtc="2026-01-07T15:34:00Z">
        <w:r w:rsidR="00002E32">
          <w:rPr>
            <w:rFonts w:ascii="Times New Roman" w:eastAsia="Times New Roman" w:hAnsi="Times New Roman" w:cs="Times New Roman"/>
            <w:sz w:val="24"/>
            <w:szCs w:val="24"/>
          </w:rPr>
          <w:t>,</w:t>
        </w:r>
      </w:ins>
      <w:r w:rsidRPr="343BA6A5">
        <w:rPr>
          <w:rFonts w:ascii="Times New Roman" w:eastAsia="Times New Roman" w:hAnsi="Times New Roman" w:cs="Times New Roman"/>
          <w:sz w:val="24"/>
          <w:szCs w:val="24"/>
        </w:rPr>
        <w:t xml:space="preserve"> kui selline kokkulepe puudub, siis enne</w:t>
      </w:r>
      <w:ins w:id="251" w:author="Inge Mehide - JUSTDIGI" w:date="2026-01-07T17:29:00Z" w16du:dateUtc="2026-01-07T15:29:00Z">
        <w:r w:rsidR="00491B22">
          <w:rPr>
            <w:rFonts w:ascii="Times New Roman" w:eastAsia="Times New Roman" w:hAnsi="Times New Roman" w:cs="Times New Roman"/>
            <w:sz w:val="24"/>
            <w:szCs w:val="24"/>
          </w:rPr>
          <w:t>,</w:t>
        </w:r>
      </w:ins>
      <w:r w:rsidRPr="343BA6A5">
        <w:rPr>
          <w:rFonts w:ascii="Times New Roman" w:eastAsia="Times New Roman" w:hAnsi="Times New Roman" w:cs="Times New Roman"/>
          <w:sz w:val="24"/>
          <w:szCs w:val="24"/>
        </w:rPr>
        <w:t xml:space="preserve"> kui tuumamaterjali valdus on läinud </w:t>
      </w:r>
      <w:r>
        <w:rPr>
          <w:rFonts w:ascii="Times New Roman" w:eastAsia="Times New Roman" w:hAnsi="Times New Roman" w:cs="Times New Roman"/>
          <w:sz w:val="24"/>
          <w:szCs w:val="24"/>
        </w:rPr>
        <w:t xml:space="preserve">üle </w:t>
      </w:r>
      <w:r w:rsidRPr="343BA6A5">
        <w:rPr>
          <w:rFonts w:ascii="Times New Roman" w:eastAsia="Times New Roman" w:hAnsi="Times New Roman" w:cs="Times New Roman"/>
          <w:sz w:val="24"/>
          <w:szCs w:val="24"/>
        </w:rPr>
        <w:t xml:space="preserve">teisele tuumakäitise käitajale; </w:t>
      </w:r>
    </w:p>
    <w:p w14:paraId="5D25DE0F" w14:textId="1AC4ABA1"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tuumamaterjal on mõeldud kasutamiseks tuumareaktoris, mis on paigaldatud jõuallikana transpordivahendile selle liikuma</w:t>
      </w:r>
      <w:ins w:id="252" w:author="Inge Mehide - JUSTDIGI" w:date="2026-01-07T17:31:00Z" w16du:dateUtc="2026-01-07T15:31:00Z">
        <w:r w:rsidR="00E40287">
          <w:rPr>
            <w:rFonts w:ascii="Times New Roman" w:eastAsia="Times New Roman" w:hAnsi="Times New Roman" w:cs="Times New Roman"/>
            <w:sz w:val="24"/>
            <w:szCs w:val="24"/>
          </w:rPr>
          <w:t xml:space="preserve"> </w:t>
        </w:r>
      </w:ins>
      <w:r w:rsidRPr="343BA6A5">
        <w:rPr>
          <w:rFonts w:ascii="Times New Roman" w:eastAsia="Times New Roman" w:hAnsi="Times New Roman" w:cs="Times New Roman"/>
          <w:sz w:val="24"/>
          <w:szCs w:val="24"/>
        </w:rPr>
        <w:t xml:space="preserve">panekuks või muul eesmärgil, ning tuumaintsident toimub enne, kui isik, kellel on õigus seda reaktorit käitada, on võtnud tuumamaterjali oma valdusse; </w:t>
      </w:r>
    </w:p>
    <w:p w14:paraId="10C4C0C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tuumamaterjal on saadetud isikule, kelle asukoht on riigis, mis ei ole Viini 1963. a</w:t>
      </w:r>
      <w:r>
        <w:rPr>
          <w:rFonts w:ascii="Times New Roman" w:eastAsia="Times New Roman" w:hAnsi="Times New Roman" w:cs="Times New Roman"/>
          <w:sz w:val="24"/>
          <w:szCs w:val="24"/>
        </w:rPr>
        <w:t>asta</w:t>
      </w:r>
      <w:r w:rsidRPr="343BA6A5">
        <w:rPr>
          <w:rFonts w:ascii="Times New Roman" w:eastAsia="Times New Roman" w:hAnsi="Times New Roman" w:cs="Times New Roman"/>
          <w:sz w:val="24"/>
          <w:szCs w:val="24"/>
        </w:rPr>
        <w:t xml:space="preserve"> tuumakahjustuse hüvitamise konventsiooniga liitunud, ning tuumaintsident toimub enne tuumamaterjali mahalaadimist transpordivahendilt, millega see tuumamaterjal sellesse riiki saabub. </w:t>
      </w:r>
    </w:p>
    <w:p w14:paraId="6724C8F7"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093EA5CB"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(6) Tuumakäitise käitaja vastutab tuumakahjustuse eest, mis on tekkinud tema tuumakäitisse teel oleva tuumamaterjaliga toimunud tuumaintsidendi tagajärjel, kui:  </w:t>
      </w:r>
    </w:p>
    <w:p w14:paraId="436B0C1A"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tuumaintsident toimub p</w:t>
      </w:r>
      <w:r>
        <w:rPr>
          <w:rFonts w:ascii="Times New Roman" w:eastAsia="Times New Roman" w:hAnsi="Times New Roman" w:cs="Times New Roman"/>
          <w:sz w:val="24"/>
          <w:szCs w:val="24"/>
        </w:rPr>
        <w:t>ärast</w:t>
      </w:r>
      <w:r w:rsidRPr="343BA6A5">
        <w:rPr>
          <w:rFonts w:ascii="Times New Roman" w:eastAsia="Times New Roman" w:hAnsi="Times New Roman" w:cs="Times New Roman"/>
          <w:sz w:val="24"/>
          <w:szCs w:val="24"/>
        </w:rPr>
        <w:t xml:space="preserve"> seda, kui ta on teiselt tuumakäitise käitajalt võtnud üle vastutuse tuumamaterjali eest vastavalt käitajate nendevahelise kirjaliku kokkuleppe tingimustele või, kui selline kokkulepe puudub, siis alates tuumamaterjali valduse saamisest; </w:t>
      </w:r>
    </w:p>
    <w:p w14:paraId="7CBC137D" w14:textId="77777777" w:rsidR="00074CE5" w:rsidRPr="00EB07BB"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tuumaintsident toimub pärast seda, kui talle on üle läinud tuumamaterjali valdus</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käesoleva paragrahvi lõike 1 punktis 2 sätestatud reaktori käitajalt;</w:t>
      </w:r>
    </w:p>
    <w:p w14:paraId="56449EA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tuumaintsident toimub pärast seda, kui tuumamaterjal, mis asub Viini 1963. a</w:t>
      </w:r>
      <w:r>
        <w:rPr>
          <w:rFonts w:ascii="Times New Roman" w:eastAsia="Times New Roman" w:hAnsi="Times New Roman" w:cs="Times New Roman"/>
          <w:sz w:val="24"/>
          <w:szCs w:val="24"/>
        </w:rPr>
        <w:t>asta</w:t>
      </w:r>
      <w:r w:rsidRPr="343BA6A5">
        <w:rPr>
          <w:rFonts w:ascii="Times New Roman" w:eastAsia="Times New Roman" w:hAnsi="Times New Roman" w:cs="Times New Roman"/>
          <w:sz w:val="24"/>
          <w:szCs w:val="24"/>
        </w:rPr>
        <w:t xml:space="preserve"> tuumakahjustuse hüvitamise konventsiooniga mitteühinenud riigis, on laaditud transpordivahendile, millega see toimetatakse sellest mitteühinenud riigist välja</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ning käitaja on andnud kirjaliku nõusoleku selle tuumamaterjali endale saatmiseks. </w:t>
      </w:r>
    </w:p>
    <w:p w14:paraId="2186D9B7"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4D5AF6A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(7) </w:t>
      </w:r>
      <w:r>
        <w:rPr>
          <w:rFonts w:ascii="Times New Roman" w:eastAsia="Times New Roman" w:hAnsi="Times New Roman" w:cs="Times New Roman"/>
          <w:sz w:val="24"/>
          <w:szCs w:val="24"/>
        </w:rPr>
        <w:t>V</w:t>
      </w:r>
      <w:r w:rsidRPr="343BA6A5">
        <w:rPr>
          <w:rFonts w:ascii="Times New Roman" w:eastAsia="Times New Roman" w:hAnsi="Times New Roman" w:cs="Times New Roman"/>
          <w:sz w:val="24"/>
          <w:szCs w:val="24"/>
        </w:rPr>
        <w:t>arastatud, kadunud, üle laeva või õhusõiduki parda heidetud või hüljatud</w:t>
      </w:r>
      <w:r>
        <w:rPr>
          <w:rFonts w:ascii="Times New Roman" w:eastAsia="Times New Roman" w:hAnsi="Times New Roman" w:cs="Times New Roman"/>
          <w:sz w:val="24"/>
          <w:szCs w:val="24"/>
        </w:rPr>
        <w:t xml:space="preserve"> t</w:t>
      </w:r>
      <w:r w:rsidRPr="343BA6A5">
        <w:rPr>
          <w:rFonts w:ascii="Times New Roman" w:eastAsia="Times New Roman" w:hAnsi="Times New Roman" w:cs="Times New Roman"/>
          <w:sz w:val="24"/>
          <w:szCs w:val="24"/>
        </w:rPr>
        <w:t xml:space="preserve">uumamaterjaliga toimunud tuumaintsidendi tagajärjel tekkinud tuumakahjustuse eest vastutab käitaja, kellel oli viimasena õigus seda tuumamaterjali käidelda. </w:t>
      </w:r>
    </w:p>
    <w:p w14:paraId="35B649B4"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2D3645B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(8) Kui tuumamaterjali saatnud käitaja ja saav käitaja on leppinud kokku, et vastutus teel</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oleva tuumamaterjaliga seotud tuumakahjustuse eest läheb vedaja nõudel üle vedajale, vastutab vedaja tuumakahjustuse eest alates vastutuse ülemineku hetkest ning tema suhtes kohaldatakse vastavalt käesoleva paragrahvi lõikeid 2 ja 3. </w:t>
      </w:r>
    </w:p>
    <w:p w14:paraId="161DA10D"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09B83735"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(9) </w:t>
      </w:r>
      <w:r>
        <w:rPr>
          <w:rFonts w:ascii="Times New Roman" w:eastAsia="Times New Roman" w:hAnsi="Times New Roman" w:cs="Times New Roman"/>
          <w:sz w:val="24"/>
          <w:szCs w:val="24"/>
        </w:rPr>
        <w:t>P</w:t>
      </w:r>
      <w:r w:rsidRPr="343BA6A5">
        <w:rPr>
          <w:rFonts w:ascii="Times New Roman" w:eastAsia="Times New Roman" w:hAnsi="Times New Roman" w:cs="Times New Roman"/>
          <w:sz w:val="24"/>
          <w:szCs w:val="24"/>
        </w:rPr>
        <w:t xml:space="preserve">ädeval asutusel on õigus otsusega vabastada käitaja vastutusest tuumakahjustuse tekitamise eest vähemalt ühel alljärgnevatest tingimustest: </w:t>
      </w:r>
    </w:p>
    <w:p w14:paraId="7B2AAAAA"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Rahvusvahelise Aatomienergiaagentuuri juhatajate nõukogu on määranud kindlaks tuumakäitise väljaarvamiskriteeriumid ja tuumakäitis vastab nendele kriteeriumidele; </w:t>
      </w:r>
    </w:p>
    <w:p w14:paraId="2EE247B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Rahvusvahelise Aatomienergiaagentuuri juhatajate nõukogu on määranud kindlaks maksimaalse koguse, mille piires on lubatud tuumamaterjal välja arvata, ning tuumamaterjali kogus jääb selle koguse piiresse. </w:t>
      </w:r>
    </w:p>
    <w:p w14:paraId="39E669BC"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57732FDB"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(10) Käesoleva paragrahvi lõike </w:t>
      </w:r>
      <w:r w:rsidRPr="32CD1847">
        <w:rPr>
          <w:rFonts w:ascii="Times New Roman" w:eastAsia="Times New Roman" w:hAnsi="Times New Roman" w:cs="Times New Roman"/>
          <w:sz w:val="24"/>
          <w:szCs w:val="24"/>
        </w:rPr>
        <w:t>9</w:t>
      </w:r>
      <w:r w:rsidRPr="343BA6A5">
        <w:rPr>
          <w:rFonts w:ascii="Times New Roman" w:eastAsia="Times New Roman" w:hAnsi="Times New Roman" w:cs="Times New Roman"/>
          <w:sz w:val="24"/>
          <w:szCs w:val="24"/>
        </w:rPr>
        <w:t xml:space="preserve"> alusel välja arvatud tuumakäitise või tuumamaterjaliga seotud tuumakahjustusele kohaldatakse käesoleva seaduse ja Viini 1963. a</w:t>
      </w:r>
      <w:r>
        <w:rPr>
          <w:rFonts w:ascii="Times New Roman" w:eastAsia="Times New Roman" w:hAnsi="Times New Roman" w:cs="Times New Roman"/>
          <w:sz w:val="24"/>
          <w:szCs w:val="24"/>
        </w:rPr>
        <w:t>asta</w:t>
      </w:r>
      <w:r w:rsidRPr="343BA6A5">
        <w:rPr>
          <w:rFonts w:ascii="Times New Roman" w:eastAsia="Times New Roman" w:hAnsi="Times New Roman" w:cs="Times New Roman"/>
          <w:sz w:val="24"/>
          <w:szCs w:val="24"/>
        </w:rPr>
        <w:t xml:space="preserve"> tuumakahjustuse hüvitamise konventsiooni asemel võlaõigusseaduse sätteid. </w:t>
      </w:r>
    </w:p>
    <w:p w14:paraId="78FFC73C"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 </w:t>
      </w:r>
    </w:p>
    <w:p w14:paraId="078B5178"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91</w:t>
      </w:r>
      <w:r w:rsidRPr="2395178C">
        <w:rPr>
          <w:rFonts w:ascii="Times New Roman" w:eastAsia="Times New Roman" w:hAnsi="Times New Roman" w:cs="Times New Roman"/>
          <w:b/>
          <w:bCs/>
          <w:sz w:val="24"/>
          <w:szCs w:val="24"/>
        </w:rPr>
        <w:t xml:space="preserve">. Tuumajäätmete käitleja ja vedaja vastutus tuumamaterjaliga toimunud tuumaintsidendi eest </w:t>
      </w:r>
    </w:p>
    <w:p w14:paraId="06C12810"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3B2A9B85"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Pädev asutus võib oma otsusega tunnistada tuumajäätmete käitleja (edaspidi </w:t>
      </w:r>
      <w:r w:rsidRPr="343BA6A5">
        <w:rPr>
          <w:rFonts w:ascii="Times New Roman" w:eastAsia="Times New Roman" w:hAnsi="Times New Roman" w:cs="Times New Roman"/>
          <w:i/>
          <w:sz w:val="24"/>
          <w:szCs w:val="24"/>
        </w:rPr>
        <w:t>vastutav käitleja</w:t>
      </w:r>
      <w:r w:rsidRPr="343BA6A5">
        <w:rPr>
          <w:rFonts w:ascii="Times New Roman" w:eastAsia="Times New Roman" w:hAnsi="Times New Roman" w:cs="Times New Roman"/>
          <w:sz w:val="24"/>
          <w:szCs w:val="24"/>
        </w:rPr>
        <w:t xml:space="preserve">) või vedaja (edaspidi </w:t>
      </w:r>
      <w:r w:rsidRPr="343BA6A5">
        <w:rPr>
          <w:rFonts w:ascii="Times New Roman" w:eastAsia="Times New Roman" w:hAnsi="Times New Roman" w:cs="Times New Roman"/>
          <w:i/>
          <w:sz w:val="24"/>
          <w:szCs w:val="24"/>
        </w:rPr>
        <w:t>vastutav vedaja</w:t>
      </w:r>
      <w:r w:rsidRPr="343BA6A5">
        <w:rPr>
          <w:rFonts w:ascii="Times New Roman" w:eastAsia="Times New Roman" w:hAnsi="Times New Roman" w:cs="Times New Roman"/>
          <w:sz w:val="24"/>
          <w:szCs w:val="24"/>
        </w:rPr>
        <w:t xml:space="preserve">) isikuks, kes vastutab tuumakahjustuse eest samadel alustel nagu Eestis asuva tuumakäitise käitaja, kui on täidetud järgmised tingimused:  </w:t>
      </w:r>
    </w:p>
    <w:p w14:paraId="6C9D0F83"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tuumajäätmete käitleja või vedaja on seda taotlenud; </w:t>
      </w:r>
    </w:p>
    <w:p w14:paraId="6068F865"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taotlejal on käesoleva seaduse </w:t>
      </w:r>
      <w:r w:rsidRPr="01E40372">
        <w:rPr>
          <w:rFonts w:ascii="Times New Roman" w:eastAsia="Times New Roman" w:hAnsi="Times New Roman" w:cs="Times New Roman"/>
          <w:sz w:val="24"/>
          <w:szCs w:val="24"/>
        </w:rPr>
        <w:t>§-s 96</w:t>
      </w:r>
      <w:r w:rsidRPr="343BA6A5">
        <w:rPr>
          <w:rFonts w:ascii="Times New Roman" w:eastAsia="Times New Roman" w:hAnsi="Times New Roman" w:cs="Times New Roman"/>
          <w:sz w:val="24"/>
          <w:szCs w:val="24"/>
        </w:rPr>
        <w:t xml:space="preserve"> sätestatud nõuetele vastav kehtiv finantstagatis; </w:t>
      </w:r>
    </w:p>
    <w:p w14:paraId="360E126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käitaja, kes vastutab vastutava käitleja käideldavate tuumajäätmete või vastutava vedaja veetava tuumamaterjaliga seotud tuumakahjustuse eest, on sellega nõus. </w:t>
      </w:r>
    </w:p>
    <w:p w14:paraId="54E5FAB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15CF7EB8"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543D1C94"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92</w:t>
      </w:r>
      <w:r w:rsidRPr="2395178C">
        <w:rPr>
          <w:rFonts w:ascii="Times New Roman" w:eastAsia="Times New Roman" w:hAnsi="Times New Roman" w:cs="Times New Roman"/>
          <w:b/>
          <w:bCs/>
          <w:sz w:val="24"/>
          <w:szCs w:val="24"/>
        </w:rPr>
        <w:t xml:space="preserve">. Käitajate ühine vastutus </w:t>
      </w:r>
    </w:p>
    <w:p w14:paraId="477E3B66"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50B9858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Kui tuumakahjustuse eest vastuta</w:t>
      </w:r>
      <w:r>
        <w:rPr>
          <w:rFonts w:ascii="Times New Roman" w:eastAsia="Times New Roman" w:hAnsi="Times New Roman" w:cs="Times New Roman"/>
          <w:sz w:val="24"/>
          <w:szCs w:val="24"/>
        </w:rPr>
        <w:t>b</w:t>
      </w:r>
      <w:r w:rsidRPr="343BA6A5">
        <w:rPr>
          <w:rFonts w:ascii="Times New Roman" w:eastAsia="Times New Roman" w:hAnsi="Times New Roman" w:cs="Times New Roman"/>
          <w:sz w:val="24"/>
          <w:szCs w:val="24"/>
        </w:rPr>
        <w:t xml:space="preserve"> rohkem kui üks käitaja ja nende osalust tuumaintsidendis ei ole mõistlikult võimalik eraldada, vastutavad käitajad kahjustuse eest solidaarselt. </w:t>
      </w:r>
    </w:p>
    <w:p w14:paraId="78448533"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77B6EAB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Kui tuumaintsident toimus tuumamaterjali ühes ja samas transpordivahendis vedamisel või transpordi ajal samas ladustuskohas ajutisel ladustamisel ning see toob kaasa rohkem kui ühe käitaja vastutuse tuumakahjustuse eest, on nende vastutuse kogusumma piiratud solidaarselt käesoleva seaduse </w:t>
      </w:r>
      <w:r w:rsidRPr="01E40372">
        <w:rPr>
          <w:rFonts w:ascii="Times New Roman" w:eastAsia="Times New Roman" w:hAnsi="Times New Roman" w:cs="Times New Roman"/>
          <w:sz w:val="24"/>
          <w:szCs w:val="24"/>
        </w:rPr>
        <w:t>§ 94</w:t>
      </w:r>
      <w:r w:rsidRPr="343BA6A5">
        <w:rPr>
          <w:rFonts w:ascii="Times New Roman" w:eastAsia="Times New Roman" w:hAnsi="Times New Roman" w:cs="Times New Roman"/>
          <w:sz w:val="24"/>
          <w:szCs w:val="24"/>
        </w:rPr>
        <w:t xml:space="preserve"> alusel kohalduva </w:t>
      </w:r>
      <w:r>
        <w:rPr>
          <w:rFonts w:ascii="Times New Roman" w:eastAsia="Times New Roman" w:hAnsi="Times New Roman" w:cs="Times New Roman"/>
          <w:sz w:val="24"/>
          <w:szCs w:val="24"/>
        </w:rPr>
        <w:t>suurima</w:t>
      </w:r>
      <w:r w:rsidRPr="343BA6A5">
        <w:rPr>
          <w:rFonts w:ascii="Times New Roman" w:eastAsia="Times New Roman" w:hAnsi="Times New Roman" w:cs="Times New Roman"/>
          <w:sz w:val="24"/>
          <w:szCs w:val="24"/>
        </w:rPr>
        <w:t xml:space="preserve"> summaga vastutavatele käitajatele. </w:t>
      </w:r>
    </w:p>
    <w:p w14:paraId="3F574B9E"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12FCBDD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Käesoleva paragrahvi lõigetes 1 ja 2 sätestatud juhtudel on iga käitaja vastutus piiratud temale käesoleva seaduse § </w:t>
      </w:r>
      <w:r w:rsidRPr="01E40372">
        <w:rPr>
          <w:rFonts w:ascii="Times New Roman" w:eastAsia="Times New Roman" w:hAnsi="Times New Roman" w:cs="Times New Roman"/>
          <w:sz w:val="24"/>
          <w:szCs w:val="24"/>
        </w:rPr>
        <w:t>94</w:t>
      </w:r>
      <w:r w:rsidRPr="3A91F63E">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alusel kohalduva </w:t>
      </w:r>
      <w:r>
        <w:rPr>
          <w:rFonts w:ascii="Times New Roman" w:eastAsia="Times New Roman" w:hAnsi="Times New Roman" w:cs="Times New Roman"/>
          <w:sz w:val="24"/>
          <w:szCs w:val="24"/>
        </w:rPr>
        <w:t>suurima</w:t>
      </w:r>
      <w:r w:rsidRPr="343BA6A5">
        <w:rPr>
          <w:rFonts w:ascii="Times New Roman" w:eastAsia="Times New Roman" w:hAnsi="Times New Roman" w:cs="Times New Roman"/>
          <w:sz w:val="24"/>
          <w:szCs w:val="24"/>
        </w:rPr>
        <w:t xml:space="preserve"> summaga. </w:t>
      </w:r>
    </w:p>
    <w:p w14:paraId="050BF252"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365BE804"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93</w:t>
      </w:r>
      <w:r w:rsidRPr="2395178C">
        <w:rPr>
          <w:rFonts w:ascii="Times New Roman" w:eastAsia="Times New Roman" w:hAnsi="Times New Roman" w:cs="Times New Roman"/>
          <w:b/>
          <w:bCs/>
          <w:sz w:val="24"/>
          <w:szCs w:val="24"/>
        </w:rPr>
        <w:t xml:space="preserve">. Vastutus mitme tuumakäitisega seotud tuumaintsidendi korral </w:t>
      </w:r>
    </w:p>
    <w:p w14:paraId="7EE0AC14"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0C36782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Kui samas tuumaintsidendis osale</w:t>
      </w:r>
      <w:r>
        <w:rPr>
          <w:rFonts w:ascii="Times New Roman" w:eastAsia="Times New Roman" w:hAnsi="Times New Roman" w:cs="Times New Roman"/>
          <w:sz w:val="24"/>
          <w:szCs w:val="24"/>
        </w:rPr>
        <w:t>b</w:t>
      </w:r>
      <w:r w:rsidRPr="343BA6A5">
        <w:rPr>
          <w:rFonts w:ascii="Times New Roman" w:eastAsia="Times New Roman" w:hAnsi="Times New Roman" w:cs="Times New Roman"/>
          <w:sz w:val="24"/>
          <w:szCs w:val="24"/>
        </w:rPr>
        <w:t xml:space="preserve"> sama käitaja mitu tuumakäitist, on käitaja vastutus iga osalenud tuumakäitise suhtes piiratud sellele tuumakäitisele rakenduva piirsummaga vastavalt käesoleva seaduse §-le </w:t>
      </w:r>
      <w:r w:rsidRPr="01E40372">
        <w:rPr>
          <w:rFonts w:ascii="Times New Roman" w:eastAsia="Times New Roman" w:hAnsi="Times New Roman" w:cs="Times New Roman"/>
          <w:sz w:val="24"/>
          <w:szCs w:val="24"/>
        </w:rPr>
        <w:t>94</w:t>
      </w:r>
      <w:r w:rsidRPr="343BA6A5">
        <w:rPr>
          <w:rFonts w:ascii="Times New Roman" w:eastAsia="Times New Roman" w:hAnsi="Times New Roman" w:cs="Times New Roman"/>
          <w:sz w:val="24"/>
          <w:szCs w:val="24"/>
        </w:rPr>
        <w:t xml:space="preserve"> .  </w:t>
      </w:r>
    </w:p>
    <w:p w14:paraId="20AD0208"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2833C2C7"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94</w:t>
      </w:r>
      <w:r w:rsidRPr="2395178C">
        <w:rPr>
          <w:rFonts w:ascii="Times New Roman" w:eastAsia="Times New Roman" w:hAnsi="Times New Roman" w:cs="Times New Roman"/>
          <w:b/>
          <w:bCs/>
          <w:sz w:val="24"/>
          <w:szCs w:val="24"/>
        </w:rPr>
        <w:t xml:space="preserve">. Vastutuse piirmäär ja hüvitisnõuete rahuldamise järjekord </w:t>
      </w:r>
    </w:p>
    <w:p w14:paraId="64C405E9"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4F23AFA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Käitaja kohustus hüvitada tuumakahjustus on kuni 300 miljonit SDR-i iga tuumaintsidendi kohta. </w:t>
      </w:r>
    </w:p>
    <w:p w14:paraId="2715BA96"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07A3D314"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Pädeval asutusel on õigus määrata käitajale käesoleva paragrahvi lõikes 1 sätestatust madalam vastutuse piirmäär, kui on täidetud järgmised tingimused:</w:t>
      </w:r>
    </w:p>
    <w:p w14:paraId="32E55DCA"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tuumakäitiseks on uurimisreaktor, väikese võimsusega tuumareaktor, tuumamaterjali </w:t>
      </w:r>
      <w:proofErr w:type="spellStart"/>
      <w:r w:rsidRPr="343BA6A5">
        <w:rPr>
          <w:rFonts w:ascii="Times New Roman" w:eastAsia="Times New Roman" w:hAnsi="Times New Roman" w:cs="Times New Roman"/>
          <w:sz w:val="24"/>
          <w:szCs w:val="24"/>
        </w:rPr>
        <w:t>ümbertöötlemiskäitis</w:t>
      </w:r>
      <w:proofErr w:type="spellEnd"/>
      <w:r w:rsidRPr="343BA6A5">
        <w:rPr>
          <w:rFonts w:ascii="Times New Roman" w:eastAsia="Times New Roman" w:hAnsi="Times New Roman" w:cs="Times New Roman"/>
          <w:sz w:val="24"/>
          <w:szCs w:val="24"/>
        </w:rPr>
        <w:t xml:space="preserve"> või ladustuskoht; </w:t>
      </w:r>
    </w:p>
    <w:p w14:paraId="244BD8B7"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see on põhjendatud tuumakäitise või tuumamaterjali omaduste ja nendega seoses võimalike tuumaintsidentide põhjustatud tuumakahjustuse ulatusega; </w:t>
      </w:r>
    </w:p>
    <w:p w14:paraId="0CC59F2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käitaja vastutuse piirmäär ei ole väiksem kui 50 </w:t>
      </w:r>
      <w:r w:rsidRPr="6885D435">
        <w:rPr>
          <w:rFonts w:ascii="Times New Roman" w:eastAsia="Times New Roman" w:hAnsi="Times New Roman" w:cs="Times New Roman"/>
          <w:sz w:val="24"/>
          <w:szCs w:val="24"/>
        </w:rPr>
        <w:t>miljoni</w:t>
      </w:r>
      <w:r>
        <w:rPr>
          <w:rFonts w:ascii="Times New Roman" w:eastAsia="Times New Roman" w:hAnsi="Times New Roman" w:cs="Times New Roman"/>
          <w:sz w:val="24"/>
          <w:szCs w:val="24"/>
        </w:rPr>
        <w:t>le</w:t>
      </w:r>
      <w:r w:rsidRPr="343BA6A5">
        <w:rPr>
          <w:rFonts w:ascii="Times New Roman" w:eastAsia="Times New Roman" w:hAnsi="Times New Roman" w:cs="Times New Roman"/>
          <w:sz w:val="24"/>
          <w:szCs w:val="24"/>
        </w:rPr>
        <w:t xml:space="preserve"> SDR-</w:t>
      </w:r>
      <w:proofErr w:type="spellStart"/>
      <w:r>
        <w:rPr>
          <w:rFonts w:ascii="Times New Roman" w:eastAsia="Times New Roman" w:hAnsi="Times New Roman" w:cs="Times New Roman"/>
          <w:sz w:val="24"/>
          <w:szCs w:val="24"/>
        </w:rPr>
        <w:t>i</w:t>
      </w:r>
      <w:r w:rsidRPr="343BA6A5">
        <w:rPr>
          <w:rFonts w:ascii="Times New Roman" w:eastAsia="Times New Roman" w:hAnsi="Times New Roman" w:cs="Times New Roman"/>
          <w:sz w:val="24"/>
          <w:szCs w:val="24"/>
        </w:rPr>
        <w:t>le</w:t>
      </w:r>
      <w:proofErr w:type="spellEnd"/>
      <w:r w:rsidRPr="343BA6A5">
        <w:rPr>
          <w:rFonts w:ascii="Times New Roman" w:eastAsia="Times New Roman" w:hAnsi="Times New Roman" w:cs="Times New Roman"/>
          <w:sz w:val="24"/>
          <w:szCs w:val="24"/>
        </w:rPr>
        <w:t xml:space="preserve"> vastav summa </w:t>
      </w:r>
      <w:r>
        <w:rPr>
          <w:rFonts w:ascii="Times New Roman" w:eastAsia="Times New Roman" w:hAnsi="Times New Roman" w:cs="Times New Roman"/>
          <w:sz w:val="24"/>
          <w:szCs w:val="24"/>
        </w:rPr>
        <w:t>ning</w:t>
      </w:r>
      <w:r w:rsidRPr="343BA6A5">
        <w:rPr>
          <w:rFonts w:ascii="Times New Roman" w:eastAsia="Times New Roman" w:hAnsi="Times New Roman" w:cs="Times New Roman"/>
          <w:sz w:val="24"/>
          <w:szCs w:val="24"/>
        </w:rPr>
        <w:t xml:space="preserve"> riik kohustub hüvitama käesoleva lõike alusel määratud ja käesoleva paragrahvi lõikes 1 sätestatud summa vahe. </w:t>
      </w:r>
    </w:p>
    <w:p w14:paraId="14775743"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415B72B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Tuumakahjustuse hüvitise maksmise kord ja jaotus sissenõudjate vahel määratakse asja lahendava kohtu kohaldatava seaduse alusel. </w:t>
      </w:r>
    </w:p>
    <w:p w14:paraId="6C4DAED9"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7B39B42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Lisaks t</w:t>
      </w:r>
      <w:r w:rsidRPr="343BA6A5">
        <w:rPr>
          <w:rFonts w:ascii="Times New Roman" w:eastAsia="Times New Roman" w:hAnsi="Times New Roman" w:cs="Times New Roman"/>
          <w:sz w:val="24"/>
          <w:szCs w:val="24"/>
        </w:rPr>
        <w:t>uumakahjustuse eest välja</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mõistetud hüvitisele tuleb tasuda intress ja hüvitise väljamõistmiseks tehtud kulutused. </w:t>
      </w:r>
    </w:p>
    <w:p w14:paraId="6FC0A5E9"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4CA9DDF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(5) Kui tuumakahjustuse hüvitise nõudeid on rohkem kui käesolevas paragrahvis sätestatud käitaja vastutuse piirmäära ulatuses, makstakse esimeses järjekorras välja hüvitised</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surma põhjustamise ja tervise kahjustamise </w:t>
      </w:r>
      <w:r>
        <w:rPr>
          <w:rFonts w:ascii="Times New Roman" w:eastAsia="Times New Roman" w:hAnsi="Times New Roman" w:cs="Times New Roman"/>
          <w:sz w:val="24"/>
          <w:szCs w:val="24"/>
        </w:rPr>
        <w:t>eest</w:t>
      </w:r>
      <w:r w:rsidRPr="343BA6A5">
        <w:rPr>
          <w:rFonts w:ascii="Times New Roman" w:eastAsia="Times New Roman" w:hAnsi="Times New Roman" w:cs="Times New Roman"/>
          <w:sz w:val="24"/>
          <w:szCs w:val="24"/>
        </w:rPr>
        <w:t xml:space="preserve">. </w:t>
      </w:r>
    </w:p>
    <w:p w14:paraId="2BB461F6"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421ED410" w14:textId="0F834CC6"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(6) Isik, kes ei ole käitaja ja kes maksab rahvusvahelisest lepingust või mitte-liikmesriigi </w:t>
      </w:r>
      <w:del w:id="253" w:author="Inge Mehide - JUSTDIGI" w:date="2026-01-07T17:44:00Z" w16du:dateUtc="2026-01-07T15:44:00Z">
        <w:r w:rsidRPr="343BA6A5" w:rsidDel="00E73B9F">
          <w:rPr>
            <w:rFonts w:ascii="Times New Roman" w:eastAsia="Times New Roman" w:hAnsi="Times New Roman" w:cs="Times New Roman"/>
            <w:sz w:val="24"/>
            <w:szCs w:val="24"/>
          </w:rPr>
          <w:delText>sise</w:delText>
        </w:r>
      </w:del>
      <w:r w:rsidRPr="343BA6A5">
        <w:rPr>
          <w:rFonts w:ascii="Times New Roman" w:eastAsia="Times New Roman" w:hAnsi="Times New Roman" w:cs="Times New Roman"/>
          <w:sz w:val="24"/>
          <w:szCs w:val="24"/>
        </w:rPr>
        <w:t>rii</w:t>
      </w:r>
      <w:ins w:id="254" w:author="Inge Mehide - JUSTDIGI" w:date="2026-01-07T17:44:00Z" w16du:dateUtc="2026-01-07T15:44:00Z">
        <w:r w:rsidR="00E73B9F">
          <w:rPr>
            <w:rFonts w:ascii="Times New Roman" w:eastAsia="Times New Roman" w:hAnsi="Times New Roman" w:cs="Times New Roman"/>
            <w:sz w:val="24"/>
            <w:szCs w:val="24"/>
          </w:rPr>
          <w:t>gi</w:t>
        </w:r>
        <w:r w:rsidR="00255B5F">
          <w:rPr>
            <w:rFonts w:ascii="Times New Roman" w:eastAsia="Times New Roman" w:hAnsi="Times New Roman" w:cs="Times New Roman"/>
            <w:sz w:val="24"/>
            <w:szCs w:val="24"/>
          </w:rPr>
          <w:t>sisesest</w:t>
        </w:r>
      </w:ins>
      <w:del w:id="255" w:author="Inge Mehide - JUSTDIGI" w:date="2026-01-07T17:44:00Z" w16du:dateUtc="2026-01-07T15:44:00Z">
        <w:r w:rsidRPr="343BA6A5" w:rsidDel="00255B5F">
          <w:rPr>
            <w:rFonts w:ascii="Times New Roman" w:eastAsia="Times New Roman" w:hAnsi="Times New Roman" w:cs="Times New Roman"/>
            <w:sz w:val="24"/>
            <w:szCs w:val="24"/>
          </w:rPr>
          <w:delText>klikust</w:delText>
        </w:r>
      </w:del>
      <w:r w:rsidRPr="343BA6A5">
        <w:rPr>
          <w:rFonts w:ascii="Times New Roman" w:eastAsia="Times New Roman" w:hAnsi="Times New Roman" w:cs="Times New Roman"/>
          <w:sz w:val="24"/>
          <w:szCs w:val="24"/>
        </w:rPr>
        <w:t xml:space="preserve"> õigusest tuleneval alusel välja hüvitise tuumakahjustuse eest, omandab väljamakstud summa ulatuses tuumakahjustuse eest hüvitist saama õigustatud isikult nõude isiku vastu, kes vastutab tuumakahjustuse eest, välja arvatud osas, milles vastutaval käitajal on tagasinõudeõigus selle isiku vastu. </w:t>
      </w:r>
    </w:p>
    <w:p w14:paraId="33BA3E68"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0AF8F865"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w:t>
      </w:r>
      <w:r w:rsidRPr="6F18B8A2">
        <w:rPr>
          <w:rFonts w:ascii="Times New Roman" w:eastAsia="Times New Roman" w:hAnsi="Times New Roman" w:cs="Times New Roman"/>
          <w:b/>
          <w:bCs/>
          <w:sz w:val="24"/>
          <w:szCs w:val="24"/>
        </w:rPr>
        <w:t xml:space="preserve"> </w:t>
      </w:r>
      <w:r w:rsidRPr="798697FF">
        <w:rPr>
          <w:rFonts w:ascii="Times New Roman" w:eastAsia="Times New Roman" w:hAnsi="Times New Roman" w:cs="Times New Roman"/>
          <w:b/>
          <w:bCs/>
          <w:sz w:val="24"/>
          <w:szCs w:val="24"/>
        </w:rPr>
        <w:t>95</w:t>
      </w:r>
      <w:r w:rsidRPr="63287E55">
        <w:rPr>
          <w:rFonts w:ascii="Times New Roman" w:eastAsia="Times New Roman" w:hAnsi="Times New Roman" w:cs="Times New Roman"/>
          <w:b/>
          <w:bCs/>
          <w:sz w:val="24"/>
          <w:szCs w:val="24"/>
        </w:rPr>
        <w:t>.</w:t>
      </w:r>
      <w:r w:rsidRPr="2395178C">
        <w:rPr>
          <w:rFonts w:ascii="Times New Roman" w:eastAsia="Times New Roman" w:hAnsi="Times New Roman" w:cs="Times New Roman"/>
          <w:b/>
          <w:bCs/>
          <w:sz w:val="24"/>
          <w:szCs w:val="24"/>
        </w:rPr>
        <w:t xml:space="preserve"> Vastutusest vabastavad asjaolud </w:t>
      </w:r>
    </w:p>
    <w:p w14:paraId="0C5E01A7"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0D7217AC"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Käitaja ei vastuta tuumakahjustuse eest üksnes juhul</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kui:  </w:t>
      </w:r>
    </w:p>
    <w:p w14:paraId="6D02D735"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tuumakahjustus tekkis relvastatud konflikti, vaenutegevuse, kodusõja või ülestõusu tagajärjel;</w:t>
      </w:r>
    </w:p>
    <w:p w14:paraId="2106EF29"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tuumakahjustus tekkis tuumakäitisele endale või tuumakäitisega samas asukohas paiknevale teisele tuumakäitisele, sealhulgas ehitusjärgus olevale tuumakäitisele;  </w:t>
      </w:r>
    </w:p>
    <w:p w14:paraId="2211C8B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tuumakahjustus tekkis tuumakäitise asukohas olevale varale, mida kasutatakse selles asukohas paiknevate tuumakäitiste käitamiseks. </w:t>
      </w:r>
    </w:p>
    <w:p w14:paraId="1F4EFA7D"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33EC629B"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Kohus võib vabastada käitaja osaliselt või täielikult kohustusest tuumakahjustus hüvitada, kui tuumakahjustuse põhjustas kahjustada saanud isik ise tahtlikult või raske hooletusega. </w:t>
      </w:r>
    </w:p>
    <w:p w14:paraId="0E8F9BF2"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365E38E7"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Pr="798697FF">
        <w:rPr>
          <w:rFonts w:ascii="Times New Roman" w:eastAsia="Times New Roman" w:hAnsi="Times New Roman" w:cs="Times New Roman"/>
          <w:b/>
          <w:bCs/>
          <w:sz w:val="24"/>
          <w:szCs w:val="24"/>
        </w:rPr>
        <w:t>96</w:t>
      </w:r>
      <w:r w:rsidRPr="2395178C">
        <w:rPr>
          <w:rFonts w:ascii="Times New Roman" w:eastAsia="Times New Roman" w:hAnsi="Times New Roman" w:cs="Times New Roman"/>
          <w:b/>
          <w:bCs/>
          <w:sz w:val="24"/>
          <w:szCs w:val="24"/>
        </w:rPr>
        <w:t xml:space="preserve">. Finantstagatis </w:t>
      </w:r>
    </w:p>
    <w:p w14:paraId="57B9D347"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0EEB311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Käitajal peab olema oma tuumakahjustuse hüvitamise kohu</w:t>
      </w:r>
      <w:r>
        <w:rPr>
          <w:rFonts w:ascii="Times New Roman" w:eastAsia="Times New Roman" w:hAnsi="Times New Roman" w:cs="Times New Roman"/>
          <w:sz w:val="24"/>
          <w:szCs w:val="24"/>
        </w:rPr>
        <w:t>s</w:t>
      </w:r>
      <w:r w:rsidRPr="343BA6A5">
        <w:rPr>
          <w:rFonts w:ascii="Times New Roman" w:eastAsia="Times New Roman" w:hAnsi="Times New Roman" w:cs="Times New Roman"/>
          <w:sz w:val="24"/>
          <w:szCs w:val="24"/>
        </w:rPr>
        <w:t xml:space="preserve">tuse täitmiseks kehtiv finantstagatis (edaspidi </w:t>
      </w:r>
      <w:r w:rsidRPr="343BA6A5">
        <w:rPr>
          <w:rFonts w:ascii="Times New Roman" w:eastAsia="Times New Roman" w:hAnsi="Times New Roman" w:cs="Times New Roman"/>
          <w:i/>
          <w:sz w:val="24"/>
          <w:szCs w:val="24"/>
        </w:rPr>
        <w:t>finantstagatis</w:t>
      </w:r>
      <w:r w:rsidRPr="343BA6A5">
        <w:rPr>
          <w:rFonts w:ascii="Times New Roman" w:eastAsia="Times New Roman" w:hAnsi="Times New Roman" w:cs="Times New Roman"/>
          <w:sz w:val="24"/>
          <w:szCs w:val="24"/>
        </w:rPr>
        <w:t xml:space="preserve">). </w:t>
      </w:r>
    </w:p>
    <w:p w14:paraId="6FC6570D"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270693E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Finantstagatiseks võib olla Viini 1963. a</w:t>
      </w:r>
      <w:r>
        <w:rPr>
          <w:rFonts w:ascii="Times New Roman" w:eastAsia="Times New Roman" w:hAnsi="Times New Roman" w:cs="Times New Roman"/>
          <w:sz w:val="24"/>
          <w:szCs w:val="24"/>
        </w:rPr>
        <w:t>asta</w:t>
      </w:r>
      <w:r w:rsidRPr="343BA6A5">
        <w:rPr>
          <w:rFonts w:ascii="Times New Roman" w:eastAsia="Times New Roman" w:hAnsi="Times New Roman" w:cs="Times New Roman"/>
          <w:sz w:val="24"/>
          <w:szCs w:val="24"/>
        </w:rPr>
        <w:t xml:space="preserve"> tuumakahjustuse hüvitamise konventsioonis sätestatud tingimustele vastav ja pädeva asutuse heakskiidetud krediidiasutuse garantii või sellega samaväärne kindlustusleping. </w:t>
      </w:r>
    </w:p>
    <w:p w14:paraId="42658480"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4B98EC1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Tuumakahjustuse eest vastutav käitaja on kohustatud andma vedajale Viini 1963. a</w:t>
      </w:r>
      <w:r>
        <w:rPr>
          <w:rFonts w:ascii="Times New Roman" w:eastAsia="Times New Roman" w:hAnsi="Times New Roman" w:cs="Times New Roman"/>
          <w:sz w:val="24"/>
          <w:szCs w:val="24"/>
        </w:rPr>
        <w:t>asta</w:t>
      </w:r>
      <w:r w:rsidRPr="343BA6A5">
        <w:rPr>
          <w:rFonts w:ascii="Times New Roman" w:eastAsia="Times New Roman" w:hAnsi="Times New Roman" w:cs="Times New Roman"/>
          <w:sz w:val="24"/>
          <w:szCs w:val="24"/>
        </w:rPr>
        <w:t xml:space="preserve"> tuumakahjustuse hüvitamise konventsiooni artikli III nõuetele vastava dokumendi, millega tagatise andja tõendab finantstagatise kehtivust. </w:t>
      </w:r>
    </w:p>
    <w:p w14:paraId="44A5A35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17825E9" w14:textId="77777777" w:rsidR="00074CE5" w:rsidRPr="006B2C4D"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(4) Täpsustatud nõuded finantstagatisele kehtestab valdkonna eest vastutav minister määrusega. </w:t>
      </w:r>
    </w:p>
    <w:p w14:paraId="1953254D"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25CAC3A8"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97</w:t>
      </w:r>
      <w:r w:rsidRPr="334603A3">
        <w:rPr>
          <w:rFonts w:ascii="Times New Roman" w:eastAsia="Times New Roman" w:hAnsi="Times New Roman" w:cs="Times New Roman"/>
          <w:b/>
          <w:bCs/>
          <w:sz w:val="24"/>
          <w:szCs w:val="24"/>
        </w:rPr>
        <w:t>.</w:t>
      </w:r>
      <w:r w:rsidRPr="2395178C">
        <w:rPr>
          <w:rFonts w:ascii="Times New Roman" w:eastAsia="Times New Roman" w:hAnsi="Times New Roman" w:cs="Times New Roman"/>
          <w:b/>
          <w:bCs/>
          <w:sz w:val="24"/>
          <w:szCs w:val="24"/>
        </w:rPr>
        <w:t xml:space="preserve"> Tuumakahjustuse nõuete aegumine </w:t>
      </w:r>
    </w:p>
    <w:p w14:paraId="6EC0BED9"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73667B3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Tuumakahjustuse hüvitamise nõude aegumis</w:t>
      </w:r>
      <w:r>
        <w:rPr>
          <w:rFonts w:ascii="Times New Roman" w:eastAsia="Times New Roman" w:hAnsi="Times New Roman" w:cs="Times New Roman"/>
          <w:sz w:val="24"/>
          <w:szCs w:val="24"/>
        </w:rPr>
        <w:t xml:space="preserve">e </w:t>
      </w:r>
      <w:r w:rsidRPr="343BA6A5">
        <w:rPr>
          <w:rFonts w:ascii="Times New Roman" w:eastAsia="Times New Roman" w:hAnsi="Times New Roman" w:cs="Times New Roman"/>
          <w:sz w:val="24"/>
          <w:szCs w:val="24"/>
        </w:rPr>
        <w:t xml:space="preserve">tähtaeg on </w:t>
      </w:r>
      <w:r>
        <w:rPr>
          <w:rFonts w:ascii="Times New Roman" w:eastAsia="Times New Roman" w:hAnsi="Times New Roman" w:cs="Times New Roman"/>
          <w:sz w:val="24"/>
          <w:szCs w:val="24"/>
        </w:rPr>
        <w:t>kümme</w:t>
      </w:r>
      <w:r w:rsidRPr="343BA6A5">
        <w:rPr>
          <w:rFonts w:ascii="Times New Roman" w:eastAsia="Times New Roman" w:hAnsi="Times New Roman" w:cs="Times New Roman"/>
          <w:sz w:val="24"/>
          <w:szCs w:val="24"/>
        </w:rPr>
        <w:t xml:space="preserve"> aastat tuumaintsidendi toimumise päevast</w:t>
      </w:r>
      <w:r>
        <w:rPr>
          <w:rFonts w:ascii="Times New Roman" w:eastAsia="Times New Roman" w:hAnsi="Times New Roman" w:cs="Times New Roman"/>
          <w:sz w:val="24"/>
          <w:szCs w:val="24"/>
        </w:rPr>
        <w:t xml:space="preserve"> arvates</w:t>
      </w:r>
      <w:r w:rsidRPr="343BA6A5">
        <w:rPr>
          <w:rFonts w:ascii="Times New Roman" w:eastAsia="Times New Roman" w:hAnsi="Times New Roman" w:cs="Times New Roman"/>
          <w:sz w:val="24"/>
          <w:szCs w:val="24"/>
        </w:rPr>
        <w:t xml:space="preserve">. </w:t>
      </w:r>
    </w:p>
    <w:p w14:paraId="3D92253B"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2AAB151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Tuumakahjustuse hüvitamise nõue surma, kehavigastuse või tervisekahjustuse põhjustamise korral aegub 30 aasta jooksul tuumaintsidendi toimumise päevast</w:t>
      </w:r>
      <w:r>
        <w:rPr>
          <w:rFonts w:ascii="Times New Roman" w:eastAsia="Times New Roman" w:hAnsi="Times New Roman" w:cs="Times New Roman"/>
          <w:sz w:val="24"/>
          <w:szCs w:val="24"/>
        </w:rPr>
        <w:t xml:space="preserve"> arvates</w:t>
      </w:r>
      <w:r w:rsidRPr="343BA6A5">
        <w:rPr>
          <w:rFonts w:ascii="Times New Roman" w:eastAsia="Times New Roman" w:hAnsi="Times New Roman" w:cs="Times New Roman"/>
          <w:sz w:val="24"/>
          <w:szCs w:val="24"/>
        </w:rPr>
        <w:t xml:space="preserve">. </w:t>
      </w:r>
    </w:p>
    <w:p w14:paraId="0054BFDE"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4E51571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Tuumakahjustuse nõue aegub kolme aasta jooksul </w:t>
      </w:r>
      <w:r>
        <w:rPr>
          <w:rFonts w:ascii="Times New Roman" w:eastAsia="Times New Roman" w:hAnsi="Times New Roman" w:cs="Times New Roman"/>
          <w:sz w:val="24"/>
          <w:szCs w:val="24"/>
        </w:rPr>
        <w:t>arvates</w:t>
      </w:r>
      <w:r w:rsidRPr="343BA6A5">
        <w:rPr>
          <w:rFonts w:ascii="Times New Roman" w:eastAsia="Times New Roman" w:hAnsi="Times New Roman" w:cs="Times New Roman"/>
          <w:sz w:val="24"/>
          <w:szCs w:val="24"/>
        </w:rPr>
        <w:t xml:space="preserve"> päevast, mil nõuet esitama õigustatud isik sai või pidi teada saama tuumakahjustusest, välja arvatud juhul, kui käesoleva paragrahvi lõigetes 1 ja 2 sätestatud aegumistähtajad saabuvad varem. </w:t>
      </w:r>
    </w:p>
    <w:p w14:paraId="21867349"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3E01714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(4) Iga isik, kes on esitanud kahjuhüvitise nõude käesolevas paragrahvis sätestatud tähtaja jooksul, võib oma nõuet muuta, et arvestada kahju süvenemist, isegi pärast lõigetes 1 ja 2 nimetatud tähtaegade möödumist tingimusel, et lõplik kohtuotsus ei ole jõustunud. </w:t>
      </w:r>
    </w:p>
    <w:p w14:paraId="5863FF72"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0F4B90E8"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98</w:t>
      </w:r>
      <w:r w:rsidRPr="2395178C">
        <w:rPr>
          <w:rFonts w:ascii="Times New Roman" w:eastAsia="Times New Roman" w:hAnsi="Times New Roman" w:cs="Times New Roman"/>
          <w:b/>
          <w:bCs/>
          <w:sz w:val="24"/>
          <w:szCs w:val="24"/>
        </w:rPr>
        <w:t xml:space="preserve">. Tagasinõudeõigus </w:t>
      </w:r>
    </w:p>
    <w:p w14:paraId="6102DB9C"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45AFECE1"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Käitajal on tuumakahjustuse hüvitise tagasinõude</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õigus: </w:t>
      </w:r>
    </w:p>
    <w:p w14:paraId="091F3B39"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kui</w:t>
      </w:r>
      <w:r w:rsidRPr="343BA6A5">
        <w:rPr>
          <w:rFonts w:ascii="Times New Roman" w:eastAsia="Times New Roman" w:hAnsi="Times New Roman" w:cs="Times New Roman"/>
          <w:sz w:val="24"/>
          <w:szCs w:val="24"/>
        </w:rPr>
        <w:t xml:space="preserve"> see on sätestatud kirjalikus lepingus või</w:t>
      </w:r>
    </w:p>
    <w:p w14:paraId="0E2FB820"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kui tuumaintsident on põhjustatud tegevusest või tegevusetusest kahju tekitamise eesmärgil  selle füüsilise isiku vastu, kes sel eesmärgil tegutses või tegutsemata jättis.</w:t>
      </w:r>
    </w:p>
    <w:p w14:paraId="57B762DD"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31589DD0"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99</w:t>
      </w:r>
      <w:r w:rsidRPr="2395178C">
        <w:rPr>
          <w:rFonts w:ascii="Times New Roman" w:eastAsia="Times New Roman" w:hAnsi="Times New Roman" w:cs="Times New Roman"/>
          <w:b/>
          <w:bCs/>
          <w:sz w:val="24"/>
          <w:szCs w:val="24"/>
        </w:rPr>
        <w:t>. Kohtualluvus ja Viini 1963. a</w:t>
      </w:r>
      <w:r>
        <w:rPr>
          <w:rFonts w:ascii="Times New Roman" w:eastAsia="Times New Roman" w:hAnsi="Times New Roman" w:cs="Times New Roman"/>
          <w:b/>
          <w:bCs/>
          <w:sz w:val="24"/>
          <w:szCs w:val="24"/>
        </w:rPr>
        <w:t>asta</w:t>
      </w:r>
      <w:r w:rsidRPr="2395178C">
        <w:rPr>
          <w:rFonts w:ascii="Times New Roman" w:eastAsia="Times New Roman" w:hAnsi="Times New Roman" w:cs="Times New Roman"/>
          <w:b/>
          <w:bCs/>
          <w:sz w:val="24"/>
          <w:szCs w:val="24"/>
        </w:rPr>
        <w:t xml:space="preserve"> tuumakahjustuse hüvitamise konventsiooniga ühinenud riigi kohtu otsuse täitmine </w:t>
      </w:r>
    </w:p>
    <w:p w14:paraId="2FAB1320"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51096EF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Tuumakahjustuse nõuete kohtualluvus määratakse vastavalt Viini 1963. a</w:t>
      </w:r>
      <w:r>
        <w:rPr>
          <w:rFonts w:ascii="Times New Roman" w:eastAsia="Times New Roman" w:hAnsi="Times New Roman" w:cs="Times New Roman"/>
          <w:sz w:val="24"/>
          <w:szCs w:val="24"/>
        </w:rPr>
        <w:t>asta</w:t>
      </w:r>
      <w:r w:rsidRPr="343BA6A5">
        <w:rPr>
          <w:rFonts w:ascii="Times New Roman" w:eastAsia="Times New Roman" w:hAnsi="Times New Roman" w:cs="Times New Roman"/>
          <w:sz w:val="24"/>
          <w:szCs w:val="24"/>
        </w:rPr>
        <w:t xml:space="preserve"> tuumakahjustuse hüvitamise konventsioonile. </w:t>
      </w:r>
    </w:p>
    <w:p w14:paraId="71F1F5DB"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6A71B86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Kui tuumakahjustuse hüvitamise nõue allub Eesti kohtule, lahendab asja Harju Maakohus. </w:t>
      </w:r>
    </w:p>
    <w:p w14:paraId="27BB821C"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5F7B455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Viini 1963. a</w:t>
      </w:r>
      <w:r>
        <w:rPr>
          <w:rFonts w:ascii="Times New Roman" w:eastAsia="Times New Roman" w:hAnsi="Times New Roman" w:cs="Times New Roman"/>
          <w:sz w:val="24"/>
          <w:szCs w:val="24"/>
        </w:rPr>
        <w:t>asta</w:t>
      </w:r>
      <w:r w:rsidRPr="343BA6A5">
        <w:rPr>
          <w:rFonts w:ascii="Times New Roman" w:eastAsia="Times New Roman" w:hAnsi="Times New Roman" w:cs="Times New Roman"/>
          <w:sz w:val="24"/>
          <w:szCs w:val="24"/>
        </w:rPr>
        <w:t xml:space="preserve"> tuumakahjustuse hüvitamise konventsiooniga liitunud riigi kohtu jõustunud lahend</w:t>
      </w:r>
      <w:r>
        <w:rPr>
          <w:rFonts w:ascii="Times New Roman" w:eastAsia="Times New Roman" w:hAnsi="Times New Roman" w:cs="Times New Roman"/>
          <w:sz w:val="24"/>
          <w:szCs w:val="24"/>
        </w:rPr>
        <w:t>it</w:t>
      </w:r>
      <w:r w:rsidRPr="343BA6A5">
        <w:rPr>
          <w:rFonts w:ascii="Times New Roman" w:eastAsia="Times New Roman" w:hAnsi="Times New Roman" w:cs="Times New Roman"/>
          <w:sz w:val="24"/>
          <w:szCs w:val="24"/>
        </w:rPr>
        <w:t xml:space="preserve"> tuumakahjustuse hüvitamise nõude</w:t>
      </w:r>
      <w:r>
        <w:rPr>
          <w:rFonts w:ascii="Times New Roman" w:eastAsia="Times New Roman" w:hAnsi="Times New Roman" w:cs="Times New Roman"/>
          <w:sz w:val="24"/>
          <w:szCs w:val="24"/>
        </w:rPr>
        <w:t xml:space="preserve"> kohta</w:t>
      </w:r>
      <w:r w:rsidRPr="343BA6A5">
        <w:rPr>
          <w:rFonts w:ascii="Times New Roman" w:eastAsia="Times New Roman" w:hAnsi="Times New Roman" w:cs="Times New Roman"/>
          <w:sz w:val="24"/>
          <w:szCs w:val="24"/>
        </w:rPr>
        <w:t xml:space="preserve"> tunnustatakse ja </w:t>
      </w:r>
      <w:r>
        <w:rPr>
          <w:rFonts w:ascii="Times New Roman" w:eastAsia="Times New Roman" w:hAnsi="Times New Roman" w:cs="Times New Roman"/>
          <w:sz w:val="24"/>
          <w:szCs w:val="24"/>
        </w:rPr>
        <w:t>see</w:t>
      </w:r>
      <w:r w:rsidRPr="343BA6A5">
        <w:rPr>
          <w:rFonts w:ascii="Times New Roman" w:eastAsia="Times New Roman" w:hAnsi="Times New Roman" w:cs="Times New Roman"/>
          <w:sz w:val="24"/>
          <w:szCs w:val="24"/>
        </w:rPr>
        <w:t xml:space="preserve"> täidetakse sisulise läbivaatamiseta tsiviilkohtumenetluse seadustikus sätestatud korras, välja arvatud juhul, kui kohtulahend saadi tuginedes pettusele, isikule, kelle kahjuks kohtulahend tehti, ei antud piisavat võimalust esitada vastuväiteid või kui kohtulahend on vastuolus avaliku korra või õiguse aluspõhimõtetega. </w:t>
      </w:r>
    </w:p>
    <w:p w14:paraId="171FD3EE"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3B120337"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100</w:t>
      </w:r>
      <w:r w:rsidRPr="2395178C">
        <w:rPr>
          <w:rFonts w:ascii="Times New Roman" w:eastAsia="Times New Roman" w:hAnsi="Times New Roman" w:cs="Times New Roman"/>
          <w:b/>
          <w:bCs/>
          <w:sz w:val="24"/>
          <w:szCs w:val="24"/>
        </w:rPr>
        <w:t>. Diskrimineerimise keeld</w:t>
      </w:r>
    </w:p>
    <w:p w14:paraId="3D121FD6"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7B5C19D3"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Käesolevat peatükki rakendatakse diskrimineerimata </w:t>
      </w:r>
      <w:commentRangeStart w:id="256"/>
      <w:r w:rsidRPr="343BA6A5">
        <w:rPr>
          <w:rFonts w:ascii="Times New Roman" w:eastAsia="Times New Roman" w:hAnsi="Times New Roman" w:cs="Times New Roman"/>
          <w:sz w:val="24"/>
          <w:szCs w:val="24"/>
        </w:rPr>
        <w:t>kodakondsuse, alalise või ajutise elukoha alusel</w:t>
      </w:r>
      <w:commentRangeEnd w:id="256"/>
      <w:r w:rsidR="00D35FDF">
        <w:rPr>
          <w:rStyle w:val="Kommentaariviide"/>
        </w:rPr>
        <w:commentReference w:id="256"/>
      </w:r>
      <w:r w:rsidRPr="343BA6A5">
        <w:rPr>
          <w:rFonts w:ascii="Times New Roman" w:eastAsia="Times New Roman" w:hAnsi="Times New Roman" w:cs="Times New Roman"/>
          <w:sz w:val="24"/>
          <w:szCs w:val="24"/>
        </w:rPr>
        <w:t>.</w:t>
      </w:r>
    </w:p>
    <w:bookmarkEnd w:id="110"/>
    <w:p w14:paraId="17579FA0" w14:textId="77777777" w:rsidR="00074CE5" w:rsidRPr="00EB07BB" w:rsidRDefault="00074CE5" w:rsidP="00074CE5">
      <w:pPr>
        <w:spacing w:after="0"/>
        <w:contextualSpacing/>
        <w:jc w:val="both"/>
        <w:rPr>
          <w:rFonts w:ascii="Times New Roman" w:eastAsia="Times New Roman" w:hAnsi="Times New Roman" w:cs="Times New Roman"/>
          <w:sz w:val="24"/>
          <w:szCs w:val="24"/>
        </w:rPr>
      </w:pPr>
    </w:p>
    <w:p w14:paraId="17938D3A" w14:textId="77777777" w:rsidR="00074CE5" w:rsidRDefault="00074CE5" w:rsidP="00074CE5">
      <w:pPr>
        <w:pStyle w:val="paragraph"/>
        <w:spacing w:before="0" w:beforeAutospacing="0" w:after="160" w:afterAutospacing="0" w:line="257" w:lineRule="auto"/>
        <w:contextualSpacing/>
        <w:jc w:val="both"/>
        <w:rPr>
          <w:rFonts w:eastAsia="Aptos"/>
          <w:b/>
        </w:rPr>
      </w:pPr>
    </w:p>
    <w:p w14:paraId="129DA438" w14:textId="77777777" w:rsidR="00074CE5" w:rsidRDefault="00074CE5" w:rsidP="00074CE5">
      <w:pPr>
        <w:pStyle w:val="paragraph"/>
        <w:spacing w:before="0" w:beforeAutospacing="0" w:after="0" w:afterAutospacing="0"/>
        <w:contextualSpacing/>
        <w:jc w:val="center"/>
        <w:textAlignment w:val="baseline"/>
        <w:rPr>
          <w:b/>
        </w:rPr>
      </w:pPr>
      <w:r w:rsidRPr="68BE6F56">
        <w:rPr>
          <w:rStyle w:val="normaltextrun"/>
          <w:rFonts w:eastAsiaTheme="majorEastAsia"/>
          <w:b/>
          <w:bCs/>
        </w:rPr>
        <w:t>15</w:t>
      </w:r>
      <w:r w:rsidRPr="343BA6A5">
        <w:rPr>
          <w:rStyle w:val="normaltextrun"/>
          <w:rFonts w:eastAsiaTheme="majorEastAsia"/>
          <w:b/>
        </w:rPr>
        <w:t>. peatükk</w:t>
      </w:r>
      <w:r w:rsidRPr="343BA6A5">
        <w:rPr>
          <w:rStyle w:val="eop"/>
          <w:rFonts w:eastAsiaTheme="majorEastAsia"/>
          <w:b/>
        </w:rPr>
        <w:t> </w:t>
      </w:r>
    </w:p>
    <w:p w14:paraId="44B1AA05" w14:textId="77777777" w:rsidR="00074CE5" w:rsidRDefault="00074CE5" w:rsidP="00074CE5">
      <w:pPr>
        <w:pStyle w:val="paragraph"/>
        <w:spacing w:before="0" w:beforeAutospacing="0" w:after="0" w:afterAutospacing="0"/>
        <w:contextualSpacing/>
        <w:jc w:val="center"/>
        <w:textAlignment w:val="baseline"/>
        <w:rPr>
          <w:b/>
        </w:rPr>
      </w:pPr>
      <w:r w:rsidRPr="31874130">
        <w:rPr>
          <w:rStyle w:val="normaltextrun"/>
          <w:rFonts w:eastAsiaTheme="majorEastAsia"/>
          <w:b/>
          <w:bCs/>
        </w:rPr>
        <w:t>Vastutus</w:t>
      </w:r>
      <w:r w:rsidRPr="31874130">
        <w:rPr>
          <w:rStyle w:val="eop"/>
          <w:rFonts w:eastAsiaTheme="majorEastAsia"/>
          <w:b/>
          <w:bCs/>
        </w:rPr>
        <w:t> </w:t>
      </w:r>
    </w:p>
    <w:p w14:paraId="6ED46C10"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p>
    <w:p w14:paraId="66429161" w14:textId="77777777" w:rsidR="00074CE5" w:rsidRDefault="00074CE5" w:rsidP="00074CE5">
      <w:pPr>
        <w:pStyle w:val="paragraph"/>
        <w:contextualSpacing/>
        <w:jc w:val="both"/>
        <w:textAlignment w:val="baseline"/>
        <w:rPr>
          <w:b/>
          <w:bCs/>
        </w:rPr>
      </w:pPr>
      <w:r w:rsidRPr="00CC5313">
        <w:rPr>
          <w:b/>
          <w:bCs/>
        </w:rPr>
        <w:t>§</w:t>
      </w:r>
      <w:r w:rsidRPr="6D1A02DA">
        <w:rPr>
          <w:b/>
          <w:bCs/>
        </w:rPr>
        <w:t xml:space="preserve"> </w:t>
      </w:r>
      <w:r w:rsidRPr="13252BC6">
        <w:rPr>
          <w:b/>
          <w:bCs/>
        </w:rPr>
        <w:t>101</w:t>
      </w:r>
      <w:r w:rsidRPr="6D1A02DA">
        <w:rPr>
          <w:b/>
          <w:bCs/>
        </w:rPr>
        <w:t>.</w:t>
      </w:r>
      <w:r w:rsidRPr="00CC5313">
        <w:rPr>
          <w:b/>
          <w:bCs/>
        </w:rPr>
        <w:t> </w:t>
      </w:r>
      <w:r>
        <w:rPr>
          <w:b/>
          <w:bCs/>
        </w:rPr>
        <w:t>Tuumaohutusloata tegutsemine või loa nõuete rikkumine</w:t>
      </w:r>
    </w:p>
    <w:p w14:paraId="22D021EA" w14:textId="77777777" w:rsidR="00074CE5" w:rsidRDefault="00074CE5" w:rsidP="00074CE5">
      <w:pPr>
        <w:pStyle w:val="paragraph"/>
        <w:contextualSpacing/>
        <w:jc w:val="both"/>
        <w:rPr>
          <w:b/>
          <w:bCs/>
        </w:rPr>
      </w:pPr>
    </w:p>
    <w:p w14:paraId="25B1C229" w14:textId="77777777" w:rsidR="00074CE5" w:rsidRPr="00986469" w:rsidRDefault="00074CE5" w:rsidP="00EE421B">
      <w:pPr>
        <w:pStyle w:val="paragraph"/>
        <w:numPr>
          <w:ilvl w:val="1"/>
          <w:numId w:val="8"/>
        </w:numPr>
        <w:ind w:left="360"/>
        <w:contextualSpacing/>
        <w:jc w:val="both"/>
        <w:textAlignment w:val="baseline"/>
      </w:pPr>
      <w:r>
        <w:t xml:space="preserve">Tuumaohutusloata tegutsemise või loa nõuete rikkumise eest </w:t>
      </w:r>
      <w:r w:rsidRPr="0092684A">
        <w:t>–</w:t>
      </w:r>
      <w:r>
        <w:t xml:space="preserve"> </w:t>
      </w:r>
      <w:r w:rsidRPr="00CC5313">
        <w:t xml:space="preserve">karistatakse rahatrahviga kuni </w:t>
      </w:r>
      <w:r>
        <w:t>300 trahviühikut</w:t>
      </w:r>
      <w:r w:rsidRPr="00CC5313">
        <w:t>.</w:t>
      </w:r>
    </w:p>
    <w:p w14:paraId="2F72628E" w14:textId="77777777" w:rsidR="00074CE5" w:rsidRDefault="00074CE5" w:rsidP="00074CE5">
      <w:pPr>
        <w:pStyle w:val="paragraph"/>
        <w:contextualSpacing/>
        <w:jc w:val="both"/>
      </w:pPr>
    </w:p>
    <w:p w14:paraId="523BBC40" w14:textId="77777777" w:rsidR="00074CE5" w:rsidRDefault="00074CE5" w:rsidP="00EE421B">
      <w:pPr>
        <w:pStyle w:val="paragraph"/>
        <w:numPr>
          <w:ilvl w:val="1"/>
          <w:numId w:val="8"/>
        </w:numPr>
        <w:ind w:left="360"/>
        <w:contextualSpacing/>
        <w:jc w:val="both"/>
        <w:textAlignment w:val="baseline"/>
      </w:pPr>
      <w:r w:rsidRPr="00CC5313">
        <w:t>Sama teo eest, kui selle on toime pannud juriidiline isik, –</w:t>
      </w:r>
      <w:r>
        <w:t xml:space="preserve"> </w:t>
      </w:r>
      <w:r w:rsidRPr="00CC5313">
        <w:t xml:space="preserve">karistatakse rahatrahviga kuni </w:t>
      </w:r>
      <w:r>
        <w:t xml:space="preserve">400 000 </w:t>
      </w:r>
      <w:r w:rsidRPr="00CC5313">
        <w:t>eurot.</w:t>
      </w:r>
    </w:p>
    <w:p w14:paraId="58B1B4D9" w14:textId="77777777" w:rsidR="00074CE5" w:rsidRDefault="00074CE5" w:rsidP="00074CE5">
      <w:pPr>
        <w:pStyle w:val="paragraph"/>
        <w:contextualSpacing/>
        <w:jc w:val="both"/>
      </w:pPr>
    </w:p>
    <w:p w14:paraId="3473BB41" w14:textId="77777777" w:rsidR="00074CE5" w:rsidRPr="008A5063" w:rsidRDefault="00074CE5" w:rsidP="00074CE5">
      <w:pPr>
        <w:pStyle w:val="paragraph"/>
        <w:contextualSpacing/>
        <w:jc w:val="both"/>
        <w:textAlignment w:val="baseline"/>
        <w:rPr>
          <w:b/>
          <w:bCs/>
        </w:rPr>
      </w:pPr>
      <w:r w:rsidRPr="003E4F62">
        <w:rPr>
          <w:b/>
          <w:bCs/>
        </w:rPr>
        <w:t xml:space="preserve">§ </w:t>
      </w:r>
      <w:r w:rsidRPr="13252BC6">
        <w:rPr>
          <w:b/>
          <w:bCs/>
        </w:rPr>
        <w:t>102</w:t>
      </w:r>
      <w:r>
        <w:rPr>
          <w:b/>
          <w:bCs/>
        </w:rPr>
        <w:t xml:space="preserve">. </w:t>
      </w:r>
      <w:r w:rsidRPr="003E4F62">
        <w:rPr>
          <w:b/>
          <w:bCs/>
        </w:rPr>
        <w:t>Andmete säilitamise ja esitamise nõuete rikkumine</w:t>
      </w:r>
    </w:p>
    <w:p w14:paraId="56E37EF5" w14:textId="77777777" w:rsidR="00074CE5" w:rsidRDefault="00074CE5" w:rsidP="00074CE5">
      <w:pPr>
        <w:pStyle w:val="paragraph"/>
        <w:contextualSpacing/>
        <w:jc w:val="both"/>
        <w:rPr>
          <w:b/>
          <w:bCs/>
        </w:rPr>
      </w:pPr>
    </w:p>
    <w:p w14:paraId="708A6EBE" w14:textId="77777777" w:rsidR="00074CE5" w:rsidRPr="00986469" w:rsidRDefault="00074CE5" w:rsidP="00EE421B">
      <w:pPr>
        <w:pStyle w:val="paragraph"/>
        <w:numPr>
          <w:ilvl w:val="0"/>
          <w:numId w:val="17"/>
        </w:numPr>
        <w:ind w:left="360"/>
        <w:contextualSpacing/>
        <w:jc w:val="both"/>
        <w:textAlignment w:val="baseline"/>
      </w:pPr>
      <w:r w:rsidRPr="003E4F62">
        <w:t xml:space="preserve">Käesolevas seaduses ja selle alusel kehtestatud õigusaktis sätestatud andmete kogumise ja säilitamise nõuete rikkumise eest </w:t>
      </w:r>
      <w:r w:rsidRPr="0092684A">
        <w:t>–</w:t>
      </w:r>
      <w:r>
        <w:t xml:space="preserve"> </w:t>
      </w:r>
      <w:r w:rsidRPr="00CC5313">
        <w:t xml:space="preserve">karistatakse rahatrahviga kuni </w:t>
      </w:r>
      <w:r>
        <w:t>200</w:t>
      </w:r>
      <w:r w:rsidRPr="00CC5313">
        <w:t xml:space="preserve"> trahviühikut.</w:t>
      </w:r>
    </w:p>
    <w:p w14:paraId="09C764E4" w14:textId="77777777" w:rsidR="00074CE5" w:rsidRDefault="00074CE5" w:rsidP="00074CE5">
      <w:pPr>
        <w:pStyle w:val="paragraph"/>
        <w:contextualSpacing/>
        <w:jc w:val="both"/>
      </w:pPr>
    </w:p>
    <w:p w14:paraId="417627AA" w14:textId="77777777" w:rsidR="00074CE5" w:rsidRDefault="00074CE5" w:rsidP="00EE421B">
      <w:pPr>
        <w:pStyle w:val="paragraph"/>
        <w:numPr>
          <w:ilvl w:val="0"/>
          <w:numId w:val="17"/>
        </w:numPr>
        <w:ind w:left="360"/>
        <w:contextualSpacing/>
        <w:jc w:val="both"/>
        <w:textAlignment w:val="baseline"/>
      </w:pPr>
      <w:r w:rsidRPr="00CC5313">
        <w:t>Sama teo eest, kui selle on toime pannud juriidiline isik, –</w:t>
      </w:r>
      <w:r>
        <w:t xml:space="preserve"> </w:t>
      </w:r>
      <w:r w:rsidRPr="00CC5313">
        <w:t>karistatakse rahatrahviga ku</w:t>
      </w:r>
      <w:r w:rsidRPr="00F32552">
        <w:t>ni </w:t>
      </w:r>
      <w:r>
        <w:t>265 000</w:t>
      </w:r>
      <w:r w:rsidRPr="00CC5313">
        <w:t xml:space="preserve"> eurot.</w:t>
      </w:r>
    </w:p>
    <w:p w14:paraId="6CDC7E5F" w14:textId="77777777" w:rsidR="00074CE5" w:rsidRDefault="00074CE5" w:rsidP="00074CE5">
      <w:pPr>
        <w:pStyle w:val="paragraph"/>
        <w:contextualSpacing/>
        <w:jc w:val="both"/>
      </w:pPr>
    </w:p>
    <w:p w14:paraId="61E8E5A4" w14:textId="77777777" w:rsidR="00074CE5" w:rsidRDefault="00074CE5" w:rsidP="00074CE5">
      <w:pPr>
        <w:pStyle w:val="paragraph"/>
        <w:contextualSpacing/>
        <w:jc w:val="both"/>
        <w:textAlignment w:val="baseline"/>
        <w:rPr>
          <w:b/>
          <w:bCs/>
        </w:rPr>
      </w:pPr>
      <w:r w:rsidRPr="003E4F62">
        <w:rPr>
          <w:b/>
          <w:bCs/>
        </w:rPr>
        <w:t xml:space="preserve">§ </w:t>
      </w:r>
      <w:r w:rsidRPr="13252BC6">
        <w:rPr>
          <w:b/>
          <w:bCs/>
        </w:rPr>
        <w:t>103</w:t>
      </w:r>
      <w:r w:rsidRPr="6F99514B">
        <w:rPr>
          <w:b/>
          <w:bCs/>
        </w:rPr>
        <w:t>.</w:t>
      </w:r>
      <w:r>
        <w:rPr>
          <w:b/>
          <w:bCs/>
        </w:rPr>
        <w:t xml:space="preserve"> </w:t>
      </w:r>
      <w:r w:rsidRPr="003E4F62">
        <w:rPr>
          <w:b/>
          <w:bCs/>
        </w:rPr>
        <w:t xml:space="preserve">Tuumakontrollimeetmete </w:t>
      </w:r>
      <w:r>
        <w:rPr>
          <w:b/>
          <w:bCs/>
        </w:rPr>
        <w:t>nõuete rikkumine</w:t>
      </w:r>
    </w:p>
    <w:p w14:paraId="3EBEAA68" w14:textId="77777777" w:rsidR="00074CE5" w:rsidRDefault="00074CE5" w:rsidP="00074CE5">
      <w:pPr>
        <w:pStyle w:val="paragraph"/>
        <w:contextualSpacing/>
        <w:jc w:val="both"/>
        <w:rPr>
          <w:b/>
          <w:bCs/>
        </w:rPr>
      </w:pPr>
    </w:p>
    <w:p w14:paraId="339C2BDA" w14:textId="77777777" w:rsidR="00074CE5" w:rsidRDefault="00074CE5" w:rsidP="00EE421B">
      <w:pPr>
        <w:pStyle w:val="paragraph"/>
        <w:numPr>
          <w:ilvl w:val="0"/>
          <w:numId w:val="18"/>
        </w:numPr>
        <w:ind w:left="375"/>
        <w:contextualSpacing/>
        <w:jc w:val="both"/>
        <w:textAlignment w:val="baseline"/>
      </w:pPr>
      <w:r>
        <w:t xml:space="preserve">Käesolevas seaduses ja selle alusel kehtestatud õigusaktis või Euroopa Liidu õigusaktis sätestatud tuumakontrollimeetmete nõuete rikkumise eest </w:t>
      </w:r>
      <w:r w:rsidRPr="0092684A">
        <w:t>–</w:t>
      </w:r>
      <w:r>
        <w:t xml:space="preserve"> </w:t>
      </w:r>
      <w:r w:rsidRPr="00CC5313">
        <w:t xml:space="preserve">karistatakse rahatrahviga kuni </w:t>
      </w:r>
      <w:r>
        <w:t>300</w:t>
      </w:r>
      <w:r w:rsidRPr="00CC5313">
        <w:t xml:space="preserve"> trahviühikut.</w:t>
      </w:r>
    </w:p>
    <w:p w14:paraId="094B1C65" w14:textId="77777777" w:rsidR="00074CE5" w:rsidRDefault="00074CE5" w:rsidP="00074CE5">
      <w:pPr>
        <w:pStyle w:val="paragraph"/>
        <w:contextualSpacing/>
        <w:jc w:val="both"/>
      </w:pPr>
    </w:p>
    <w:p w14:paraId="218D0C23" w14:textId="77777777" w:rsidR="00074CE5" w:rsidRDefault="00074CE5" w:rsidP="00EE421B">
      <w:pPr>
        <w:pStyle w:val="paragraph"/>
        <w:numPr>
          <w:ilvl w:val="0"/>
          <w:numId w:val="18"/>
        </w:numPr>
        <w:ind w:left="375"/>
        <w:contextualSpacing/>
        <w:jc w:val="both"/>
        <w:textAlignment w:val="baseline"/>
      </w:pPr>
      <w:r w:rsidRPr="00CC5313">
        <w:t>Sama teo eest, kui selle on toime pannud juriidiline isik</w:t>
      </w:r>
      <w:r>
        <w:t>,</w:t>
      </w:r>
      <w:r w:rsidRPr="00CC5313">
        <w:t xml:space="preserve"> –</w:t>
      </w:r>
      <w:r>
        <w:t xml:space="preserve"> </w:t>
      </w:r>
      <w:r w:rsidRPr="00CC5313">
        <w:t xml:space="preserve">karistatakse rahatrahviga kuni </w:t>
      </w:r>
      <w:r>
        <w:t xml:space="preserve">400 000 </w:t>
      </w:r>
      <w:r w:rsidRPr="00CC5313">
        <w:t>eurot.</w:t>
      </w:r>
    </w:p>
    <w:p w14:paraId="3B174C18" w14:textId="77777777" w:rsidR="00074CE5" w:rsidRDefault="00074CE5" w:rsidP="00074CE5">
      <w:pPr>
        <w:pStyle w:val="paragraph"/>
        <w:contextualSpacing/>
        <w:jc w:val="both"/>
      </w:pPr>
    </w:p>
    <w:p w14:paraId="07CF0319" w14:textId="77777777" w:rsidR="00074CE5" w:rsidRPr="003E4F62" w:rsidRDefault="00074CE5" w:rsidP="00074CE5">
      <w:pPr>
        <w:pStyle w:val="paragraph"/>
        <w:contextualSpacing/>
        <w:jc w:val="both"/>
        <w:textAlignment w:val="baseline"/>
        <w:rPr>
          <w:b/>
          <w:bCs/>
        </w:rPr>
      </w:pPr>
      <w:r>
        <w:rPr>
          <w:b/>
          <w:bCs/>
        </w:rPr>
        <w:t>§</w:t>
      </w:r>
      <w:r w:rsidRPr="102E9A58">
        <w:rPr>
          <w:b/>
          <w:bCs/>
        </w:rPr>
        <w:t xml:space="preserve"> </w:t>
      </w:r>
      <w:r w:rsidRPr="13252BC6">
        <w:rPr>
          <w:b/>
          <w:bCs/>
        </w:rPr>
        <w:t>104</w:t>
      </w:r>
      <w:r>
        <w:rPr>
          <w:b/>
          <w:bCs/>
        </w:rPr>
        <w:t>. Tuumajulgeoleku ja füüsilise kaitse nõuete rikkumine</w:t>
      </w:r>
    </w:p>
    <w:p w14:paraId="2BB68969" w14:textId="77777777" w:rsidR="00074CE5" w:rsidRDefault="00074CE5" w:rsidP="00074CE5">
      <w:pPr>
        <w:pStyle w:val="paragraph"/>
        <w:contextualSpacing/>
        <w:jc w:val="both"/>
        <w:rPr>
          <w:b/>
          <w:bCs/>
        </w:rPr>
      </w:pPr>
    </w:p>
    <w:p w14:paraId="14C244E2" w14:textId="77777777" w:rsidR="00074CE5" w:rsidRDefault="00074CE5" w:rsidP="00EE421B">
      <w:pPr>
        <w:pStyle w:val="paragraph"/>
        <w:numPr>
          <w:ilvl w:val="0"/>
          <w:numId w:val="20"/>
        </w:numPr>
        <w:ind w:left="360"/>
        <w:contextualSpacing/>
        <w:jc w:val="both"/>
        <w:textAlignment w:val="baseline"/>
      </w:pPr>
      <w:r>
        <w:t xml:space="preserve">Käesolevas seaduses ja selle alusel kehtestatud õigusaktis sätestatud tuumajulgeoleku ja füüsilise kaitse nõuete rikkumise eest </w:t>
      </w:r>
      <w:r w:rsidRPr="0092684A">
        <w:t>–</w:t>
      </w:r>
      <w:r>
        <w:t xml:space="preserve"> </w:t>
      </w:r>
      <w:r w:rsidRPr="00CC5313">
        <w:t xml:space="preserve">karistatakse rahatrahviga kuni </w:t>
      </w:r>
      <w:r>
        <w:t>300</w:t>
      </w:r>
      <w:r w:rsidRPr="00CC5313">
        <w:t xml:space="preserve"> trahviühikut.</w:t>
      </w:r>
    </w:p>
    <w:p w14:paraId="7BD94D5E" w14:textId="77777777" w:rsidR="00074CE5" w:rsidRDefault="00074CE5" w:rsidP="00074CE5">
      <w:pPr>
        <w:pStyle w:val="paragraph"/>
        <w:contextualSpacing/>
        <w:jc w:val="both"/>
        <w:textAlignment w:val="baseline"/>
      </w:pPr>
    </w:p>
    <w:p w14:paraId="5A7A02FC" w14:textId="77777777" w:rsidR="00074CE5" w:rsidRDefault="00074CE5" w:rsidP="00074CE5">
      <w:pPr>
        <w:pStyle w:val="paragraph"/>
        <w:contextualSpacing/>
        <w:jc w:val="both"/>
        <w:textAlignment w:val="baseline"/>
      </w:pPr>
      <w:r>
        <w:t>(2)</w:t>
      </w:r>
      <w:r w:rsidRPr="00CC5313">
        <w:t xml:space="preserve"> Sama teo eest, kui selle on toime pannud juriidiline isik</w:t>
      </w:r>
      <w:r>
        <w:t>,</w:t>
      </w:r>
      <w:r w:rsidRPr="00CC5313">
        <w:t xml:space="preserve"> –</w:t>
      </w:r>
      <w:r>
        <w:t xml:space="preserve"> </w:t>
      </w:r>
      <w:r w:rsidRPr="00CC5313">
        <w:t xml:space="preserve">karistatakse rahatrahviga kuni </w:t>
      </w:r>
      <w:r>
        <w:t>400 000</w:t>
      </w:r>
      <w:r w:rsidRPr="00CC5313">
        <w:t xml:space="preserve"> eurot.</w:t>
      </w:r>
    </w:p>
    <w:p w14:paraId="15D176DC" w14:textId="77777777" w:rsidR="00074CE5" w:rsidRDefault="00074CE5" w:rsidP="00074CE5">
      <w:pPr>
        <w:pStyle w:val="paragraph"/>
        <w:contextualSpacing/>
        <w:jc w:val="both"/>
      </w:pPr>
    </w:p>
    <w:p w14:paraId="1FC98C52" w14:textId="77777777" w:rsidR="00074CE5" w:rsidRDefault="00074CE5" w:rsidP="00074CE5">
      <w:pPr>
        <w:pStyle w:val="paragraph"/>
        <w:contextualSpacing/>
        <w:jc w:val="both"/>
        <w:textAlignment w:val="baseline"/>
        <w:rPr>
          <w:b/>
          <w:bCs/>
        </w:rPr>
      </w:pPr>
      <w:r w:rsidRPr="003E4F62">
        <w:rPr>
          <w:b/>
          <w:bCs/>
        </w:rPr>
        <w:t xml:space="preserve">§ </w:t>
      </w:r>
      <w:r w:rsidRPr="13252BC6">
        <w:rPr>
          <w:b/>
          <w:bCs/>
        </w:rPr>
        <w:t>105</w:t>
      </w:r>
      <w:r>
        <w:rPr>
          <w:b/>
          <w:bCs/>
        </w:rPr>
        <w:t xml:space="preserve">. </w:t>
      </w:r>
      <w:r w:rsidRPr="003E4F62">
        <w:rPr>
          <w:b/>
          <w:bCs/>
        </w:rPr>
        <w:t>Tuumajäätmete käitlemise nõuete rikkumine</w:t>
      </w:r>
    </w:p>
    <w:p w14:paraId="1218FAB0" w14:textId="77777777" w:rsidR="00074CE5" w:rsidRDefault="00074CE5" w:rsidP="00074CE5">
      <w:pPr>
        <w:pStyle w:val="paragraph"/>
        <w:contextualSpacing/>
        <w:jc w:val="both"/>
        <w:rPr>
          <w:b/>
          <w:bCs/>
        </w:rPr>
      </w:pPr>
    </w:p>
    <w:p w14:paraId="6355DDB2" w14:textId="77777777" w:rsidR="00074CE5" w:rsidRDefault="00074CE5" w:rsidP="00EE421B">
      <w:pPr>
        <w:pStyle w:val="paragraph"/>
        <w:numPr>
          <w:ilvl w:val="0"/>
          <w:numId w:val="21"/>
        </w:numPr>
        <w:ind w:left="360"/>
        <w:contextualSpacing/>
        <w:jc w:val="both"/>
        <w:textAlignment w:val="baseline"/>
      </w:pPr>
      <w:r>
        <w:t xml:space="preserve">Käesolevas seaduses ja selle alusel kehtestatud õigusaktis sätestatud tuumajäätmete käitlemise nõuete rikkumise eest </w:t>
      </w:r>
      <w:r w:rsidRPr="0092684A">
        <w:t>–</w:t>
      </w:r>
      <w:r>
        <w:t xml:space="preserve"> </w:t>
      </w:r>
      <w:r w:rsidRPr="00CC5313">
        <w:t xml:space="preserve">karistatakse rahatrahviga kuni </w:t>
      </w:r>
      <w:r>
        <w:t>300</w:t>
      </w:r>
      <w:r w:rsidRPr="00CC5313">
        <w:t xml:space="preserve"> trahviühikut.</w:t>
      </w:r>
    </w:p>
    <w:p w14:paraId="7026D27F" w14:textId="77777777" w:rsidR="00074CE5" w:rsidRDefault="00074CE5" w:rsidP="00074CE5">
      <w:pPr>
        <w:pStyle w:val="paragraph"/>
        <w:contextualSpacing/>
        <w:jc w:val="both"/>
      </w:pPr>
    </w:p>
    <w:p w14:paraId="1C66545D" w14:textId="77777777" w:rsidR="00074CE5" w:rsidRPr="00F32552" w:rsidRDefault="00074CE5" w:rsidP="00EE421B">
      <w:pPr>
        <w:pStyle w:val="paragraph"/>
        <w:numPr>
          <w:ilvl w:val="0"/>
          <w:numId w:val="21"/>
        </w:numPr>
        <w:ind w:left="360"/>
        <w:contextualSpacing/>
        <w:jc w:val="both"/>
        <w:textAlignment w:val="baseline"/>
      </w:pPr>
      <w:r w:rsidRPr="00CC5313">
        <w:t>Sama teo eest, kui selle on toime pannud juriidiline isik, –</w:t>
      </w:r>
      <w:r>
        <w:t xml:space="preserve"> </w:t>
      </w:r>
      <w:r w:rsidRPr="00CC5313">
        <w:t xml:space="preserve">karistatakse rahatrahviga kuni </w:t>
      </w:r>
      <w:r>
        <w:t>400 000</w:t>
      </w:r>
      <w:r w:rsidRPr="00F32552">
        <w:t xml:space="preserve"> eurot.</w:t>
      </w:r>
    </w:p>
    <w:p w14:paraId="1CBF41F0" w14:textId="77777777" w:rsidR="00074CE5" w:rsidRPr="00F32552" w:rsidRDefault="00074CE5" w:rsidP="00074CE5">
      <w:pPr>
        <w:spacing w:after="0" w:line="240" w:lineRule="auto"/>
        <w:contextualSpacing/>
        <w:jc w:val="both"/>
        <w:rPr>
          <w:rFonts w:ascii="Times New Roman" w:eastAsia="Times New Roman" w:hAnsi="Times New Roman" w:cs="Times New Roman"/>
          <w:b/>
          <w:sz w:val="24"/>
          <w:szCs w:val="24"/>
        </w:rPr>
      </w:pPr>
    </w:p>
    <w:p w14:paraId="705158F8"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r w:rsidRPr="2F745075">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106</w:t>
      </w:r>
      <w:r w:rsidRPr="2F745075">
        <w:rPr>
          <w:rFonts w:ascii="Times New Roman" w:eastAsia="Times New Roman" w:hAnsi="Times New Roman" w:cs="Times New Roman"/>
          <w:b/>
          <w:bCs/>
          <w:sz w:val="24"/>
          <w:szCs w:val="24"/>
        </w:rPr>
        <w:t xml:space="preserve">. Riikliku järelevalve, auditi või </w:t>
      </w:r>
      <w:proofErr w:type="spellStart"/>
      <w:r w:rsidRPr="2F745075">
        <w:rPr>
          <w:rFonts w:ascii="Times New Roman" w:eastAsia="Times New Roman" w:hAnsi="Times New Roman" w:cs="Times New Roman"/>
          <w:b/>
          <w:bCs/>
          <w:sz w:val="24"/>
          <w:szCs w:val="24"/>
        </w:rPr>
        <w:t>välisinspektorite</w:t>
      </w:r>
      <w:proofErr w:type="spellEnd"/>
      <w:r w:rsidRPr="2F745075">
        <w:rPr>
          <w:rFonts w:ascii="Times New Roman" w:eastAsia="Times New Roman" w:hAnsi="Times New Roman" w:cs="Times New Roman"/>
          <w:b/>
          <w:bCs/>
          <w:sz w:val="24"/>
          <w:szCs w:val="24"/>
        </w:rPr>
        <w:t xml:space="preserve"> järelevalve takistamine või nõuete rikkumine</w:t>
      </w:r>
    </w:p>
    <w:p w14:paraId="7BCF188D" w14:textId="77777777" w:rsidR="00074CE5" w:rsidRDefault="00074CE5" w:rsidP="00EE421B">
      <w:pPr>
        <w:pStyle w:val="paragraph"/>
        <w:numPr>
          <w:ilvl w:val="0"/>
          <w:numId w:val="19"/>
        </w:numPr>
        <w:ind w:left="360"/>
        <w:contextualSpacing/>
        <w:jc w:val="both"/>
        <w:textAlignment w:val="baseline"/>
      </w:pPr>
      <w:r w:rsidRPr="0092684A">
        <w:t xml:space="preserve">Riikliku järelevalve, auditi või </w:t>
      </w:r>
      <w:proofErr w:type="spellStart"/>
      <w:r>
        <w:t>välis</w:t>
      </w:r>
      <w:r w:rsidRPr="0092684A">
        <w:t>inspektorite</w:t>
      </w:r>
      <w:proofErr w:type="spellEnd"/>
      <w:r w:rsidRPr="0092684A">
        <w:t xml:space="preserve"> järeleval</w:t>
      </w:r>
      <w:r>
        <w:t>v</w:t>
      </w:r>
      <w:r w:rsidRPr="0092684A">
        <w:t xml:space="preserve">e takistamise ja nõuete rikkumise eest </w:t>
      </w:r>
      <w:r w:rsidRPr="00CC5313">
        <w:t>–</w:t>
      </w:r>
      <w:r>
        <w:t xml:space="preserve"> </w:t>
      </w:r>
      <w:r w:rsidRPr="00C46261">
        <w:t xml:space="preserve">karistatakse rahatrahviga kuni </w:t>
      </w:r>
      <w:r>
        <w:t xml:space="preserve">300 </w:t>
      </w:r>
      <w:r w:rsidRPr="00C46261">
        <w:t>trahviühikut.</w:t>
      </w:r>
    </w:p>
    <w:p w14:paraId="52EDE02B" w14:textId="77777777" w:rsidR="00074CE5" w:rsidRPr="0092684A" w:rsidRDefault="00074CE5" w:rsidP="00074CE5">
      <w:pPr>
        <w:pStyle w:val="paragraph"/>
        <w:contextualSpacing/>
        <w:jc w:val="both"/>
        <w:textAlignment w:val="baseline"/>
      </w:pPr>
    </w:p>
    <w:p w14:paraId="0ABDB0B5" w14:textId="77777777" w:rsidR="00074CE5" w:rsidRDefault="00074CE5" w:rsidP="00EE421B">
      <w:pPr>
        <w:pStyle w:val="paragraph"/>
        <w:numPr>
          <w:ilvl w:val="0"/>
          <w:numId w:val="19"/>
        </w:numPr>
        <w:ind w:left="360"/>
        <w:contextualSpacing/>
        <w:jc w:val="both"/>
        <w:textAlignment w:val="baseline"/>
      </w:pPr>
      <w:r w:rsidRPr="00CC5313">
        <w:t>Sama teo eest, kui selle on toime pannud juriidiline isik, –</w:t>
      </w:r>
      <w:r>
        <w:t xml:space="preserve"> </w:t>
      </w:r>
      <w:r w:rsidRPr="00CC5313">
        <w:t xml:space="preserve">karistatakse rahatrahviga kuni </w:t>
      </w:r>
      <w:r>
        <w:t xml:space="preserve">400 000 </w:t>
      </w:r>
      <w:r w:rsidRPr="00CC5313">
        <w:t>eurot.</w:t>
      </w:r>
    </w:p>
    <w:p w14:paraId="2A30D67D" w14:textId="77777777" w:rsidR="00074CE5" w:rsidRPr="008726FD" w:rsidRDefault="00074CE5" w:rsidP="00074CE5">
      <w:pPr>
        <w:spacing w:after="0" w:line="240" w:lineRule="auto"/>
        <w:contextualSpacing/>
        <w:jc w:val="both"/>
        <w:rPr>
          <w:rFonts w:ascii="Times New Roman" w:eastAsia="Times New Roman" w:hAnsi="Times New Roman" w:cs="Times New Roman"/>
          <w:sz w:val="24"/>
          <w:szCs w:val="24"/>
        </w:rPr>
      </w:pPr>
    </w:p>
    <w:p w14:paraId="2EA13EDF" w14:textId="77777777" w:rsidR="00074CE5" w:rsidRPr="008726FD"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Pr="13252BC6">
        <w:rPr>
          <w:rFonts w:ascii="Times New Roman" w:eastAsia="Times New Roman" w:hAnsi="Times New Roman" w:cs="Times New Roman"/>
          <w:b/>
          <w:bCs/>
          <w:sz w:val="24"/>
          <w:szCs w:val="24"/>
        </w:rPr>
        <w:t>107</w:t>
      </w:r>
      <w:r w:rsidRPr="2395178C">
        <w:rPr>
          <w:rFonts w:ascii="Times New Roman" w:eastAsia="Times New Roman" w:hAnsi="Times New Roman" w:cs="Times New Roman"/>
          <w:b/>
          <w:bCs/>
          <w:sz w:val="24"/>
          <w:szCs w:val="24"/>
        </w:rPr>
        <w:t>.  Menetlus</w:t>
      </w:r>
    </w:p>
    <w:p w14:paraId="7AF5B318" w14:textId="77777777" w:rsidR="00074CE5" w:rsidRPr="008726FD" w:rsidRDefault="00074CE5" w:rsidP="00074CE5">
      <w:pPr>
        <w:spacing w:after="0" w:line="240" w:lineRule="auto"/>
        <w:contextualSpacing/>
        <w:jc w:val="both"/>
        <w:rPr>
          <w:rFonts w:ascii="Times New Roman" w:eastAsia="Times New Roman" w:hAnsi="Times New Roman" w:cs="Times New Roman"/>
          <w:sz w:val="24"/>
          <w:szCs w:val="24"/>
        </w:rPr>
      </w:pPr>
    </w:p>
    <w:p w14:paraId="3EE4A7DD" w14:textId="77777777" w:rsidR="00074CE5" w:rsidRPr="008726FD" w:rsidRDefault="00074CE5" w:rsidP="00074CE5">
      <w:pPr>
        <w:spacing w:after="0" w:line="240" w:lineRule="auto"/>
        <w:contextualSpacing/>
        <w:jc w:val="both"/>
        <w:rPr>
          <w:rStyle w:val="eop"/>
          <w:rFonts w:ascii="Times New Roman" w:eastAsiaTheme="majorEastAsia" w:hAnsi="Times New Roman" w:cs="Times New Roman"/>
          <w:color w:val="000000" w:themeColor="text1"/>
          <w:sz w:val="24"/>
          <w:szCs w:val="24"/>
        </w:rPr>
      </w:pPr>
      <w:r w:rsidRPr="06197C08">
        <w:rPr>
          <w:rFonts w:ascii="Times New Roman" w:eastAsia="Times New Roman" w:hAnsi="Times New Roman" w:cs="Times New Roman"/>
          <w:sz w:val="24"/>
          <w:szCs w:val="24"/>
        </w:rPr>
        <w:t xml:space="preserve">Käesolevas peatükis sätestatud väärtegude kohtuväline menetleja on </w:t>
      </w:r>
      <w:r w:rsidRPr="06197C08">
        <w:rPr>
          <w:rStyle w:val="eop"/>
          <w:rFonts w:ascii="Times New Roman" w:eastAsiaTheme="majorEastAsia" w:hAnsi="Times New Roman" w:cs="Times New Roman"/>
          <w:color w:val="000000" w:themeColor="text1"/>
          <w:sz w:val="24"/>
          <w:szCs w:val="24"/>
        </w:rPr>
        <w:t>Tarbijakaitse ja Tehnilise Järelevalve Amet.</w:t>
      </w:r>
    </w:p>
    <w:p w14:paraId="6508A4C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17A6117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8F85A98" w14:textId="77777777" w:rsidR="00074CE5" w:rsidRPr="00CA075E" w:rsidRDefault="00074CE5" w:rsidP="00074CE5">
      <w:pPr>
        <w:spacing w:after="0" w:line="240" w:lineRule="auto"/>
        <w:contextualSpacing/>
        <w:jc w:val="center"/>
        <w:rPr>
          <w:rFonts w:ascii="Times New Roman" w:eastAsia="Times New Roman" w:hAnsi="Times New Roman" w:cs="Times New Roman"/>
          <w:b/>
          <w:sz w:val="24"/>
          <w:szCs w:val="24"/>
        </w:rPr>
      </w:pPr>
      <w:r w:rsidRPr="2AE55584">
        <w:rPr>
          <w:rFonts w:ascii="Times New Roman" w:eastAsia="Times New Roman" w:hAnsi="Times New Roman" w:cs="Times New Roman"/>
          <w:b/>
          <w:bCs/>
          <w:sz w:val="24"/>
          <w:szCs w:val="24"/>
        </w:rPr>
        <w:t>16</w:t>
      </w:r>
      <w:r w:rsidRPr="343BA6A5">
        <w:rPr>
          <w:rFonts w:ascii="Times New Roman" w:eastAsia="Times New Roman" w:hAnsi="Times New Roman" w:cs="Times New Roman"/>
          <w:b/>
          <w:sz w:val="24"/>
          <w:szCs w:val="24"/>
        </w:rPr>
        <w:t>. peatükk</w:t>
      </w:r>
    </w:p>
    <w:p w14:paraId="4AB84FB0" w14:textId="77777777" w:rsidR="00074CE5" w:rsidRDefault="00074CE5" w:rsidP="00074CE5">
      <w:pPr>
        <w:spacing w:after="0" w:line="240" w:lineRule="auto"/>
        <w:contextualSpacing/>
        <w:jc w:val="center"/>
        <w:rPr>
          <w:rFonts w:ascii="Times New Roman" w:eastAsia="Times New Roman" w:hAnsi="Times New Roman" w:cs="Times New Roman"/>
          <w:b/>
          <w:sz w:val="24"/>
          <w:szCs w:val="24"/>
        </w:rPr>
      </w:pPr>
      <w:r w:rsidRPr="31874130">
        <w:rPr>
          <w:rFonts w:ascii="Times New Roman" w:eastAsia="Times New Roman" w:hAnsi="Times New Roman" w:cs="Times New Roman"/>
          <w:b/>
          <w:bCs/>
          <w:sz w:val="24"/>
          <w:szCs w:val="24"/>
        </w:rPr>
        <w:t>Rakendussätted</w:t>
      </w:r>
    </w:p>
    <w:p w14:paraId="1BD5DDF1"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76B03991"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108. Keskkonnaseadustiku üldosa seaduse muutmine</w:t>
      </w:r>
    </w:p>
    <w:p w14:paraId="619D79C4"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p>
    <w:p w14:paraId="71554B69" w14:textId="77777777" w:rsidR="00074CE5" w:rsidRPr="00E5010F" w:rsidRDefault="00074CE5" w:rsidP="00074CE5">
      <w:pPr>
        <w:spacing w:after="0" w:line="240" w:lineRule="auto"/>
        <w:contextualSpacing/>
        <w:jc w:val="both"/>
        <w:rPr>
          <w:rFonts w:ascii="Times New Roman" w:eastAsia="Times New Roman" w:hAnsi="Times New Roman" w:cs="Times New Roman"/>
          <w:sz w:val="24"/>
          <w:szCs w:val="24"/>
        </w:rPr>
      </w:pPr>
      <w:r w:rsidRPr="7F12565B">
        <w:rPr>
          <w:rFonts w:ascii="Times New Roman" w:eastAsia="Times New Roman" w:hAnsi="Times New Roman" w:cs="Times New Roman"/>
          <w:sz w:val="24"/>
          <w:szCs w:val="24"/>
        </w:rPr>
        <w:t>Keskkonnaseadustiku üldosa seaduse § 40</w:t>
      </w:r>
      <w:r w:rsidRPr="7F12565B">
        <w:rPr>
          <w:rFonts w:ascii="Times New Roman" w:eastAsia="Times New Roman" w:hAnsi="Times New Roman" w:cs="Times New Roman"/>
          <w:sz w:val="24"/>
          <w:szCs w:val="24"/>
          <w:vertAlign w:val="superscript"/>
        </w:rPr>
        <w:t>1</w:t>
      </w:r>
      <w:r w:rsidRPr="7F12565B">
        <w:rPr>
          <w:rFonts w:ascii="Times New Roman" w:eastAsia="Times New Roman" w:hAnsi="Times New Roman" w:cs="Times New Roman"/>
          <w:sz w:val="24"/>
          <w:szCs w:val="24"/>
        </w:rPr>
        <w:t xml:space="preserve"> lõiked 3 ja 3</w:t>
      </w:r>
      <w:r w:rsidRPr="7F12565B">
        <w:rPr>
          <w:rFonts w:ascii="Times New Roman" w:eastAsia="Times New Roman" w:hAnsi="Times New Roman" w:cs="Times New Roman"/>
          <w:sz w:val="24"/>
          <w:szCs w:val="24"/>
          <w:vertAlign w:val="superscript"/>
        </w:rPr>
        <w:t>1</w:t>
      </w:r>
      <w:r w:rsidRPr="7F12565B">
        <w:rPr>
          <w:rFonts w:ascii="Times New Roman" w:eastAsia="Times New Roman" w:hAnsi="Times New Roman" w:cs="Times New Roman"/>
          <w:sz w:val="24"/>
          <w:szCs w:val="24"/>
        </w:rPr>
        <w:t xml:space="preserve"> tunnistatakse kehtetuks.</w:t>
      </w:r>
    </w:p>
    <w:p w14:paraId="703AFAF8"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p>
    <w:p w14:paraId="21BAF7CD"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Pr="198E71DE">
        <w:rPr>
          <w:rFonts w:ascii="Times New Roman" w:eastAsia="Times New Roman" w:hAnsi="Times New Roman" w:cs="Times New Roman"/>
          <w:b/>
          <w:bCs/>
          <w:sz w:val="24"/>
          <w:szCs w:val="24"/>
        </w:rPr>
        <w:t>109.</w:t>
      </w:r>
      <w:r w:rsidRPr="2395178C">
        <w:rPr>
          <w:rFonts w:ascii="Times New Roman" w:eastAsia="Times New Roman" w:hAnsi="Times New Roman" w:cs="Times New Roman"/>
          <w:b/>
          <w:bCs/>
          <w:sz w:val="24"/>
          <w:szCs w:val="24"/>
        </w:rPr>
        <w:t xml:space="preserve"> Kiirgusseaduse muutmine</w:t>
      </w:r>
    </w:p>
    <w:p w14:paraId="1CC1491E"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3E1ECEF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Kiirgusseaduses tehakse järgmised muudatused:</w:t>
      </w:r>
    </w:p>
    <w:p w14:paraId="3EF726C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A98B2C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b/>
          <w:sz w:val="24"/>
          <w:szCs w:val="24"/>
        </w:rPr>
        <w:t xml:space="preserve">1) </w:t>
      </w:r>
      <w:r w:rsidRPr="343BA6A5">
        <w:rPr>
          <w:rFonts w:ascii="Times New Roman" w:eastAsia="Times New Roman" w:hAnsi="Times New Roman" w:cs="Times New Roman"/>
          <w:sz w:val="24"/>
          <w:szCs w:val="24"/>
        </w:rPr>
        <w:t>seaduse tekstis asendatakse sõna „Keskkonnaamet“ sõnadega „pädev asutus“ vastavas käändes;</w:t>
      </w:r>
    </w:p>
    <w:p w14:paraId="3F10805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7718A54E" w14:textId="77777777" w:rsidR="00074CE5" w:rsidRPr="001C3277" w:rsidRDefault="00074CE5" w:rsidP="00EE421B">
      <w:pPr>
        <w:pStyle w:val="Loendilik"/>
        <w:numPr>
          <w:ilvl w:val="0"/>
          <w:numId w:val="3"/>
        </w:numPr>
        <w:spacing w:after="0" w:line="240" w:lineRule="auto"/>
        <w:jc w:val="both"/>
        <w:rPr>
          <w:rFonts w:ascii="Times New Roman" w:eastAsia="Times New Roman" w:hAnsi="Times New Roman" w:cs="Times New Roman"/>
          <w:sz w:val="24"/>
          <w:szCs w:val="24"/>
        </w:rPr>
      </w:pPr>
      <w:r w:rsidRPr="06197C08">
        <w:rPr>
          <w:rFonts w:ascii="Times New Roman" w:eastAsia="Times New Roman" w:hAnsi="Times New Roman" w:cs="Times New Roman"/>
          <w:sz w:val="24"/>
          <w:szCs w:val="24"/>
        </w:rPr>
        <w:t>paragrahvi 4 lõikest 3 jäetakse välja tekstiosa „, lõhustuva või fertiilse tuumamaterjali rikastamine ning kasutatud tuumkütuse ümbertöötamine“;</w:t>
      </w:r>
    </w:p>
    <w:p w14:paraId="078A8C6A" w14:textId="77777777" w:rsidR="00074CE5" w:rsidRPr="001C3277" w:rsidRDefault="00074CE5" w:rsidP="00074CE5">
      <w:pPr>
        <w:pStyle w:val="Loendilik"/>
        <w:spacing w:after="0" w:line="240" w:lineRule="auto"/>
        <w:ind w:left="360"/>
        <w:jc w:val="both"/>
        <w:rPr>
          <w:rFonts w:ascii="Times New Roman" w:eastAsia="Times New Roman" w:hAnsi="Times New Roman" w:cs="Times New Roman"/>
          <w:sz w:val="24"/>
          <w:szCs w:val="24"/>
        </w:rPr>
      </w:pPr>
    </w:p>
    <w:p w14:paraId="69396159" w14:textId="77777777" w:rsidR="00074CE5" w:rsidRDefault="00074CE5" w:rsidP="00EE421B">
      <w:pPr>
        <w:pStyle w:val="Loendilik"/>
        <w:numPr>
          <w:ilvl w:val="0"/>
          <w:numId w:val="3"/>
        </w:numPr>
        <w:spacing w:after="0" w:line="240" w:lineRule="auto"/>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paragrahvi 12 lõikest 1 jäetakse välja tekstiosa „tuuma- või“;</w:t>
      </w:r>
    </w:p>
    <w:p w14:paraId="59587EEE" w14:textId="77777777" w:rsidR="00074CE5" w:rsidRPr="00B410E6" w:rsidRDefault="00074CE5" w:rsidP="00074CE5">
      <w:pPr>
        <w:pStyle w:val="Loendilik"/>
        <w:jc w:val="both"/>
        <w:rPr>
          <w:rFonts w:ascii="Times New Roman" w:eastAsia="Times New Roman" w:hAnsi="Times New Roman" w:cs="Times New Roman"/>
          <w:sz w:val="24"/>
          <w:szCs w:val="24"/>
        </w:rPr>
      </w:pPr>
    </w:p>
    <w:p w14:paraId="330A4402" w14:textId="77777777" w:rsidR="00074CE5" w:rsidRPr="00E333AE" w:rsidRDefault="00074CE5" w:rsidP="00EE421B">
      <w:pPr>
        <w:pStyle w:val="Loendilik"/>
        <w:numPr>
          <w:ilvl w:val="0"/>
          <w:numId w:val="3"/>
        </w:numPr>
        <w:spacing w:after="0" w:line="240" w:lineRule="auto"/>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paragrahvid 18</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20 tunnistatakse kehtetuks;</w:t>
      </w:r>
    </w:p>
    <w:p w14:paraId="2BDFC882" w14:textId="77777777" w:rsidR="00074CE5" w:rsidRPr="001C3277" w:rsidRDefault="00074CE5" w:rsidP="00074CE5">
      <w:pPr>
        <w:pStyle w:val="Loendilik"/>
        <w:jc w:val="both"/>
        <w:rPr>
          <w:rFonts w:ascii="Times New Roman" w:eastAsia="Times New Roman" w:hAnsi="Times New Roman" w:cs="Times New Roman"/>
          <w:sz w:val="24"/>
          <w:szCs w:val="24"/>
        </w:rPr>
      </w:pPr>
    </w:p>
    <w:p w14:paraId="431BFD84" w14:textId="77777777" w:rsidR="00074CE5" w:rsidRDefault="00074CE5" w:rsidP="00EE421B">
      <w:pPr>
        <w:pStyle w:val="Loendilik"/>
        <w:numPr>
          <w:ilvl w:val="0"/>
          <w:numId w:val="3"/>
        </w:numPr>
        <w:spacing w:after="0" w:line="240" w:lineRule="auto"/>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paragrahvi 29 lõikest 1 jäetakse välja tekstiosa „- ja tuum</w:t>
      </w:r>
      <w:r>
        <w:rPr>
          <w:rFonts w:ascii="Times New Roman" w:eastAsia="Times New Roman" w:hAnsi="Times New Roman" w:cs="Times New Roman"/>
          <w:sz w:val="24"/>
          <w:szCs w:val="24"/>
        </w:rPr>
        <w:t>a</w:t>
      </w:r>
      <w:r w:rsidRPr="343BA6A5">
        <w:rPr>
          <w:rFonts w:ascii="Times New Roman" w:eastAsia="Times New Roman" w:hAnsi="Times New Roman" w:cs="Times New Roman"/>
          <w:sz w:val="24"/>
          <w:szCs w:val="24"/>
        </w:rPr>
        <w:t>“;</w:t>
      </w:r>
    </w:p>
    <w:p w14:paraId="23D98613" w14:textId="77777777" w:rsidR="00074CE5" w:rsidRPr="001C3277" w:rsidRDefault="00074CE5" w:rsidP="00074CE5">
      <w:pPr>
        <w:pStyle w:val="Loendilik"/>
        <w:jc w:val="both"/>
        <w:rPr>
          <w:rFonts w:ascii="Times New Roman" w:eastAsia="Times New Roman" w:hAnsi="Times New Roman" w:cs="Times New Roman"/>
          <w:sz w:val="24"/>
          <w:szCs w:val="24"/>
        </w:rPr>
      </w:pPr>
    </w:p>
    <w:p w14:paraId="6AF94790" w14:textId="77777777" w:rsidR="00074CE5" w:rsidRDefault="00074CE5" w:rsidP="00EE421B">
      <w:pPr>
        <w:pStyle w:val="Loendilik"/>
        <w:numPr>
          <w:ilvl w:val="0"/>
          <w:numId w:val="3"/>
        </w:numPr>
        <w:spacing w:after="0" w:line="240" w:lineRule="auto"/>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paragrahvi 29 lõige 1</w:t>
      </w:r>
      <w:r w:rsidRPr="343BA6A5">
        <w:rPr>
          <w:rFonts w:ascii="Times New Roman" w:eastAsia="Times New Roman" w:hAnsi="Times New Roman" w:cs="Times New Roman"/>
          <w:sz w:val="24"/>
          <w:szCs w:val="24"/>
          <w:vertAlign w:val="superscript"/>
        </w:rPr>
        <w:t>1</w:t>
      </w:r>
      <w:r w:rsidRPr="343BA6A5">
        <w:rPr>
          <w:rFonts w:ascii="Times New Roman" w:eastAsia="Times New Roman" w:hAnsi="Times New Roman" w:cs="Times New Roman"/>
          <w:sz w:val="24"/>
          <w:szCs w:val="24"/>
        </w:rPr>
        <w:t xml:space="preserve"> ja lõige 2</w:t>
      </w:r>
      <w:r>
        <w:rPr>
          <w:rFonts w:ascii="Times New Roman" w:eastAsia="Times New Roman" w:hAnsi="Times New Roman" w:cs="Times New Roman"/>
          <w:sz w:val="24"/>
          <w:szCs w:val="24"/>
        </w:rPr>
        <w:t xml:space="preserve"> ning</w:t>
      </w:r>
      <w:r w:rsidRPr="343BA6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d 33 ja 40 tunnistatakse kehtetuks;</w:t>
      </w:r>
    </w:p>
    <w:p w14:paraId="783B562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1764CCF2" w14:textId="77777777" w:rsidR="00074CE5" w:rsidRDefault="00074CE5" w:rsidP="00EE421B">
      <w:pPr>
        <w:pStyle w:val="Loendilik"/>
        <w:numPr>
          <w:ilvl w:val="0"/>
          <w:numId w:val="3"/>
        </w:numPr>
        <w:spacing w:after="0" w:line="240" w:lineRule="auto"/>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paragrahvi 68 lõige 1 punkt 1 tunnistatakse kehtetuks;</w:t>
      </w:r>
    </w:p>
    <w:p w14:paraId="11170B00" w14:textId="77777777" w:rsidR="00074CE5" w:rsidRPr="00493DF8" w:rsidRDefault="00074CE5" w:rsidP="00074CE5">
      <w:pPr>
        <w:pStyle w:val="Loendilik"/>
        <w:jc w:val="both"/>
        <w:rPr>
          <w:rFonts w:ascii="Times New Roman" w:eastAsia="Times New Roman" w:hAnsi="Times New Roman" w:cs="Times New Roman"/>
          <w:sz w:val="24"/>
          <w:szCs w:val="24"/>
        </w:rPr>
      </w:pPr>
    </w:p>
    <w:p w14:paraId="3C0DC37C" w14:textId="77777777" w:rsidR="00074CE5" w:rsidRDefault="00074CE5" w:rsidP="00EE421B">
      <w:pPr>
        <w:pStyle w:val="Loendilik"/>
        <w:numPr>
          <w:ilvl w:val="0"/>
          <w:numId w:val="3"/>
        </w:numPr>
        <w:spacing w:after="0" w:line="240" w:lineRule="auto"/>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paragrahvi 68 lõiget 4 täiendatakse punktiga 3 järgmises sõnastuses:</w:t>
      </w:r>
    </w:p>
    <w:p w14:paraId="771146A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tegevusteks, milleks on vaja tuumaohutusluba tuumaenergia ja -ohutuse seaduse kohaselt;“;</w:t>
      </w:r>
    </w:p>
    <w:p w14:paraId="6CCFA5D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751A2602" w14:textId="77777777" w:rsidR="00074CE5" w:rsidRPr="00493DF8" w:rsidRDefault="00074CE5" w:rsidP="00EE421B">
      <w:pPr>
        <w:pStyle w:val="Loendilik"/>
        <w:numPr>
          <w:ilvl w:val="0"/>
          <w:numId w:val="3"/>
        </w:numPr>
        <w:spacing w:after="0" w:line="240" w:lineRule="auto"/>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paragrahv 79 tunnistatakse kehtetuks.</w:t>
      </w:r>
    </w:p>
    <w:p w14:paraId="0731132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0B7FBA9" w14:textId="77777777" w:rsidR="00074CE5" w:rsidRPr="00552850"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w:t>
      </w:r>
      <w:r w:rsidRPr="79493D27">
        <w:rPr>
          <w:rFonts w:ascii="Times New Roman" w:eastAsia="Times New Roman" w:hAnsi="Times New Roman" w:cs="Times New Roman"/>
          <w:b/>
          <w:bCs/>
          <w:sz w:val="24"/>
          <w:szCs w:val="24"/>
        </w:rPr>
        <w:t xml:space="preserve"> </w:t>
      </w:r>
      <w:r w:rsidRPr="38D6553D">
        <w:rPr>
          <w:rFonts w:ascii="Times New Roman" w:eastAsia="Times New Roman" w:hAnsi="Times New Roman" w:cs="Times New Roman"/>
          <w:b/>
          <w:bCs/>
          <w:sz w:val="24"/>
          <w:szCs w:val="24"/>
        </w:rPr>
        <w:t>110.</w:t>
      </w:r>
      <w:r w:rsidRPr="2395178C">
        <w:rPr>
          <w:rFonts w:ascii="Times New Roman" w:eastAsia="Times New Roman" w:hAnsi="Times New Roman" w:cs="Times New Roman"/>
          <w:b/>
          <w:bCs/>
          <w:sz w:val="24"/>
          <w:szCs w:val="24"/>
        </w:rPr>
        <w:t xml:space="preserve"> Majandustegevuse seadustiku üldosa seaduse muutmine</w:t>
      </w:r>
    </w:p>
    <w:p w14:paraId="2D3E42F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89C870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Majandustegevuse seadustiku üldosa seaduse § 16 lõike 3 punkt 2 muudetakse ja sõnastatakse järgmiselt:</w:t>
      </w:r>
    </w:p>
    <w:p w14:paraId="37F5EA55" w14:textId="77777777" w:rsidR="00074CE5" w:rsidRPr="00863B07" w:rsidRDefault="00074CE5" w:rsidP="00074CE5">
      <w:pPr>
        <w:spacing w:after="0" w:line="240" w:lineRule="auto"/>
        <w:contextualSpacing/>
        <w:jc w:val="both"/>
        <w:rPr>
          <w:rFonts w:ascii="Times New Roman" w:eastAsia="Times New Roman" w:hAnsi="Times New Roman" w:cs="Times New Roman"/>
          <w:sz w:val="24"/>
          <w:szCs w:val="24"/>
        </w:rPr>
      </w:pPr>
      <w:r w:rsidRPr="06197C08">
        <w:rPr>
          <w:rFonts w:ascii="Times New Roman" w:eastAsia="Times New Roman" w:hAnsi="Times New Roman" w:cs="Times New Roman"/>
          <w:sz w:val="24"/>
          <w:szCs w:val="24"/>
        </w:rPr>
        <w:t>„2) keskkonnaluba, keskkonnakompleksluba, kiirgustegevusluba ja tuumaohutusluba.“.</w:t>
      </w:r>
    </w:p>
    <w:p w14:paraId="702B908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2554A9C" w14:textId="77777777" w:rsidR="00074CE5" w:rsidRPr="00BC0C6C" w:rsidRDefault="00074CE5" w:rsidP="00074CE5">
      <w:pPr>
        <w:spacing w:after="0" w:line="240" w:lineRule="auto"/>
        <w:contextualSpacing/>
        <w:jc w:val="both"/>
        <w:rPr>
          <w:rFonts w:ascii="Times New Roman" w:eastAsia="Times New Roman" w:hAnsi="Times New Roman" w:cs="Times New Roman"/>
          <w:b/>
          <w:bCs/>
          <w:sz w:val="24"/>
          <w:szCs w:val="24"/>
        </w:rPr>
      </w:pPr>
      <w:r w:rsidRPr="06197C08">
        <w:rPr>
          <w:rFonts w:ascii="Times New Roman" w:eastAsia="Times New Roman" w:hAnsi="Times New Roman" w:cs="Times New Roman"/>
          <w:b/>
          <w:bCs/>
          <w:sz w:val="24"/>
          <w:szCs w:val="24"/>
        </w:rPr>
        <w:t xml:space="preserve">§ </w:t>
      </w:r>
      <w:r w:rsidRPr="38D6553D">
        <w:rPr>
          <w:rFonts w:ascii="Times New Roman" w:eastAsia="Times New Roman" w:hAnsi="Times New Roman" w:cs="Times New Roman"/>
          <w:b/>
          <w:bCs/>
          <w:sz w:val="24"/>
          <w:szCs w:val="24"/>
        </w:rPr>
        <w:t>111.</w:t>
      </w:r>
      <w:r w:rsidRPr="06197C08">
        <w:rPr>
          <w:rFonts w:ascii="Times New Roman" w:eastAsia="Times New Roman" w:hAnsi="Times New Roman" w:cs="Times New Roman"/>
          <w:b/>
          <w:bCs/>
          <w:sz w:val="24"/>
          <w:szCs w:val="24"/>
        </w:rPr>
        <w:t xml:space="preserve"> Seaduse jõustumine</w:t>
      </w:r>
    </w:p>
    <w:p w14:paraId="2D1C3756" w14:textId="77777777" w:rsidR="00074CE5" w:rsidRPr="00BC0C6C" w:rsidRDefault="00074CE5" w:rsidP="00074CE5">
      <w:pPr>
        <w:pStyle w:val="Loendilik"/>
        <w:spacing w:after="0" w:line="240" w:lineRule="auto"/>
        <w:ind w:left="360"/>
        <w:jc w:val="both"/>
        <w:rPr>
          <w:rFonts w:ascii="Times New Roman" w:eastAsia="Times New Roman" w:hAnsi="Times New Roman" w:cs="Times New Roman"/>
          <w:sz w:val="24"/>
          <w:szCs w:val="24"/>
        </w:rPr>
      </w:pPr>
    </w:p>
    <w:p w14:paraId="2E83B0F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06197C08">
        <w:rPr>
          <w:rFonts w:ascii="Times New Roman" w:eastAsia="Times New Roman" w:hAnsi="Times New Roman" w:cs="Times New Roman"/>
          <w:sz w:val="24"/>
          <w:szCs w:val="24"/>
        </w:rPr>
        <w:t>Käesolev seadus jõustub  2027. aasta 1. jaanuaril.</w:t>
      </w:r>
    </w:p>
    <w:p w14:paraId="0D28BB97" w14:textId="77777777" w:rsidR="00074CE5" w:rsidRPr="0039527D" w:rsidRDefault="00074CE5" w:rsidP="00074CE5">
      <w:pPr>
        <w:spacing w:after="0" w:line="240" w:lineRule="auto"/>
        <w:jc w:val="both"/>
        <w:rPr>
          <w:rFonts w:ascii="Times New Roman" w:hAnsi="Times New Roman" w:cs="Times New Roman"/>
          <w:sz w:val="24"/>
          <w:szCs w:val="24"/>
        </w:rPr>
      </w:pPr>
    </w:p>
    <w:p w14:paraId="011BCB6D" w14:textId="77777777" w:rsidR="00771EF1" w:rsidRPr="00074CE5" w:rsidRDefault="00771EF1" w:rsidP="00074CE5"/>
    <w:sectPr w:rsidR="00771EF1" w:rsidRPr="00074CE5">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atariina Kärsten - JUSTDIGI" w:date="2026-01-21T11:56:00Z" w:initials="KK">
    <w:p w14:paraId="2D3DFE46" w14:textId="77777777" w:rsidR="00F9413A" w:rsidRDefault="00F9413A" w:rsidP="00F9413A">
      <w:pPr>
        <w:pStyle w:val="Kommentaaritekst"/>
      </w:pPr>
      <w:r>
        <w:rPr>
          <w:rStyle w:val="Kommentaariviide"/>
        </w:rPr>
        <w:annotationRef/>
      </w:r>
      <w:r>
        <w:t xml:space="preserve">Palume eraldada terminid eraldi paragrahvidesse. Sisult seotud terminid võib rühmitada ühe paragrahvi mitmeks lõikeks (HÕNTE § 18 lg 5 teine lause). Ehkki olemuslikult on kõik seaduse terminid omavahel seotud, ei tähenda viidatud HÕNTE säte ei tähenda siiski seda, et kõik terminid saaks esitada ühes paragrahvis. </w:t>
      </w:r>
    </w:p>
  </w:comment>
  <w:comment w:id="1" w:author="Inge Mehide - JUSTDIGI" w:date="2026-01-05T10:51:00Z" w:initials="IM">
    <w:p w14:paraId="610F188D" w14:textId="7066C65E" w:rsidR="00D02B2A" w:rsidRDefault="00C02F40" w:rsidP="00D02B2A">
      <w:pPr>
        <w:pStyle w:val="Kommentaaritekst"/>
      </w:pPr>
      <w:r>
        <w:rPr>
          <w:rStyle w:val="Kommentaariviide"/>
        </w:rPr>
        <w:annotationRef/>
      </w:r>
      <w:r w:rsidR="00D02B2A">
        <w:t>Kordan, et tegemist ei ole sobiva ja arusaadava terminiga, see on ka teiste JDMi toimetajate seisukoht. Hädaolukorra planeerimistsoon tähendaks tsooni, kus hädaolukorras alles hakatakse midagi planeerima. Tegelikkuses hakatakse seal ju õnnetuse korral juba varem plaanitud meetmeid rakendama. Kas on vaja tingimata rõhutada, et tegemist on plaanitud meetmete tsooniga? See jätab mulje, et väljapoole seda tsooni õnnetuse korral meetmeid plaanitud ei ole, mis on ilmselt eksitav. Ehk võiks tuua terminis välja hoopis selle, et tegemist on esmaste meetmete rakendamise tsooniga? Näiteks "hädaolukorra esmaste meetmete tsoon" või "esmaste hädaolukorrameetmete tsoon".</w:t>
      </w:r>
    </w:p>
    <w:p w14:paraId="6FA837A0" w14:textId="77777777" w:rsidR="00D02B2A" w:rsidRDefault="00D02B2A" w:rsidP="00D02B2A">
      <w:pPr>
        <w:pStyle w:val="Kommentaaritekst"/>
      </w:pPr>
      <w:r>
        <w:t>Kui planeerimist on vaja mingil põhjusel siiski rõhutada, sobib ehk "hädaolukorra plaani rakendamise tsoon" või "plaanitud hädaolukorrameetmete tsoon"?</w:t>
      </w:r>
    </w:p>
  </w:comment>
  <w:comment w:id="2" w:author="Inge Mehide - JUSTDIGI" w:date="2026-01-05T14:47:00Z" w:initials="IM">
    <w:p w14:paraId="40762DDA" w14:textId="77777777" w:rsidR="0087224B" w:rsidRDefault="00C30A4F" w:rsidP="0087224B">
      <w:pPr>
        <w:pStyle w:val="Kommentaaritekst"/>
      </w:pPr>
      <w:r>
        <w:rPr>
          <w:rStyle w:val="Kommentaariviide"/>
        </w:rPr>
        <w:annotationRef/>
      </w:r>
      <w:r w:rsidR="0087224B">
        <w:t xml:space="preserve">Juhtimissüsteem on üldkeele sõna, mille defineerimine selles seaduses jääb arusaamatuks. Kas selle seaduse kontekstis tähendab see midagi muud kui üldiselt? Millisest organisatsioonist räägitakse? Praegu jääb mulje, et siinne seadus sätestab kõikide Eesti õigusruumi kuuluvate organisatsioonide juhtimissüsteemi olemuse ja ka osa eesmärke. Seaduses nimetatakse edaspidi ka rahvusvahelisi organisatsioone, kas see käib nendegi kohta? </w:t>
      </w:r>
    </w:p>
    <w:p w14:paraId="10C9D1AD" w14:textId="77777777" w:rsidR="0087224B" w:rsidRDefault="0087224B" w:rsidP="0087224B">
      <w:pPr>
        <w:pStyle w:val="Kommentaaritekst"/>
      </w:pPr>
      <w:r>
        <w:t xml:space="preserve">Ka lause sõnastus ei ole õnnestunud, nt kuidas juhitakse ohutust või majanduslikke aspekte? Pakun välja sellise sõnastuse: </w:t>
      </w:r>
    </w:p>
    <w:p w14:paraId="254AE91A" w14:textId="77777777" w:rsidR="0087224B" w:rsidRDefault="0087224B" w:rsidP="0087224B">
      <w:pPr>
        <w:pStyle w:val="Kommentaaritekst"/>
      </w:pPr>
      <w:r>
        <w:t>"Juhtimissüsteem käesoleva seaduse tähenduses on organisatsiooni struktuuri, vastutusvaldkondi, protsesse, ressursse ja teisi omavahel seotud või vastastikku toimivaid elemente hõlmav süsteem, mille abil …. (milline?) organisatsioon kehtestab oma poliitika ja eesmärgid ning korraldab nende saavutamise tõhusal ja toimival viisil, tagades ohutuse, kvaliteedi, keskkonna- ja töötervishoiu ja julgeoleku ning majanduslike eesmärkide saavutamise."</w:t>
      </w:r>
    </w:p>
  </w:comment>
  <w:comment w:id="4" w:author="Inge Mehide - JUSTDIGI" w:date="2026-01-05T13:40:00Z" w:initials="IM">
    <w:p w14:paraId="127A2A78" w14:textId="4F9546FB" w:rsidR="002F3EC9" w:rsidRDefault="00632F9B" w:rsidP="002F3EC9">
      <w:pPr>
        <w:pStyle w:val="Kommentaaritekst"/>
      </w:pPr>
      <w:r>
        <w:rPr>
          <w:rStyle w:val="Kommentaariviide"/>
        </w:rPr>
        <w:annotationRef/>
      </w:r>
      <w:r w:rsidR="002F3EC9">
        <w:t>Abstraktne sõna, seda kasutatakse vaid ainsuses. Oma abstraktsuse tõttu see siia loetellu paraku ka ei sobi. Kas mõeldakse nt vastutusvaldkondi?</w:t>
      </w:r>
    </w:p>
  </w:comment>
  <w:comment w:id="8" w:author="Inge Mehide - JUSTDIGI" w:date="2026-01-05T14:49:00Z" w:initials="IM">
    <w:p w14:paraId="1D74CE98" w14:textId="77777777" w:rsidR="00850A0F" w:rsidRDefault="00850A0F" w:rsidP="00850A0F">
      <w:pPr>
        <w:pStyle w:val="Kommentaaritekst"/>
      </w:pPr>
      <w:r>
        <w:rPr>
          <w:rStyle w:val="Kommentaariviide"/>
        </w:rPr>
        <w:annotationRef/>
      </w:r>
      <w:r>
        <w:t>Ebaloogiline: korraldab eesmärkide saavutamise, et tagada ohutuse jne juhtimine. Kas eesmärkide saavutamise eesmärk on tagada ohutuse jne juhtimine?</w:t>
      </w:r>
    </w:p>
  </w:comment>
  <w:comment w:id="13" w:author="Inge Mehide - JUSTDIGI" w:date="2026-01-05T16:01:00Z" w:initials="IM">
    <w:p w14:paraId="0382650A" w14:textId="77777777" w:rsidR="00FC0883" w:rsidRDefault="00992B96" w:rsidP="00FC0883">
      <w:pPr>
        <w:pStyle w:val="Kommentaaritekst"/>
      </w:pPr>
      <w:r>
        <w:rPr>
          <w:rStyle w:val="Kommentaariviide"/>
        </w:rPr>
        <w:annotationRef/>
      </w:r>
      <w:r w:rsidR="00FC0883">
        <w:t xml:space="preserve">See termin on siiski problemaatiline. Mida siin mõeldakse? Disain ehk kujundus ei saa olla dokumentatsioon, dokumentatsiooni saab teha </w:t>
      </w:r>
      <w:r w:rsidR="00FC0883">
        <w:rPr>
          <w:u w:val="single"/>
        </w:rPr>
        <w:t>disaini kohta</w:t>
      </w:r>
      <w:r w:rsidR="00FC0883">
        <w:t xml:space="preserve"> ja see on nt eskiisprojekt. Disaini eesmärk ei saa ka olla tõendada ohutust ja vastavust standarditele. See dokument, mis seda tõendab, on alles kavandatava ehituse korral ilmselt ehitusprojekt.</w:t>
      </w:r>
    </w:p>
  </w:comment>
  <w:comment w:id="14" w:author="Inge Mehide - JUSTDIGI" w:date="2026-01-05T17:26:00Z" w:initials="IM">
    <w:p w14:paraId="05987C58" w14:textId="12C490D7" w:rsidR="00C63E88" w:rsidRDefault="0041659C" w:rsidP="00C63E88">
      <w:pPr>
        <w:pStyle w:val="Kommentaaritekst"/>
      </w:pPr>
      <w:r>
        <w:rPr>
          <w:rStyle w:val="Kommentaariviide"/>
        </w:rPr>
        <w:annotationRef/>
      </w:r>
      <w:r w:rsidR="00C63E88">
        <w:t xml:space="preserve">Lahku, aga sõna "kontseptsioon" kasutamine pole siin eriti sobilik. Et ei tekiks ka vajadust defineerida, mis on kaitsetase, pakun lisaks välja definitsiooni, mille puhul olen lähtunud tuumaenergia ja kiirguskaitse terminibaasis olevast süvakaitse definitsioonist. </w:t>
      </w:r>
    </w:p>
    <w:p w14:paraId="7939EB3E" w14:textId="77777777" w:rsidR="00C63E88" w:rsidRDefault="00C63E88" w:rsidP="00C63E88">
      <w:pPr>
        <w:pStyle w:val="Kommentaaritekst"/>
      </w:pPr>
      <w:r>
        <w:t xml:space="preserve">"Süvakaitse on ohutusabinõude hierarhiline süsteem, mille kohaselt rakendatakse tuumakäitises järjestikuseid, üksteisest võimalikult sõltumatuid ja mitmekesiseid kaitsemeetmeid."  </w:t>
      </w:r>
    </w:p>
  </w:comment>
  <w:comment w:id="25" w:author="Inge Mehide - JUSTDIGI" w:date="2026-01-06T13:49:00Z" w:initials="IM">
    <w:p w14:paraId="2D530178" w14:textId="49D29F30" w:rsidR="00FF5C47" w:rsidRDefault="00FF5C47" w:rsidP="00FF5C47">
      <w:pPr>
        <w:pStyle w:val="Kommentaaritekst"/>
      </w:pPr>
      <w:r>
        <w:rPr>
          <w:rStyle w:val="Kommentaariviide"/>
        </w:rPr>
        <w:annotationRef/>
      </w:r>
      <w:r>
        <w:t>Võimalik asendada ka sõnaga "hierarhilist".</w:t>
      </w:r>
    </w:p>
  </w:comment>
  <w:comment w:id="40" w:author="Inge Mehide - JUSTDIGI" w:date="2026-01-05T17:29:00Z" w:initials="IM">
    <w:p w14:paraId="7A1296E2" w14:textId="1A265621" w:rsidR="00D34629" w:rsidRDefault="00AF678D" w:rsidP="00D34629">
      <w:pPr>
        <w:pStyle w:val="Kommentaaritekst"/>
      </w:pPr>
      <w:r>
        <w:rPr>
          <w:rStyle w:val="Kommentaariviide"/>
        </w:rPr>
        <w:annotationRef/>
      </w:r>
      <w:r w:rsidR="00D34629">
        <w:t xml:space="preserve">Kokku, vt </w:t>
      </w:r>
      <w:hyperlink r:id="rId1" w:history="1">
        <w:r w:rsidR="00D34629" w:rsidRPr="002960C6">
          <w:rPr>
            <w:rStyle w:val="Hperlink"/>
          </w:rPr>
          <w:t>ÕS 2025 otsing - uraanimaak</w:t>
        </w:r>
      </w:hyperlink>
      <w:r w:rsidR="00D34629">
        <w:t>.</w:t>
      </w:r>
    </w:p>
  </w:comment>
  <w:comment w:id="56" w:author="Inge Mehide - JUSTDIGI" w:date="2026-01-06T10:46:00Z" w:initials="IM">
    <w:p w14:paraId="2AC8B6D6" w14:textId="56066D91" w:rsidR="00B32016" w:rsidRDefault="00B32016" w:rsidP="00B32016">
      <w:pPr>
        <w:pStyle w:val="Kommentaaritekst"/>
      </w:pPr>
      <w:r>
        <w:rPr>
          <w:rStyle w:val="Kommentaariviide"/>
        </w:rPr>
        <w:annotationRef/>
      </w:r>
      <w:r>
        <w:t>Tekkis valeseos: avarii tagajärgede tulemusena on tagatud ...</w:t>
      </w:r>
    </w:p>
  </w:comment>
  <w:comment w:id="62" w:author="Inge Mehide - JUSTDIGI" w:date="2026-01-06T10:49:00Z" w:initials="IM">
    <w:p w14:paraId="13F2695E" w14:textId="77777777" w:rsidR="00352968" w:rsidRDefault="00352968" w:rsidP="00352968">
      <w:pPr>
        <w:pStyle w:val="Kommentaaritekst"/>
      </w:pPr>
      <w:r>
        <w:rPr>
          <w:rStyle w:val="Kommentaariviide"/>
        </w:rPr>
        <w:annotationRef/>
      </w:r>
      <w:r>
        <w:t>Mitmus pole vajalik.</w:t>
      </w:r>
    </w:p>
  </w:comment>
  <w:comment w:id="65" w:author="Birgit Hermann - JUSTDIGI" w:date="2026-01-08T11:35:00Z" w:initials="BJ">
    <w:p w14:paraId="38A98316" w14:textId="32D30107" w:rsidR="00000000" w:rsidRDefault="00000000">
      <w:r>
        <w:annotationRef/>
      </w:r>
      <w:r>
        <w:fldChar w:fldCharType="begin"/>
      </w:r>
      <w:r>
        <w:instrText xml:space="preserve"> HYPERLINK "mailto:katariina.karsten@justdigi.ee"</w:instrText>
      </w:r>
      <w:bookmarkStart w:id="66" w:name="_@_FCB7B1D7680A497E90EC141282B34888Z"/>
      <w:r>
        <w:fldChar w:fldCharType="separate"/>
      </w:r>
      <w:bookmarkEnd w:id="66"/>
      <w:r w:rsidRPr="4BF5460B">
        <w:rPr>
          <w:noProof/>
        </w:rPr>
        <w:t>@Katariina Kärsten - JUSTDIGI</w:t>
      </w:r>
      <w:r>
        <w:fldChar w:fldCharType="end"/>
      </w:r>
      <w:r w:rsidRPr="10ABB7D9">
        <w:t xml:space="preserve"> kooskõlastamise õigus on vist ainult ju ministeeriumidel?</w:t>
      </w:r>
    </w:p>
  </w:comment>
  <w:comment w:id="67" w:author="Katariina Kärsten - JUSTDIGI" w:date="2026-01-21T11:58:00Z" w:initials="KK">
    <w:p w14:paraId="6DBAD995" w14:textId="77777777" w:rsidR="002215A6" w:rsidRDefault="002215A6" w:rsidP="002215A6">
      <w:pPr>
        <w:pStyle w:val="Kommentaaritekst"/>
      </w:pPr>
      <w:r>
        <w:rPr>
          <w:rStyle w:val="Kommentaariviide"/>
        </w:rPr>
        <w:annotationRef/>
      </w:r>
      <w:r>
        <w:t>Palume säte välja jätta, sest sel ei ole iseseisvat normatiivset sisu. Ettekirjutuse tegemise õigus riiklikus järelevalves tuleneb korrakaitseseaduse (KorS) §-st 28. Haldusaktide andmine seondub konkreetsete otsuste tegemisega, iga haldusakti õiguslik alus peab eriseaduses olema sätestatud. Iseseisva õigusena ei ole seda vaja reguleerida.</w:t>
      </w:r>
    </w:p>
  </w:comment>
  <w:comment w:id="68" w:author="Katariina Kärsten - JUSTDIGI" w:date="2026-01-21T09:34:00Z" w:initials="KK">
    <w:p w14:paraId="39BC0BA6" w14:textId="7B5D1710" w:rsidR="00A81D7D" w:rsidRDefault="00A81D7D" w:rsidP="00A81D7D">
      <w:pPr>
        <w:pStyle w:val="Kommentaaritekst"/>
      </w:pPr>
      <w:r>
        <w:rPr>
          <w:rStyle w:val="Kommentaariviide"/>
        </w:rPr>
        <w:annotationRef/>
      </w:r>
      <w:r>
        <w:t xml:space="preserve">Sätte vajadus on arusaamatu. Mida see reguleerib? Vastutus ja otsustusõigus tuleb reguleerida pädeva asutuse pädevussätete kaudu (TEOS § 8). Palume § 9 lg 3 eelnõust välja jätta. </w:t>
      </w:r>
    </w:p>
  </w:comment>
  <w:comment w:id="69" w:author="Inge Mehide - JUSTDIGI" w:date="2026-01-05T11:03:00Z" w:initials="IM">
    <w:p w14:paraId="13BFE11F" w14:textId="48789236" w:rsidR="00A03C6A" w:rsidRDefault="00A03C6A" w:rsidP="00A03C6A">
      <w:pPr>
        <w:pStyle w:val="Kommentaaritekst"/>
      </w:pPr>
      <w:r>
        <w:rPr>
          <w:rStyle w:val="Kommentaariviide"/>
        </w:rPr>
        <w:annotationRef/>
      </w:r>
      <w:r>
        <w:t>Võiks kasutada läbivalt sama sõnastust.</w:t>
      </w:r>
    </w:p>
  </w:comment>
  <w:comment w:id="71" w:author="Inge Mehide - JUSTDIGI" w:date="2026-01-05T11:04:00Z" w:initials="IM">
    <w:p w14:paraId="0707AD7B" w14:textId="77777777" w:rsidR="00A03C6A" w:rsidRDefault="00A03C6A" w:rsidP="00A03C6A">
      <w:pPr>
        <w:pStyle w:val="Kommentaaritekst"/>
      </w:pPr>
      <w:r>
        <w:rPr>
          <w:rStyle w:val="Kommentaariviide"/>
        </w:rPr>
        <w:annotationRef/>
      </w:r>
      <w:r>
        <w:t>Sobimatu termin.</w:t>
      </w:r>
    </w:p>
  </w:comment>
  <w:comment w:id="72" w:author="Inge Mehide - JUSTDIGI" w:date="2026-01-06T14:19:00Z" w:initials="IM">
    <w:p w14:paraId="7F802E57" w14:textId="77777777" w:rsidR="00C56C3C" w:rsidRDefault="00C56C3C" w:rsidP="00C56C3C">
      <w:pPr>
        <w:pStyle w:val="Kommentaaritekst"/>
      </w:pPr>
      <w:r>
        <w:rPr>
          <w:rStyle w:val="Kommentaariviide"/>
        </w:rPr>
        <w:annotationRef/>
      </w:r>
      <w:r>
        <w:t>Punkt.</w:t>
      </w:r>
    </w:p>
  </w:comment>
  <w:comment w:id="75" w:author="Katariina Kärsten - JUSTDIGI" w:date="2026-01-21T09:51:00Z" w:initials="KK">
    <w:p w14:paraId="6CA9E2D3" w14:textId="77777777" w:rsidR="00222656" w:rsidRDefault="00222656" w:rsidP="00222656">
      <w:pPr>
        <w:pStyle w:val="Kommentaaritekst"/>
      </w:pPr>
      <w:r>
        <w:rPr>
          <w:rStyle w:val="Kommentaariviide"/>
        </w:rPr>
        <w:annotationRef/>
      </w:r>
      <w:r>
        <w:t xml:space="preserve">Keeleline kommentaar: kas tulevane käitaja ohustab või tema tegevus ohustab?  Kui nimetav kääne, siis ainult käitaja, mitte tema tegevus. </w:t>
      </w:r>
    </w:p>
  </w:comment>
  <w:comment w:id="76" w:author="Katariina Kärsten - JUSTDIGI" w:date="2026-01-21T09:50:00Z" w:initials="KK">
    <w:p w14:paraId="236BD40F" w14:textId="1667A1A6" w:rsidR="007655A7" w:rsidRDefault="007655A7" w:rsidP="007655A7">
      <w:pPr>
        <w:pStyle w:val="Kommentaaritekst"/>
      </w:pPr>
      <w:r>
        <w:rPr>
          <w:rStyle w:val="Kommentaariviide"/>
        </w:rPr>
        <w:annotationRef/>
      </w:r>
      <w:r>
        <w:t xml:space="preserve">Punkti 2 kohane eelhinnangu andmise eeldus on § 13 lg 3 p 2 järgi seotud riigijulgeoleku mitteohustamisega. Seega p 4 on p-s 2 juba hõlmatud ja seda ei ole vaja eraldi välja tuua. Punkt 4 tuleks loetelust välja jätta. </w:t>
      </w:r>
    </w:p>
  </w:comment>
  <w:comment w:id="77" w:author="Inge Mehide - JUSTDIGI" w:date="2026-01-06T14:22:00Z" w:initials="IM">
    <w:p w14:paraId="5D4AF48B" w14:textId="4D932152" w:rsidR="007E35F8" w:rsidRDefault="000257F3" w:rsidP="007E35F8">
      <w:pPr>
        <w:pStyle w:val="Kommentaaritekst"/>
      </w:pPr>
      <w:r>
        <w:rPr>
          <w:rStyle w:val="Kommentaariviide"/>
        </w:rPr>
        <w:annotationRef/>
      </w:r>
      <w:r w:rsidR="007E35F8">
        <w:t>Termin üle vaadata. Kas see võiks olla reaktori eskiisprojekt?</w:t>
      </w:r>
    </w:p>
  </w:comment>
  <w:comment w:id="79" w:author="Katariina Kärsten - JUSTDIGI" w:date="2026-01-21T12:21:00Z" w:initials="KK">
    <w:p w14:paraId="4219D947" w14:textId="77777777" w:rsidR="003F52CF" w:rsidRDefault="003F52CF" w:rsidP="003F52CF">
      <w:pPr>
        <w:pStyle w:val="Kommentaaritekst"/>
      </w:pPr>
      <w:r>
        <w:rPr>
          <w:rStyle w:val="Kommentaariviide"/>
        </w:rPr>
        <w:annotationRef/>
      </w:r>
      <w:r>
        <w:t xml:space="preserve">Millist liiki aktiga need nõuded plaanitakse kehtestada? Eelduslikult kehtestatakse need määrusega, see tuleb sättes sõnaselgelt väjla öelda. </w:t>
      </w:r>
    </w:p>
  </w:comment>
  <w:comment w:id="81" w:author="Katariina Kärsten - JUSTDIGI" w:date="2026-01-21T08:39:00Z" w:initials="KK">
    <w:p w14:paraId="02B66726" w14:textId="2E54189F" w:rsidR="003353F9" w:rsidRDefault="003353F9" w:rsidP="003353F9">
      <w:pPr>
        <w:pStyle w:val="Kommentaaritekst"/>
      </w:pPr>
      <w:r>
        <w:rPr>
          <w:rStyle w:val="Kommentaariviide"/>
        </w:rPr>
        <w:annotationRef/>
      </w:r>
      <w:r>
        <w:t xml:space="preserve">Julgeolekukontroll on RSVS-s sisustatud termin, palume seda mitte kasutada ettevõtte sisese kontrolli tähenduses. </w:t>
      </w:r>
    </w:p>
    <w:p w14:paraId="32CFD75C" w14:textId="77777777" w:rsidR="003353F9" w:rsidRDefault="003353F9" w:rsidP="003353F9">
      <w:pPr>
        <w:pStyle w:val="Kommentaaritekst"/>
      </w:pPr>
      <w:hyperlink r:id="rId2" w:history="1">
        <w:r w:rsidRPr="008C0B2F">
          <w:rPr>
            <w:rStyle w:val="Hperlink"/>
          </w:rPr>
          <w:t>Riigisaladuse ja salastatud välisteabe seadus–Riigi Teataja</w:t>
        </w:r>
      </w:hyperlink>
      <w:r>
        <w:t xml:space="preserve"> </w:t>
      </w:r>
    </w:p>
  </w:comment>
  <w:comment w:id="82" w:author="Katariina Kärsten - JUSTDIGI" w:date="2026-01-21T12:28:00Z" w:initials="KK">
    <w:p w14:paraId="177222F6" w14:textId="77777777" w:rsidR="007725B7" w:rsidRDefault="007725B7" w:rsidP="007725B7">
      <w:pPr>
        <w:pStyle w:val="Kommentaaritekst"/>
      </w:pPr>
      <w:r>
        <w:rPr>
          <w:rStyle w:val="Kommentaariviide"/>
        </w:rPr>
        <w:annotationRef/>
      </w:r>
      <w:r>
        <w:t xml:space="preserve">Kas nii? </w:t>
      </w:r>
    </w:p>
  </w:comment>
  <w:comment w:id="84" w:author="Inge Mehide - JUSTDIGI" w:date="2026-01-05T11:02:00Z" w:initials="IM">
    <w:p w14:paraId="6B4124A5" w14:textId="2ED3EA97" w:rsidR="00A03C6A" w:rsidRDefault="00A03C6A" w:rsidP="00A03C6A">
      <w:pPr>
        <w:pStyle w:val="Kommentaaritekst"/>
      </w:pPr>
      <w:r>
        <w:rPr>
          <w:rStyle w:val="Kommentaariviide"/>
        </w:rPr>
        <w:annotationRef/>
      </w:r>
      <w:r>
        <w:t>Võiks kasutada läbivalt sama sõnastust.</w:t>
      </w:r>
    </w:p>
  </w:comment>
  <w:comment w:id="87" w:author="Katariina Kärsten - JUSTDIGI" w:date="2026-01-21T08:39:00Z" w:initials="KK">
    <w:p w14:paraId="1D08596E" w14:textId="77777777" w:rsidR="003353F9" w:rsidRDefault="003353F9" w:rsidP="003353F9">
      <w:pPr>
        <w:pStyle w:val="Kommentaaritekst"/>
      </w:pPr>
      <w:r>
        <w:rPr>
          <w:rStyle w:val="Kommentaariviide"/>
        </w:rPr>
        <w:annotationRef/>
      </w:r>
      <w:r>
        <w:t xml:space="preserve">Julgeolekukontroll on RSVS-s sisustatud termin, palume seda mitte kasutada ettevõtte sisese kontrolli tähenduses. </w:t>
      </w:r>
    </w:p>
    <w:p w14:paraId="275999C6" w14:textId="77777777" w:rsidR="003353F9" w:rsidRDefault="003353F9" w:rsidP="003353F9">
      <w:pPr>
        <w:pStyle w:val="Kommentaaritekst"/>
      </w:pPr>
      <w:hyperlink r:id="rId3" w:history="1">
        <w:r w:rsidRPr="00EF4E2C">
          <w:rPr>
            <w:rStyle w:val="Hperlink"/>
          </w:rPr>
          <w:t>Riigisaladuse ja salastatud välisteabe seadus–Riigi Teataja</w:t>
        </w:r>
      </w:hyperlink>
      <w:r>
        <w:t xml:space="preserve"> </w:t>
      </w:r>
    </w:p>
  </w:comment>
  <w:comment w:id="89" w:author="Katariina Kärsten - JUSTDIGI" w:date="2026-01-21T09:59:00Z" w:initials="KK">
    <w:p w14:paraId="78D474D0" w14:textId="77777777" w:rsidR="00FF059A" w:rsidRDefault="00FF059A" w:rsidP="00FF059A">
      <w:pPr>
        <w:pStyle w:val="Kommentaaritekst"/>
      </w:pPr>
      <w:r>
        <w:rPr>
          <w:rStyle w:val="Kommentaariviide"/>
        </w:rPr>
        <w:annotationRef/>
      </w:r>
      <w:r>
        <w:t xml:space="preserve">Arusaamatu lause. Kes mis põhimõtet peab tõendama? Miks? </w:t>
      </w:r>
    </w:p>
    <w:p w14:paraId="4280F379" w14:textId="77777777" w:rsidR="00FF059A" w:rsidRDefault="00FF059A" w:rsidP="00FF059A">
      <w:pPr>
        <w:pStyle w:val="Kommentaaritekst"/>
      </w:pPr>
      <w:r>
        <w:t xml:space="preserve">Kui on silmas peetud, et ka töövõtja töötajad peavad olema pädevad ja kvalifitseeritud, siis tuleb see sõnastada eraldi lauses. </w:t>
      </w:r>
    </w:p>
  </w:comment>
  <w:comment w:id="91" w:author="Katariina Kärsten - JUSTDIGI" w:date="2026-01-21T10:25:00Z" w:initials="KK">
    <w:p w14:paraId="51A77F89" w14:textId="77777777" w:rsidR="00A97CBD" w:rsidRDefault="00A97CBD" w:rsidP="00A97CBD">
      <w:pPr>
        <w:pStyle w:val="Kommentaaritekst"/>
      </w:pPr>
      <w:r>
        <w:rPr>
          <w:rStyle w:val="Kommentaariviide"/>
        </w:rPr>
        <w:annotationRef/>
      </w:r>
      <w:r>
        <w:t xml:space="preserve">TSIRKS on alles Riigikogu menetluses ning kuigi see on plaanitud jõustuma 01.07.2026 ehk enne TEOSt, pole see siiski kindel enne, kui Riigikogu on selle vastu võtnud. Palume Riigikogu menetluses TSIRKSil silma peal hoida, et vajadusel TEOSe viiteid muuta. Samuti palume igaks juhuks varuks hoida ka kehtiva HOS-iga arvestav sõnastus. </w:t>
      </w:r>
    </w:p>
  </w:comment>
  <w:comment w:id="93" w:author="Inge Mehide - JUSTDIGI" w:date="2026-01-05T11:04:00Z" w:initials="IM">
    <w:p w14:paraId="76942294" w14:textId="47928250" w:rsidR="00A03C6A" w:rsidRDefault="00A03C6A" w:rsidP="00A03C6A">
      <w:pPr>
        <w:pStyle w:val="Kommentaaritekst"/>
      </w:pPr>
      <w:r>
        <w:rPr>
          <w:rStyle w:val="Kommentaariviide"/>
        </w:rPr>
        <w:annotationRef/>
      </w:r>
      <w:r>
        <w:t>Sobimatu termin.</w:t>
      </w:r>
    </w:p>
  </w:comment>
  <w:comment w:id="94" w:author="Inge Mehide - JUSTDIGI" w:date="2026-01-06T15:14:00Z" w:initials="IM">
    <w:p w14:paraId="41D9A579" w14:textId="77777777" w:rsidR="005C25A0" w:rsidRDefault="005C25A0" w:rsidP="005C25A0">
      <w:pPr>
        <w:pStyle w:val="Kommentaaritekst"/>
      </w:pPr>
      <w:r>
        <w:rPr>
          <w:rStyle w:val="Kommentaariviide"/>
        </w:rPr>
        <w:annotationRef/>
      </w:r>
      <w:r>
        <w:t>Sõnastuse ühtlustamine.</w:t>
      </w:r>
    </w:p>
  </w:comment>
  <w:comment w:id="100" w:author="Inge Mehide - JUSTDIGI" w:date="2026-01-05T11:04:00Z" w:initials="IM">
    <w:p w14:paraId="4791FDBB" w14:textId="0684F012" w:rsidR="00A03C6A" w:rsidRDefault="00A03C6A" w:rsidP="00A03C6A">
      <w:pPr>
        <w:pStyle w:val="Kommentaaritekst"/>
      </w:pPr>
      <w:r>
        <w:rPr>
          <w:rStyle w:val="Kommentaariviide"/>
        </w:rPr>
        <w:annotationRef/>
      </w:r>
      <w:r>
        <w:t>Sobimatu termin.</w:t>
      </w:r>
    </w:p>
  </w:comment>
  <w:comment w:id="103" w:author="Katariina Kärsten - JUSTDIGI" w:date="2026-01-21T11:07:00Z" w:initials="KK">
    <w:p w14:paraId="480A4CBC" w14:textId="77777777" w:rsidR="00EB109A" w:rsidRDefault="00EB109A" w:rsidP="00EB109A">
      <w:pPr>
        <w:pStyle w:val="Kommentaaritekst"/>
      </w:pPr>
      <w:r>
        <w:rPr>
          <w:rStyle w:val="Kommentaariviide"/>
        </w:rPr>
        <w:annotationRef/>
      </w:r>
      <w:r>
        <w:t xml:space="preserve">Palume esitada registrile juurdepääs registri regulatsiooni juures, s.o §-s 73. </w:t>
      </w:r>
    </w:p>
  </w:comment>
  <w:comment w:id="105" w:author="Katariina Kärsten - JUSTDIGI" w:date="2026-01-21T12:09:00Z" w:initials="KK">
    <w:p w14:paraId="20851558" w14:textId="77777777" w:rsidR="00D655FF" w:rsidRDefault="00D655FF" w:rsidP="00D655FF">
      <w:pPr>
        <w:pStyle w:val="Kommentaaritekst"/>
      </w:pPr>
      <w:r>
        <w:rPr>
          <w:rStyle w:val="Kommentaariviide"/>
        </w:rPr>
        <w:annotationRef/>
      </w:r>
      <w:r>
        <w:t xml:space="preserve">Palume iga erimeede välja tuua paragrahvide loeteluna (s.o mitte paragrahvide vahemikkudena). See on korrakaitse erimeetmete loetlemisel kujunenud tava, mis võimaldab erienva intensiivsusega erimeetmetest hõlpsamini ülevaadet saada. </w:t>
      </w:r>
    </w:p>
  </w:comment>
  <w:comment w:id="106" w:author="Katariina Kärsten - JUSTDIGI" w:date="2026-01-21T12:16:00Z" w:initials="KK">
    <w:p w14:paraId="4026D397" w14:textId="77777777" w:rsidR="00714842" w:rsidRDefault="00714842" w:rsidP="00714842">
      <w:pPr>
        <w:pStyle w:val="Kommentaaritekst"/>
      </w:pPr>
      <w:r>
        <w:rPr>
          <w:rStyle w:val="Kommentaariviide"/>
        </w:rPr>
        <w:annotationRef/>
      </w:r>
      <w:r>
        <w:t xml:space="preserve">Sõna "igakordne" on siin liigne. </w:t>
      </w:r>
    </w:p>
  </w:comment>
  <w:comment w:id="108" w:author="Katariina Kärsten - JUSTDIGI" w:date="2026-01-21T12:19:00Z" w:initials="KK">
    <w:p w14:paraId="73485FA8" w14:textId="77777777" w:rsidR="00B051EB" w:rsidRDefault="00B051EB" w:rsidP="00B051EB">
      <w:pPr>
        <w:pStyle w:val="Kommentaaritekst"/>
      </w:pPr>
      <w:r>
        <w:rPr>
          <w:rStyle w:val="Kommentaariviide"/>
        </w:rPr>
        <w:annotationRef/>
      </w:r>
      <w:r>
        <w:t xml:space="preserve">Palume see lause esitada eraldi lõikes (terminit määratlevasse sättesse ei lisata muud normi, HÕNTE § 18 lg 3 teine lause). </w:t>
      </w:r>
    </w:p>
  </w:comment>
  <w:comment w:id="138" w:author="Inge Mehide - JUSTDIGI" w:date="2026-01-07T13:05:00Z" w:initials="IM">
    <w:p w14:paraId="592471DE" w14:textId="0917AECF" w:rsidR="00DB0296" w:rsidRDefault="0028510B" w:rsidP="00DB0296">
      <w:pPr>
        <w:pStyle w:val="Kommentaaritekst"/>
      </w:pPr>
      <w:r>
        <w:rPr>
          <w:rStyle w:val="Kommentaariviide"/>
        </w:rPr>
        <w:annotationRef/>
      </w:r>
      <w:r w:rsidR="00DB0296">
        <w:t>Seda fraasi ei saa selles lauses kasutada, ilma et see ei tähendaks, et tuumakahjustuse risk on põhjustatud/seotud leevendusmeetmete rakendamisega. Sellist täpsustust ei ole ka Viini konventsioonis.</w:t>
      </w:r>
    </w:p>
  </w:comment>
  <w:comment w:id="144" w:author="Inge Mehide - JUSTDIGI" w:date="2026-01-07T10:46:00Z" w:initials="IM">
    <w:p w14:paraId="50C1B2EF" w14:textId="2371A64C" w:rsidR="00CC0189" w:rsidRDefault="00CC0189" w:rsidP="00CC0189">
      <w:pPr>
        <w:pStyle w:val="Kommentaaritekst"/>
      </w:pPr>
      <w:r>
        <w:rPr>
          <w:rStyle w:val="Kommentaariviide"/>
        </w:rPr>
        <w:annotationRef/>
      </w:r>
      <w:r>
        <w:t>Parem: tõhusust.</w:t>
      </w:r>
    </w:p>
  </w:comment>
  <w:comment w:id="146" w:author="Inge Mehide - JUSTDIGI" w:date="2026-01-07T10:57:00Z" w:initials="IM">
    <w:p w14:paraId="63719466" w14:textId="77777777" w:rsidR="00BD5E07" w:rsidRDefault="00BD5E07" w:rsidP="00BD5E07">
      <w:pPr>
        <w:pStyle w:val="Kommentaaritekst"/>
      </w:pPr>
      <w:r>
        <w:rPr>
          <w:rStyle w:val="Kommentaariviide"/>
        </w:rPr>
        <w:annotationRef/>
      </w:r>
      <w:r>
        <w:t>Kui kasutada, siis siin, aga võiks kaaluda, kas seda on üldse vaja. Teistes seadustes, kus lühend SDR kasutusel, pole seda lahti kirjutatud.</w:t>
      </w:r>
    </w:p>
  </w:comment>
  <w:comment w:id="154" w:author="Inge Mehide - JUSTDIGI" w:date="2026-01-07T10:54:00Z" w:initials="IM">
    <w:p w14:paraId="5B196E09" w14:textId="527DE6F8" w:rsidR="00E01E6D" w:rsidRDefault="00E01E6D" w:rsidP="00E01E6D">
      <w:pPr>
        <w:pStyle w:val="Kommentaaritekst"/>
      </w:pPr>
      <w:r>
        <w:rPr>
          <w:rStyle w:val="Kommentaariviide"/>
        </w:rPr>
        <w:annotationRef/>
      </w:r>
      <w:r>
        <w:t>Liigne.</w:t>
      </w:r>
    </w:p>
  </w:comment>
  <w:comment w:id="158" w:author="Inge Mehide - JUSTDIGI" w:date="2026-01-07T10:53:00Z" w:initials="IM">
    <w:p w14:paraId="76E011E6" w14:textId="646C1826" w:rsidR="001526B5" w:rsidRDefault="001526B5" w:rsidP="001526B5">
      <w:pPr>
        <w:pStyle w:val="Kommentaaritekst"/>
      </w:pPr>
      <w:r>
        <w:rPr>
          <w:rStyle w:val="Kommentaariviide"/>
        </w:rPr>
        <w:annotationRef/>
      </w:r>
      <w:r>
        <w:t>Kas vajalik täpsustus?</w:t>
      </w:r>
    </w:p>
  </w:comment>
  <w:comment w:id="173" w:author="Inge Mehide - JUSTDIGI" w:date="2026-01-07T11:19:00Z" w:initials="IM">
    <w:p w14:paraId="5D29CF2F" w14:textId="77777777" w:rsidR="00012A64" w:rsidRDefault="000C196B" w:rsidP="00012A64">
      <w:pPr>
        <w:pStyle w:val="Kommentaaritekst"/>
      </w:pPr>
      <w:r>
        <w:rPr>
          <w:rStyle w:val="Kommentaariviide"/>
        </w:rPr>
        <w:annotationRef/>
      </w:r>
      <w:r w:rsidR="00012A64">
        <w:t>See sidesõna pole siin vajalik, semikoolonil on sama tähendus.</w:t>
      </w:r>
    </w:p>
  </w:comment>
  <w:comment w:id="182" w:author="Inge Mehide - JUSTDIGI" w:date="2026-01-07T15:18:00Z" w:initials="IM">
    <w:p w14:paraId="056AE37D" w14:textId="77777777" w:rsidR="001A5792" w:rsidRDefault="001A5792" w:rsidP="001A5792">
      <w:pPr>
        <w:pStyle w:val="Kommentaaritekst"/>
      </w:pPr>
      <w:r>
        <w:rPr>
          <w:rStyle w:val="Kommentaariviide"/>
        </w:rPr>
        <w:annotationRef/>
      </w:r>
      <w:r>
        <w:t>Kahjustus on surm, mitte selle põhjustamine.</w:t>
      </w:r>
    </w:p>
  </w:comment>
  <w:comment w:id="214" w:author="Inge Mehide - JUSTDIGI" w:date="2026-01-07T15:05:00Z" w:initials="IM">
    <w:p w14:paraId="3341EF8E" w14:textId="77777777" w:rsidR="00616FD8" w:rsidRDefault="00083DD0" w:rsidP="00616FD8">
      <w:pPr>
        <w:pStyle w:val="Kommentaaritekst"/>
      </w:pPr>
      <w:r>
        <w:rPr>
          <w:rStyle w:val="Kommentaariviide"/>
        </w:rPr>
        <w:annotationRef/>
      </w:r>
      <w:r w:rsidR="00616FD8">
        <w:t>Kulu ise ei saa olla (tuuma)kahjustus.</w:t>
      </w:r>
    </w:p>
  </w:comment>
  <w:comment w:id="219" w:author="Inge Mehide - JUSTDIGI" w:date="2026-01-07T16:40:00Z" w:initials="IM">
    <w:p w14:paraId="1BF3639E" w14:textId="693E2B67" w:rsidR="00C95BAC" w:rsidRDefault="00C95BAC" w:rsidP="00C95BAC">
      <w:pPr>
        <w:pStyle w:val="Kommentaaritekst"/>
      </w:pPr>
      <w:r>
        <w:rPr>
          <w:rStyle w:val="Kommentaariviide"/>
        </w:rPr>
        <w:annotationRef/>
      </w:r>
      <w:r>
        <w:t>Kas ikka vajalik? Siin tekitab valeseose.</w:t>
      </w:r>
    </w:p>
  </w:comment>
  <w:comment w:id="221" w:author="Inge Mehide - JUSTDIGI" w:date="2026-01-07T16:40:00Z" w:initials="IM">
    <w:p w14:paraId="31360713" w14:textId="77777777" w:rsidR="00C95BAC" w:rsidRDefault="00C95BAC" w:rsidP="00C95BAC">
      <w:pPr>
        <w:pStyle w:val="Kommentaaritekst"/>
      </w:pPr>
      <w:r>
        <w:rPr>
          <w:rStyle w:val="Kommentaariviide"/>
        </w:rPr>
        <w:annotationRef/>
      </w:r>
      <w:r>
        <w:t>Kui vaja, siis sobib siia.</w:t>
      </w:r>
    </w:p>
  </w:comment>
  <w:comment w:id="227" w:author="Inge Mehide - JUSTDIGI" w:date="2026-01-07T17:04:00Z" w:initials="IM">
    <w:p w14:paraId="2D9B03F1" w14:textId="77777777" w:rsidR="00FC343A" w:rsidRDefault="005A5FA8" w:rsidP="00FC343A">
      <w:pPr>
        <w:pStyle w:val="Kommentaaritekst"/>
      </w:pPr>
      <w:r>
        <w:rPr>
          <w:rStyle w:val="Kommentaariviide"/>
        </w:rPr>
        <w:annotationRef/>
      </w:r>
      <w:r w:rsidR="00FC343A">
        <w:t>Kas mõeldakse nii, et isik ise võib kaotada keskkonnakahju tõttu huvi majandustegevuse vastu, mitte ei ole keskkonnakahjustus majandustegevust nurjanud?</w:t>
      </w:r>
    </w:p>
  </w:comment>
  <w:comment w:id="230" w:author="Inge Mehide - JUSTDIGI" w:date="2026-01-07T17:00:00Z" w:initials="IM">
    <w:p w14:paraId="28810B91" w14:textId="0ABB3DFA" w:rsidR="00CC4693" w:rsidRDefault="00CC4693" w:rsidP="00CC4693">
      <w:pPr>
        <w:pStyle w:val="Kommentaaritekst"/>
      </w:pPr>
      <w:r>
        <w:rPr>
          <w:rStyle w:val="Kommentaariviide"/>
        </w:rPr>
        <w:annotationRef/>
      </w:r>
      <w:r>
        <w:t>Siin peab olema koma, muidu jääb mulje, et huvi kadus ulatuses, milles….</w:t>
      </w:r>
    </w:p>
  </w:comment>
  <w:comment w:id="241" w:author="Inge Mehide - JUSTDIGI" w:date="2026-01-07T17:19:00Z" w:initials="IM">
    <w:p w14:paraId="1A4F63FC" w14:textId="77777777" w:rsidR="00EC3DEE" w:rsidRDefault="00EC3DEE" w:rsidP="00EC3DEE">
      <w:pPr>
        <w:pStyle w:val="Kommentaaritekst"/>
      </w:pPr>
      <w:r>
        <w:rPr>
          <w:rStyle w:val="Kommentaariviide"/>
        </w:rPr>
        <w:annotationRef/>
      </w:r>
      <w:r>
        <w:t>Varaline?</w:t>
      </w:r>
    </w:p>
  </w:comment>
  <w:comment w:id="256" w:author="Katariina Kärsten - JUSTDIGI" w:date="2026-01-21T08:37:00Z" w:initials="KK">
    <w:p w14:paraId="6F7C6EEE" w14:textId="77777777" w:rsidR="00D35FDF" w:rsidRDefault="00D35FDF" w:rsidP="00D35FDF">
      <w:pPr>
        <w:pStyle w:val="Kommentaaritekst"/>
      </w:pPr>
      <w:r>
        <w:rPr>
          <w:rStyle w:val="Kommentaariviide"/>
        </w:rPr>
        <w:annotationRef/>
      </w:r>
      <w:r>
        <w:t>PS § 12 sätestab, et kõik on seaduse ees võrdsed. Kedagi ei tohi diskrimineerida rahvuse, rassi, nahavärvus, soo, keele, päritolu, usutunnistuse, poliitiliste või muude veendumuste, samuti varalise ja sotsiaalse seisundi või muude asjaolude tõttu. Rahvusliku, rassilise, usulise või poliitilise vihkamise, vägivalla ja diskrimineerimise õhutamine on seadusega keelatud ja karistatav. Samuti on seadusega keelatud ja karistatav õhutada vihkamist, vägivalda ja diskrimineerimist ühiskonnakihtide vahel. Minu tähelepanek on eelkõige seotud sellega, et PS sätestab diskrimineerimiskeelu, mis on  laiem ning katab selle ära. Lisaks terve VõrdKS. Kas täiendav diskrimineerimise keeld on vajalik?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D3DFE46" w15:done="0"/>
  <w15:commentEx w15:paraId="6FA837A0" w15:done="0"/>
  <w15:commentEx w15:paraId="254AE91A" w15:done="0"/>
  <w15:commentEx w15:paraId="127A2A78" w15:done="0"/>
  <w15:commentEx w15:paraId="1D74CE98" w15:done="0"/>
  <w15:commentEx w15:paraId="0382650A" w15:done="0"/>
  <w15:commentEx w15:paraId="7939EB3E" w15:done="0"/>
  <w15:commentEx w15:paraId="2D530178" w15:done="0"/>
  <w15:commentEx w15:paraId="7A1296E2" w15:done="0"/>
  <w15:commentEx w15:paraId="2AC8B6D6" w15:done="0"/>
  <w15:commentEx w15:paraId="13F2695E" w15:done="0"/>
  <w15:commentEx w15:paraId="38A98316" w15:done="0"/>
  <w15:commentEx w15:paraId="6DBAD995" w15:done="0"/>
  <w15:commentEx w15:paraId="39BC0BA6" w15:done="0"/>
  <w15:commentEx w15:paraId="13BFE11F" w15:done="0"/>
  <w15:commentEx w15:paraId="0707AD7B" w15:done="0"/>
  <w15:commentEx w15:paraId="7F802E57" w15:done="0"/>
  <w15:commentEx w15:paraId="6CA9E2D3" w15:done="0"/>
  <w15:commentEx w15:paraId="236BD40F" w15:done="0"/>
  <w15:commentEx w15:paraId="5D4AF48B" w15:done="0"/>
  <w15:commentEx w15:paraId="4219D947" w15:done="0"/>
  <w15:commentEx w15:paraId="32CFD75C" w15:done="0"/>
  <w15:commentEx w15:paraId="177222F6" w15:done="0"/>
  <w15:commentEx w15:paraId="6B4124A5" w15:done="0"/>
  <w15:commentEx w15:paraId="275999C6" w15:done="0"/>
  <w15:commentEx w15:paraId="4280F379" w15:done="0"/>
  <w15:commentEx w15:paraId="51A77F89" w15:done="0"/>
  <w15:commentEx w15:paraId="76942294" w15:done="0"/>
  <w15:commentEx w15:paraId="41D9A579" w15:done="0"/>
  <w15:commentEx w15:paraId="4791FDBB" w15:done="0"/>
  <w15:commentEx w15:paraId="480A4CBC" w15:done="0"/>
  <w15:commentEx w15:paraId="20851558" w15:done="0"/>
  <w15:commentEx w15:paraId="4026D397" w15:done="0"/>
  <w15:commentEx w15:paraId="73485FA8" w15:done="0"/>
  <w15:commentEx w15:paraId="592471DE" w15:done="0"/>
  <w15:commentEx w15:paraId="50C1B2EF" w15:done="0"/>
  <w15:commentEx w15:paraId="63719466" w15:done="0"/>
  <w15:commentEx w15:paraId="5B196E09" w15:done="0"/>
  <w15:commentEx w15:paraId="76E011E6" w15:done="0"/>
  <w15:commentEx w15:paraId="5D29CF2F" w15:done="0"/>
  <w15:commentEx w15:paraId="056AE37D" w15:done="0"/>
  <w15:commentEx w15:paraId="3341EF8E" w15:done="0"/>
  <w15:commentEx w15:paraId="1BF3639E" w15:done="0"/>
  <w15:commentEx w15:paraId="31360713" w15:done="0"/>
  <w15:commentEx w15:paraId="2D9B03F1" w15:done="0"/>
  <w15:commentEx w15:paraId="28810B91" w15:done="0"/>
  <w15:commentEx w15:paraId="1A4F63FC" w15:done="0"/>
  <w15:commentEx w15:paraId="6F7C6EE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5952521" w16cex:dateUtc="2026-01-21T09:56:00Z"/>
  <w16cex:commentExtensible w16cex:durableId="087563B1" w16cex:dateUtc="2026-01-05T08:51:00Z"/>
  <w16cex:commentExtensible w16cex:durableId="6051121A" w16cex:dateUtc="2026-01-05T12:47:00Z"/>
  <w16cex:commentExtensible w16cex:durableId="3E6C756C" w16cex:dateUtc="2026-01-05T11:40:00Z"/>
  <w16cex:commentExtensible w16cex:durableId="5F4318F7" w16cex:dateUtc="2026-01-05T12:49:00Z"/>
  <w16cex:commentExtensible w16cex:durableId="7443D94E" w16cex:dateUtc="2026-01-05T14:01:00Z"/>
  <w16cex:commentExtensible w16cex:durableId="0B0F4A09" w16cex:dateUtc="2026-01-05T15:26:00Z"/>
  <w16cex:commentExtensible w16cex:durableId="2D404A76" w16cex:dateUtc="2026-01-06T11:49:00Z"/>
  <w16cex:commentExtensible w16cex:durableId="2A15C8EA" w16cex:dateUtc="2026-01-05T15:29:00Z"/>
  <w16cex:commentExtensible w16cex:durableId="3576BD47" w16cex:dateUtc="2026-01-06T08:46:00Z"/>
  <w16cex:commentExtensible w16cex:durableId="25AE48CB" w16cex:dateUtc="2026-01-06T08:49:00Z"/>
  <w16cex:commentExtensible w16cex:durableId="136B6550" w16cex:dateUtc="2026-01-08T09:35:00Z"/>
  <w16cex:commentExtensible w16cex:durableId="0B0003EB" w16cex:dateUtc="2026-01-21T09:58:00Z"/>
  <w16cex:commentExtensible w16cex:durableId="56D40968" w16cex:dateUtc="2026-01-21T07:34:00Z"/>
  <w16cex:commentExtensible w16cex:durableId="46ECE663" w16cex:dateUtc="2026-01-05T09:03:00Z"/>
  <w16cex:commentExtensible w16cex:durableId="09786A9B" w16cex:dateUtc="2026-01-05T09:04:00Z"/>
  <w16cex:commentExtensible w16cex:durableId="71616928" w16cex:dateUtc="2026-01-06T12:19:00Z"/>
  <w16cex:commentExtensible w16cex:durableId="035341F5" w16cex:dateUtc="2026-01-21T07:51:00Z"/>
  <w16cex:commentExtensible w16cex:durableId="6B91FD40" w16cex:dateUtc="2026-01-21T07:50:00Z"/>
  <w16cex:commentExtensible w16cex:durableId="347CCB06" w16cex:dateUtc="2026-01-06T12:22:00Z"/>
  <w16cex:commentExtensible w16cex:durableId="0836A02E" w16cex:dateUtc="2026-01-21T10:21:00Z"/>
  <w16cex:commentExtensible w16cex:durableId="5D93F106" w16cex:dateUtc="2026-01-21T06:39:00Z"/>
  <w16cex:commentExtensible w16cex:durableId="66AB7770" w16cex:dateUtc="2026-01-21T10:28:00Z"/>
  <w16cex:commentExtensible w16cex:durableId="02356464" w16cex:dateUtc="2026-01-05T09:02:00Z"/>
  <w16cex:commentExtensible w16cex:durableId="710D780A" w16cex:dateUtc="2026-01-21T06:39:00Z"/>
  <w16cex:commentExtensible w16cex:durableId="330B4717" w16cex:dateUtc="2026-01-21T07:59:00Z"/>
  <w16cex:commentExtensible w16cex:durableId="01E38D8E" w16cex:dateUtc="2026-01-21T08:25:00Z"/>
  <w16cex:commentExtensible w16cex:durableId="3F1FEBB6" w16cex:dateUtc="2026-01-05T09:04:00Z"/>
  <w16cex:commentExtensible w16cex:durableId="4EFA0883" w16cex:dateUtc="2026-01-06T13:14:00Z"/>
  <w16cex:commentExtensible w16cex:durableId="6D0F9C72" w16cex:dateUtc="2026-01-05T09:04:00Z"/>
  <w16cex:commentExtensible w16cex:durableId="354A9846" w16cex:dateUtc="2026-01-21T09:07:00Z"/>
  <w16cex:commentExtensible w16cex:durableId="16E0F501" w16cex:dateUtc="2026-01-21T10:09:00Z"/>
  <w16cex:commentExtensible w16cex:durableId="463C7751" w16cex:dateUtc="2026-01-21T10:16:00Z"/>
  <w16cex:commentExtensible w16cex:durableId="21D3316D" w16cex:dateUtc="2026-01-21T10:19:00Z"/>
  <w16cex:commentExtensible w16cex:durableId="433A710A" w16cex:dateUtc="2026-01-07T11:05:00Z"/>
  <w16cex:commentExtensible w16cex:durableId="13EF2787" w16cex:dateUtc="2026-01-07T08:46:00Z"/>
  <w16cex:commentExtensible w16cex:durableId="1AFE4A67" w16cex:dateUtc="2026-01-07T08:57:00Z"/>
  <w16cex:commentExtensible w16cex:durableId="7E23B459" w16cex:dateUtc="2026-01-07T08:54:00Z"/>
  <w16cex:commentExtensible w16cex:durableId="4B84D566" w16cex:dateUtc="2026-01-07T08:53:00Z"/>
  <w16cex:commentExtensible w16cex:durableId="23F47930" w16cex:dateUtc="2026-01-07T09:19:00Z"/>
  <w16cex:commentExtensible w16cex:durableId="082350E7" w16cex:dateUtc="2026-01-07T13:18:00Z"/>
  <w16cex:commentExtensible w16cex:durableId="7CB4BFB0" w16cex:dateUtc="2026-01-07T13:05:00Z"/>
  <w16cex:commentExtensible w16cex:durableId="44548DD6" w16cex:dateUtc="2026-01-07T14:40:00Z"/>
  <w16cex:commentExtensible w16cex:durableId="61EA27FE" w16cex:dateUtc="2026-01-07T14:40:00Z"/>
  <w16cex:commentExtensible w16cex:durableId="00B61F36" w16cex:dateUtc="2026-01-07T15:04:00Z"/>
  <w16cex:commentExtensible w16cex:durableId="2CF6D942" w16cex:dateUtc="2026-01-07T15:00:00Z"/>
  <w16cex:commentExtensible w16cex:durableId="5FBEE5F3" w16cex:dateUtc="2026-01-07T15:19:00Z"/>
  <w16cex:commentExtensible w16cex:durableId="4BD72571" w16cex:dateUtc="2026-01-21T06: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D3DFE46" w16cid:durableId="45952521"/>
  <w16cid:commentId w16cid:paraId="6FA837A0" w16cid:durableId="087563B1"/>
  <w16cid:commentId w16cid:paraId="254AE91A" w16cid:durableId="6051121A"/>
  <w16cid:commentId w16cid:paraId="127A2A78" w16cid:durableId="3E6C756C"/>
  <w16cid:commentId w16cid:paraId="1D74CE98" w16cid:durableId="5F4318F7"/>
  <w16cid:commentId w16cid:paraId="0382650A" w16cid:durableId="7443D94E"/>
  <w16cid:commentId w16cid:paraId="7939EB3E" w16cid:durableId="0B0F4A09"/>
  <w16cid:commentId w16cid:paraId="2D530178" w16cid:durableId="2D404A76"/>
  <w16cid:commentId w16cid:paraId="7A1296E2" w16cid:durableId="2A15C8EA"/>
  <w16cid:commentId w16cid:paraId="2AC8B6D6" w16cid:durableId="3576BD47"/>
  <w16cid:commentId w16cid:paraId="13F2695E" w16cid:durableId="25AE48CB"/>
  <w16cid:commentId w16cid:paraId="38A98316" w16cid:durableId="136B6550"/>
  <w16cid:commentId w16cid:paraId="6DBAD995" w16cid:durableId="0B0003EB"/>
  <w16cid:commentId w16cid:paraId="39BC0BA6" w16cid:durableId="56D40968"/>
  <w16cid:commentId w16cid:paraId="13BFE11F" w16cid:durableId="46ECE663"/>
  <w16cid:commentId w16cid:paraId="0707AD7B" w16cid:durableId="09786A9B"/>
  <w16cid:commentId w16cid:paraId="7F802E57" w16cid:durableId="71616928"/>
  <w16cid:commentId w16cid:paraId="6CA9E2D3" w16cid:durableId="035341F5"/>
  <w16cid:commentId w16cid:paraId="236BD40F" w16cid:durableId="6B91FD40"/>
  <w16cid:commentId w16cid:paraId="5D4AF48B" w16cid:durableId="347CCB06"/>
  <w16cid:commentId w16cid:paraId="4219D947" w16cid:durableId="0836A02E"/>
  <w16cid:commentId w16cid:paraId="32CFD75C" w16cid:durableId="5D93F106"/>
  <w16cid:commentId w16cid:paraId="177222F6" w16cid:durableId="66AB7770"/>
  <w16cid:commentId w16cid:paraId="6B4124A5" w16cid:durableId="02356464"/>
  <w16cid:commentId w16cid:paraId="275999C6" w16cid:durableId="710D780A"/>
  <w16cid:commentId w16cid:paraId="4280F379" w16cid:durableId="330B4717"/>
  <w16cid:commentId w16cid:paraId="51A77F89" w16cid:durableId="01E38D8E"/>
  <w16cid:commentId w16cid:paraId="76942294" w16cid:durableId="3F1FEBB6"/>
  <w16cid:commentId w16cid:paraId="41D9A579" w16cid:durableId="4EFA0883"/>
  <w16cid:commentId w16cid:paraId="4791FDBB" w16cid:durableId="6D0F9C72"/>
  <w16cid:commentId w16cid:paraId="480A4CBC" w16cid:durableId="354A9846"/>
  <w16cid:commentId w16cid:paraId="20851558" w16cid:durableId="16E0F501"/>
  <w16cid:commentId w16cid:paraId="4026D397" w16cid:durableId="463C7751"/>
  <w16cid:commentId w16cid:paraId="73485FA8" w16cid:durableId="21D3316D"/>
  <w16cid:commentId w16cid:paraId="592471DE" w16cid:durableId="433A710A"/>
  <w16cid:commentId w16cid:paraId="50C1B2EF" w16cid:durableId="13EF2787"/>
  <w16cid:commentId w16cid:paraId="63719466" w16cid:durableId="1AFE4A67"/>
  <w16cid:commentId w16cid:paraId="5B196E09" w16cid:durableId="7E23B459"/>
  <w16cid:commentId w16cid:paraId="76E011E6" w16cid:durableId="4B84D566"/>
  <w16cid:commentId w16cid:paraId="5D29CF2F" w16cid:durableId="23F47930"/>
  <w16cid:commentId w16cid:paraId="056AE37D" w16cid:durableId="082350E7"/>
  <w16cid:commentId w16cid:paraId="3341EF8E" w16cid:durableId="7CB4BFB0"/>
  <w16cid:commentId w16cid:paraId="1BF3639E" w16cid:durableId="44548DD6"/>
  <w16cid:commentId w16cid:paraId="31360713" w16cid:durableId="61EA27FE"/>
  <w16cid:commentId w16cid:paraId="2D9B03F1" w16cid:durableId="00B61F36"/>
  <w16cid:commentId w16cid:paraId="28810B91" w16cid:durableId="2CF6D942"/>
  <w16cid:commentId w16cid:paraId="1A4F63FC" w16cid:durableId="5FBEE5F3"/>
  <w16cid:commentId w16cid:paraId="6F7C6EEE" w16cid:durableId="4BD7257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CE2BF" w14:textId="77777777" w:rsidR="000B37EF" w:rsidRDefault="000B37EF" w:rsidP="00667E77">
      <w:pPr>
        <w:spacing w:after="0" w:line="240" w:lineRule="auto"/>
      </w:pPr>
      <w:r>
        <w:separator/>
      </w:r>
    </w:p>
  </w:endnote>
  <w:endnote w:type="continuationSeparator" w:id="0">
    <w:p w14:paraId="5DC063E1" w14:textId="77777777" w:rsidR="000B37EF" w:rsidRDefault="000B37EF" w:rsidP="00667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A75DB" w14:textId="29A39149" w:rsidR="00FF3053" w:rsidRDefault="00FF3053">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eastAsia="Times New Roman" w:hAnsi="Times New Roman" w:cs="Times New Roman"/>
      </w:rPr>
      <w:id w:val="-282496068"/>
      <w:docPartObj>
        <w:docPartGallery w:val="Page Numbers (Bottom of Page)"/>
        <w:docPartUnique/>
      </w:docPartObj>
    </w:sdtPr>
    <w:sdtContent>
      <w:p w14:paraId="60DE4B72" w14:textId="7C3AE4AB" w:rsidR="00286CD2" w:rsidRPr="00552850" w:rsidRDefault="00286CD2">
        <w:pPr>
          <w:pStyle w:val="Jalus"/>
          <w:jc w:val="center"/>
          <w:rPr>
            <w:rFonts w:ascii="Times New Roman" w:eastAsia="Times New Roman" w:hAnsi="Times New Roman" w:cs="Times New Roman"/>
          </w:rPr>
        </w:pPr>
        <w:r w:rsidRPr="00552850">
          <w:rPr>
            <w:rFonts w:ascii="Times New Roman" w:eastAsia="Times New Roman" w:hAnsi="Times New Roman" w:cs="Times New Roman"/>
          </w:rPr>
          <w:fldChar w:fldCharType="begin"/>
        </w:r>
        <w:r>
          <w:instrText>PAGE   \* MERGEFORMAT</w:instrText>
        </w:r>
        <w:r w:rsidRPr="00552850">
          <w:fldChar w:fldCharType="separate"/>
        </w:r>
        <w:r w:rsidRPr="00552850">
          <w:rPr>
            <w:rFonts w:ascii="Times New Roman" w:eastAsia="Times New Roman" w:hAnsi="Times New Roman" w:cs="Times New Roman"/>
          </w:rPr>
          <w:t>2</w:t>
        </w:r>
        <w:r w:rsidRPr="00552850">
          <w:rPr>
            <w:rFonts w:ascii="Times New Roman" w:eastAsia="Times New Roman" w:hAnsi="Times New Roman" w:cs="Times New Roman"/>
          </w:rPr>
          <w:fldChar w:fldCharType="end"/>
        </w:r>
        <w:r w:rsidRPr="00552850">
          <w:rPr>
            <w:rFonts w:ascii="Times New Roman" w:eastAsia="Times New Roman" w:hAnsi="Times New Roman" w:cs="Times New Roman"/>
          </w:rPr>
          <w:t>/</w:t>
        </w:r>
        <w:r w:rsidRPr="00BF7CFC">
          <w:rPr>
            <w:rFonts w:ascii="Times New Roman" w:eastAsia="Times New Roman" w:hAnsi="Times New Roman" w:cs="Times New Roman"/>
          </w:rPr>
          <w:fldChar w:fldCharType="begin"/>
        </w:r>
        <w:r w:rsidRPr="00A73C47">
          <w:instrText xml:space="preserve"> NUMPAGES   \* MERGEFORMAT </w:instrText>
        </w:r>
        <w:r w:rsidRPr="00BF7CFC">
          <w:fldChar w:fldCharType="separate"/>
        </w:r>
        <w:r w:rsidRPr="00552850">
          <w:rPr>
            <w:rFonts w:ascii="Times New Roman" w:eastAsia="Times New Roman" w:hAnsi="Times New Roman" w:cs="Times New Roman"/>
          </w:rPr>
          <w:t>50</w:t>
        </w:r>
        <w:r w:rsidRPr="00BF7CFC">
          <w:rPr>
            <w:rFonts w:ascii="Times New Roman" w:eastAsia="Times New Roman" w:hAnsi="Times New Roman" w:cs="Times New Roman"/>
          </w:rPr>
          <w:fldChar w:fldCharType="end"/>
        </w:r>
      </w:p>
    </w:sdtContent>
  </w:sdt>
  <w:p w14:paraId="4B3F6DB4" w14:textId="77777777" w:rsidR="00667E77" w:rsidRDefault="00667E77">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37213" w14:textId="18D98846" w:rsidR="00FF3053" w:rsidRDefault="00FF305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F08F57" w14:textId="77777777" w:rsidR="000B37EF" w:rsidRDefault="000B37EF" w:rsidP="00667E77">
      <w:pPr>
        <w:spacing w:after="0" w:line="240" w:lineRule="auto"/>
      </w:pPr>
      <w:r>
        <w:separator/>
      </w:r>
    </w:p>
  </w:footnote>
  <w:footnote w:type="continuationSeparator" w:id="0">
    <w:p w14:paraId="6DD6C834" w14:textId="77777777" w:rsidR="000B37EF" w:rsidRDefault="000B37EF" w:rsidP="00667E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F55AC" w14:textId="77777777" w:rsidR="00FF3053" w:rsidRDefault="00FF305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3A051" w14:textId="711765A6" w:rsidR="00FF3053" w:rsidRDefault="00FF3053">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EA5BB" w14:textId="03095A4A" w:rsidR="00FF3053" w:rsidRDefault="00FF30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91FAF"/>
    <w:multiLevelType w:val="multilevel"/>
    <w:tmpl w:val="6EA87A6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04096A88"/>
    <w:multiLevelType w:val="multilevel"/>
    <w:tmpl w:val="4D12FD1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06580065"/>
    <w:multiLevelType w:val="multilevel"/>
    <w:tmpl w:val="3E28CD78"/>
    <w:lvl w:ilvl="0">
      <w:start w:val="1"/>
      <w:numFmt w:val="decimal"/>
      <w:lvlText w:val="%1)"/>
      <w:lvlJc w:val="left"/>
      <w:pPr>
        <w:tabs>
          <w:tab w:val="num" w:pos="360"/>
        </w:tabs>
        <w:ind w:left="360" w:hanging="360"/>
      </w:pPr>
      <w:rPr>
        <w:rFonts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08EB5B4C"/>
    <w:multiLevelType w:val="multilevel"/>
    <w:tmpl w:val="4A062618"/>
    <w:lvl w:ilvl="0">
      <w:start w:val="1"/>
      <w:numFmt w:val="decimal"/>
      <w:lvlText w:val="%1)"/>
      <w:lvlJc w:val="left"/>
      <w:pPr>
        <w:tabs>
          <w:tab w:val="num" w:pos="360"/>
        </w:tabs>
        <w:ind w:left="360" w:hanging="360"/>
      </w:pPr>
      <w:rPr>
        <w:rFonts w:ascii="Times New Roman" w:eastAsiaTheme="minorHAnsi" w:hAnsi="Times New Roman" w:cs="Times New Roman"/>
      </w:r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11047EF9"/>
    <w:multiLevelType w:val="multilevel"/>
    <w:tmpl w:val="7868A81A"/>
    <w:lvl w:ilvl="0">
      <w:start w:val="1"/>
      <w:numFmt w:val="decimal"/>
      <w:lvlText w:val="%1)"/>
      <w:lvlJc w:val="left"/>
      <w:pPr>
        <w:tabs>
          <w:tab w:val="num" w:pos="360"/>
        </w:tabs>
        <w:ind w:left="360" w:hanging="360"/>
      </w:pPr>
      <w:rPr>
        <w:rFonts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14A23827"/>
    <w:multiLevelType w:val="hybridMultilevel"/>
    <w:tmpl w:val="75269FFE"/>
    <w:lvl w:ilvl="0" w:tplc="FFFFFFFF">
      <w:start w:val="1"/>
      <w:numFmt w:val="decimal"/>
      <w:lvlText w:val="%1)"/>
      <w:lvlJc w:val="left"/>
      <w:pPr>
        <w:ind w:left="720" w:hanging="360"/>
      </w:pPr>
    </w:lvl>
    <w:lvl w:ilvl="1" w:tplc="04250011">
      <w:start w:val="1"/>
      <w:numFmt w:val="decimal"/>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956217"/>
    <w:multiLevelType w:val="hybridMultilevel"/>
    <w:tmpl w:val="5D9EF20A"/>
    <w:lvl w:ilvl="0" w:tplc="8BF24BC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0032FB5"/>
    <w:multiLevelType w:val="multilevel"/>
    <w:tmpl w:val="FD9C092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15:restartNumberingAfterBreak="0">
    <w:nsid w:val="32094172"/>
    <w:multiLevelType w:val="hybridMultilevel"/>
    <w:tmpl w:val="5088087C"/>
    <w:lvl w:ilvl="0" w:tplc="0EDEA8B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62C7707"/>
    <w:multiLevelType w:val="hybridMultilevel"/>
    <w:tmpl w:val="063C940A"/>
    <w:lvl w:ilvl="0" w:tplc="DB725EFC">
      <w:start w:val="2"/>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3A300B35"/>
    <w:multiLevelType w:val="multilevel"/>
    <w:tmpl w:val="4232E59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3B446C83"/>
    <w:multiLevelType w:val="multilevel"/>
    <w:tmpl w:val="732A7B1E"/>
    <w:lvl w:ilvl="0">
      <w:start w:val="1"/>
      <w:numFmt w:val="decimal"/>
      <w:lvlText w:val="%1)"/>
      <w:lvlJc w:val="left"/>
      <w:pPr>
        <w:tabs>
          <w:tab w:val="num" w:pos="360"/>
        </w:tabs>
        <w:ind w:left="360" w:hanging="360"/>
      </w:p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517B2756"/>
    <w:multiLevelType w:val="multilevel"/>
    <w:tmpl w:val="22AC8BC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15:restartNumberingAfterBreak="0">
    <w:nsid w:val="54A15944"/>
    <w:multiLevelType w:val="multilevel"/>
    <w:tmpl w:val="25A47AE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55752739"/>
    <w:multiLevelType w:val="hybridMultilevel"/>
    <w:tmpl w:val="5630EC82"/>
    <w:lvl w:ilvl="0" w:tplc="FFFFFFFF">
      <w:start w:val="1"/>
      <w:numFmt w:val="decimal"/>
      <w:lvlText w:val="%1)"/>
      <w:lvlJc w:val="left"/>
      <w:pPr>
        <w:ind w:left="720" w:hanging="360"/>
      </w:pPr>
    </w:lvl>
    <w:lvl w:ilvl="1" w:tplc="04250011">
      <w:start w:val="1"/>
      <w:numFmt w:val="decimal"/>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D5B3D10"/>
    <w:multiLevelType w:val="hybridMultilevel"/>
    <w:tmpl w:val="24EE3780"/>
    <w:lvl w:ilvl="0" w:tplc="C64A820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0FD272B"/>
    <w:multiLevelType w:val="hybridMultilevel"/>
    <w:tmpl w:val="C0FAB092"/>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62D42537"/>
    <w:multiLevelType w:val="hybridMultilevel"/>
    <w:tmpl w:val="35A2DF8E"/>
    <w:lvl w:ilvl="0" w:tplc="D758FED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83B7B93"/>
    <w:multiLevelType w:val="hybridMultilevel"/>
    <w:tmpl w:val="2A404D5A"/>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72EA471F"/>
    <w:multiLevelType w:val="multilevel"/>
    <w:tmpl w:val="6CD0F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9B44279"/>
    <w:multiLevelType w:val="hybridMultilevel"/>
    <w:tmpl w:val="59BCEAAC"/>
    <w:lvl w:ilvl="0" w:tplc="97EA864A">
      <w:start w:val="1"/>
      <w:numFmt w:val="decimal"/>
      <w:lvlText w:val="(%1)"/>
      <w:lvlJc w:val="left"/>
      <w:pPr>
        <w:ind w:left="735" w:hanging="37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37185567">
    <w:abstractNumId w:val="19"/>
  </w:num>
  <w:num w:numId="2" w16cid:durableId="595283958">
    <w:abstractNumId w:val="18"/>
  </w:num>
  <w:num w:numId="3" w16cid:durableId="1416587861">
    <w:abstractNumId w:val="9"/>
  </w:num>
  <w:num w:numId="4" w16cid:durableId="1157695094">
    <w:abstractNumId w:val="2"/>
  </w:num>
  <w:num w:numId="5" w16cid:durableId="1983540419">
    <w:abstractNumId w:val="4"/>
  </w:num>
  <w:num w:numId="6" w16cid:durableId="598022257">
    <w:abstractNumId w:val="16"/>
  </w:num>
  <w:num w:numId="7" w16cid:durableId="570697973">
    <w:abstractNumId w:val="3"/>
  </w:num>
  <w:num w:numId="8" w16cid:durableId="902105172">
    <w:abstractNumId w:val="11"/>
  </w:num>
  <w:num w:numId="9" w16cid:durableId="1163352033">
    <w:abstractNumId w:val="12"/>
  </w:num>
  <w:num w:numId="10" w16cid:durableId="1373577965">
    <w:abstractNumId w:val="13"/>
  </w:num>
  <w:num w:numId="11" w16cid:durableId="658658957">
    <w:abstractNumId w:val="10"/>
  </w:num>
  <w:num w:numId="12" w16cid:durableId="1788549672">
    <w:abstractNumId w:val="14"/>
  </w:num>
  <w:num w:numId="13" w16cid:durableId="1743017520">
    <w:abstractNumId w:val="5"/>
  </w:num>
  <w:num w:numId="14" w16cid:durableId="1125539373">
    <w:abstractNumId w:val="0"/>
  </w:num>
  <w:num w:numId="15" w16cid:durableId="868490032">
    <w:abstractNumId w:val="1"/>
  </w:num>
  <w:num w:numId="16" w16cid:durableId="1789007165">
    <w:abstractNumId w:val="7"/>
  </w:num>
  <w:num w:numId="17" w16cid:durableId="1850027699">
    <w:abstractNumId w:val="6"/>
  </w:num>
  <w:num w:numId="18" w16cid:durableId="1417090504">
    <w:abstractNumId w:val="20"/>
  </w:num>
  <w:num w:numId="19" w16cid:durableId="2062245369">
    <w:abstractNumId w:val="15"/>
  </w:num>
  <w:num w:numId="20" w16cid:durableId="840237148">
    <w:abstractNumId w:val="17"/>
  </w:num>
  <w:num w:numId="21" w16cid:durableId="259530420">
    <w:abstractNumId w:val="8"/>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rson w15:author="Inge Mehide - JUSTDIGI">
    <w15:presenceInfo w15:providerId="AD" w15:userId="S::inge.mehide@justdigi.ee::1eca034a-f563-49f5-9c71-9e46c56faaec"/>
  </w15:person>
  <w15:person w15:author="Birgit Hermann - JUSTDIGI">
    <w15:presenceInfo w15:providerId="AD" w15:userId="S::birgit.hermann@justdigi.ee::12975080-074a-4b35-97f1-9ed66718a8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818"/>
    <w:rsid w:val="00000304"/>
    <w:rsid w:val="000003FC"/>
    <w:rsid w:val="000004CA"/>
    <w:rsid w:val="0000064A"/>
    <w:rsid w:val="00000C53"/>
    <w:rsid w:val="00001665"/>
    <w:rsid w:val="00001867"/>
    <w:rsid w:val="000019A6"/>
    <w:rsid w:val="00001A27"/>
    <w:rsid w:val="00001F28"/>
    <w:rsid w:val="00002094"/>
    <w:rsid w:val="0000228E"/>
    <w:rsid w:val="000025A5"/>
    <w:rsid w:val="000027A2"/>
    <w:rsid w:val="000027F2"/>
    <w:rsid w:val="00002979"/>
    <w:rsid w:val="00002A20"/>
    <w:rsid w:val="00002D77"/>
    <w:rsid w:val="00002E32"/>
    <w:rsid w:val="00002F6C"/>
    <w:rsid w:val="0000337C"/>
    <w:rsid w:val="00003AAC"/>
    <w:rsid w:val="00003B01"/>
    <w:rsid w:val="00003B2C"/>
    <w:rsid w:val="00003F9C"/>
    <w:rsid w:val="00003FAD"/>
    <w:rsid w:val="0000418C"/>
    <w:rsid w:val="00004C28"/>
    <w:rsid w:val="00004CA0"/>
    <w:rsid w:val="00005112"/>
    <w:rsid w:val="0000536A"/>
    <w:rsid w:val="00005573"/>
    <w:rsid w:val="0000598C"/>
    <w:rsid w:val="000059F4"/>
    <w:rsid w:val="00005A6E"/>
    <w:rsid w:val="00005D15"/>
    <w:rsid w:val="00005D3E"/>
    <w:rsid w:val="000062A5"/>
    <w:rsid w:val="000064CE"/>
    <w:rsid w:val="00006ACE"/>
    <w:rsid w:val="00006D78"/>
    <w:rsid w:val="00006E45"/>
    <w:rsid w:val="000076CA"/>
    <w:rsid w:val="00007EB9"/>
    <w:rsid w:val="00007EE7"/>
    <w:rsid w:val="00010250"/>
    <w:rsid w:val="000107D8"/>
    <w:rsid w:val="00010BE6"/>
    <w:rsid w:val="00010BE8"/>
    <w:rsid w:val="00011215"/>
    <w:rsid w:val="00011275"/>
    <w:rsid w:val="00011408"/>
    <w:rsid w:val="000115F9"/>
    <w:rsid w:val="000117C3"/>
    <w:rsid w:val="000118AA"/>
    <w:rsid w:val="00011908"/>
    <w:rsid w:val="00011C26"/>
    <w:rsid w:val="00011CB2"/>
    <w:rsid w:val="00011D1B"/>
    <w:rsid w:val="0001215A"/>
    <w:rsid w:val="0001231F"/>
    <w:rsid w:val="00012470"/>
    <w:rsid w:val="0001252E"/>
    <w:rsid w:val="0001272D"/>
    <w:rsid w:val="00012832"/>
    <w:rsid w:val="00012884"/>
    <w:rsid w:val="00012979"/>
    <w:rsid w:val="00012A64"/>
    <w:rsid w:val="0001329F"/>
    <w:rsid w:val="0001355B"/>
    <w:rsid w:val="00013F15"/>
    <w:rsid w:val="00013F78"/>
    <w:rsid w:val="00014068"/>
    <w:rsid w:val="00014098"/>
    <w:rsid w:val="00014BA9"/>
    <w:rsid w:val="00014CF9"/>
    <w:rsid w:val="0001532F"/>
    <w:rsid w:val="000154B0"/>
    <w:rsid w:val="000154F0"/>
    <w:rsid w:val="00015532"/>
    <w:rsid w:val="000155B7"/>
    <w:rsid w:val="000157DA"/>
    <w:rsid w:val="00015816"/>
    <w:rsid w:val="000159E2"/>
    <w:rsid w:val="00015AA9"/>
    <w:rsid w:val="00015CE2"/>
    <w:rsid w:val="00015E47"/>
    <w:rsid w:val="000161B2"/>
    <w:rsid w:val="00016CEF"/>
    <w:rsid w:val="00016E29"/>
    <w:rsid w:val="00016F79"/>
    <w:rsid w:val="00017029"/>
    <w:rsid w:val="00017091"/>
    <w:rsid w:val="000174FA"/>
    <w:rsid w:val="00017868"/>
    <w:rsid w:val="00017958"/>
    <w:rsid w:val="00017F5E"/>
    <w:rsid w:val="0002026C"/>
    <w:rsid w:val="0002074A"/>
    <w:rsid w:val="00020A42"/>
    <w:rsid w:val="00020AA1"/>
    <w:rsid w:val="00020D6D"/>
    <w:rsid w:val="00020DE6"/>
    <w:rsid w:val="000212E4"/>
    <w:rsid w:val="000216F5"/>
    <w:rsid w:val="00021702"/>
    <w:rsid w:val="00021A15"/>
    <w:rsid w:val="00021C26"/>
    <w:rsid w:val="0002210C"/>
    <w:rsid w:val="00022484"/>
    <w:rsid w:val="000224EE"/>
    <w:rsid w:val="000229D3"/>
    <w:rsid w:val="00022BCD"/>
    <w:rsid w:val="00022E53"/>
    <w:rsid w:val="00022E7F"/>
    <w:rsid w:val="00022E8D"/>
    <w:rsid w:val="00022F03"/>
    <w:rsid w:val="00023509"/>
    <w:rsid w:val="00023551"/>
    <w:rsid w:val="000235B9"/>
    <w:rsid w:val="00023B5B"/>
    <w:rsid w:val="00023CAC"/>
    <w:rsid w:val="00023E14"/>
    <w:rsid w:val="00023ED7"/>
    <w:rsid w:val="000243CB"/>
    <w:rsid w:val="000244A1"/>
    <w:rsid w:val="000246BB"/>
    <w:rsid w:val="00024822"/>
    <w:rsid w:val="000248D8"/>
    <w:rsid w:val="00024CA2"/>
    <w:rsid w:val="0002559A"/>
    <w:rsid w:val="000257F3"/>
    <w:rsid w:val="00025F39"/>
    <w:rsid w:val="00026260"/>
    <w:rsid w:val="000265D4"/>
    <w:rsid w:val="000266A9"/>
    <w:rsid w:val="000268C6"/>
    <w:rsid w:val="00026960"/>
    <w:rsid w:val="00026D3F"/>
    <w:rsid w:val="0002714A"/>
    <w:rsid w:val="000274CE"/>
    <w:rsid w:val="000277D4"/>
    <w:rsid w:val="000277F4"/>
    <w:rsid w:val="00027866"/>
    <w:rsid w:val="0002D889"/>
    <w:rsid w:val="00030801"/>
    <w:rsid w:val="000309D6"/>
    <w:rsid w:val="00030A8B"/>
    <w:rsid w:val="00030AFD"/>
    <w:rsid w:val="00030B7E"/>
    <w:rsid w:val="000310E6"/>
    <w:rsid w:val="000312CC"/>
    <w:rsid w:val="0003190C"/>
    <w:rsid w:val="00031930"/>
    <w:rsid w:val="00031B31"/>
    <w:rsid w:val="0003234D"/>
    <w:rsid w:val="000329F8"/>
    <w:rsid w:val="00032A1E"/>
    <w:rsid w:val="00032D25"/>
    <w:rsid w:val="00032E2C"/>
    <w:rsid w:val="00033383"/>
    <w:rsid w:val="00033C5F"/>
    <w:rsid w:val="000341FB"/>
    <w:rsid w:val="0003456F"/>
    <w:rsid w:val="0003496E"/>
    <w:rsid w:val="00034A5A"/>
    <w:rsid w:val="00034D66"/>
    <w:rsid w:val="0003503E"/>
    <w:rsid w:val="000351EE"/>
    <w:rsid w:val="00035502"/>
    <w:rsid w:val="000356CF"/>
    <w:rsid w:val="00035D01"/>
    <w:rsid w:val="000360C5"/>
    <w:rsid w:val="0003612B"/>
    <w:rsid w:val="000364D7"/>
    <w:rsid w:val="00036B6D"/>
    <w:rsid w:val="00036CF1"/>
    <w:rsid w:val="0003740D"/>
    <w:rsid w:val="00037909"/>
    <w:rsid w:val="00037D72"/>
    <w:rsid w:val="00040046"/>
    <w:rsid w:val="000403AA"/>
    <w:rsid w:val="0004045A"/>
    <w:rsid w:val="00040D13"/>
    <w:rsid w:val="00040F86"/>
    <w:rsid w:val="0004103C"/>
    <w:rsid w:val="000413AB"/>
    <w:rsid w:val="00041455"/>
    <w:rsid w:val="000416BE"/>
    <w:rsid w:val="000417D0"/>
    <w:rsid w:val="000418E7"/>
    <w:rsid w:val="000420C8"/>
    <w:rsid w:val="0004218C"/>
    <w:rsid w:val="000421CA"/>
    <w:rsid w:val="0004225C"/>
    <w:rsid w:val="00042431"/>
    <w:rsid w:val="000426A7"/>
    <w:rsid w:val="00042E7F"/>
    <w:rsid w:val="00042F61"/>
    <w:rsid w:val="0004367C"/>
    <w:rsid w:val="000439EE"/>
    <w:rsid w:val="000440F7"/>
    <w:rsid w:val="000445F4"/>
    <w:rsid w:val="0004483F"/>
    <w:rsid w:val="00044B35"/>
    <w:rsid w:val="00044C94"/>
    <w:rsid w:val="00044D08"/>
    <w:rsid w:val="000451D7"/>
    <w:rsid w:val="000456C2"/>
    <w:rsid w:val="00045B0F"/>
    <w:rsid w:val="00045C12"/>
    <w:rsid w:val="00045D9D"/>
    <w:rsid w:val="000462B3"/>
    <w:rsid w:val="0004670E"/>
    <w:rsid w:val="0004694D"/>
    <w:rsid w:val="00046A30"/>
    <w:rsid w:val="00046EA2"/>
    <w:rsid w:val="00047283"/>
    <w:rsid w:val="0004742C"/>
    <w:rsid w:val="0004748A"/>
    <w:rsid w:val="0004748D"/>
    <w:rsid w:val="0004761A"/>
    <w:rsid w:val="00047796"/>
    <w:rsid w:val="00047800"/>
    <w:rsid w:val="00047AF9"/>
    <w:rsid w:val="00047B13"/>
    <w:rsid w:val="00047BB7"/>
    <w:rsid w:val="00047D21"/>
    <w:rsid w:val="00047E1F"/>
    <w:rsid w:val="00047E4C"/>
    <w:rsid w:val="00050004"/>
    <w:rsid w:val="000501BF"/>
    <w:rsid w:val="000502A7"/>
    <w:rsid w:val="000504B3"/>
    <w:rsid w:val="00050531"/>
    <w:rsid w:val="00050675"/>
    <w:rsid w:val="00050A0B"/>
    <w:rsid w:val="00050D12"/>
    <w:rsid w:val="00050E18"/>
    <w:rsid w:val="00050F98"/>
    <w:rsid w:val="00051326"/>
    <w:rsid w:val="00051644"/>
    <w:rsid w:val="00051839"/>
    <w:rsid w:val="00051C29"/>
    <w:rsid w:val="00051C3D"/>
    <w:rsid w:val="00051FB9"/>
    <w:rsid w:val="00052524"/>
    <w:rsid w:val="000525BD"/>
    <w:rsid w:val="000525C8"/>
    <w:rsid w:val="00052658"/>
    <w:rsid w:val="00052C52"/>
    <w:rsid w:val="00052DCD"/>
    <w:rsid w:val="00052ED2"/>
    <w:rsid w:val="000530D0"/>
    <w:rsid w:val="00053230"/>
    <w:rsid w:val="0005353A"/>
    <w:rsid w:val="0005390F"/>
    <w:rsid w:val="00053D6A"/>
    <w:rsid w:val="00053F48"/>
    <w:rsid w:val="0005413A"/>
    <w:rsid w:val="00054487"/>
    <w:rsid w:val="000545EE"/>
    <w:rsid w:val="000548A1"/>
    <w:rsid w:val="0005491F"/>
    <w:rsid w:val="00054CB7"/>
    <w:rsid w:val="00054EFD"/>
    <w:rsid w:val="000551DA"/>
    <w:rsid w:val="0005526A"/>
    <w:rsid w:val="0005593D"/>
    <w:rsid w:val="00055983"/>
    <w:rsid w:val="00056349"/>
    <w:rsid w:val="0005679D"/>
    <w:rsid w:val="00056BB9"/>
    <w:rsid w:val="00056F29"/>
    <w:rsid w:val="0005717A"/>
    <w:rsid w:val="00057617"/>
    <w:rsid w:val="00057C10"/>
    <w:rsid w:val="00057CC6"/>
    <w:rsid w:val="00057E9B"/>
    <w:rsid w:val="00057F07"/>
    <w:rsid w:val="0006036E"/>
    <w:rsid w:val="00060374"/>
    <w:rsid w:val="000603ED"/>
    <w:rsid w:val="00060625"/>
    <w:rsid w:val="0006085A"/>
    <w:rsid w:val="000609C2"/>
    <w:rsid w:val="00060BFF"/>
    <w:rsid w:val="00060D25"/>
    <w:rsid w:val="00060E89"/>
    <w:rsid w:val="00060EEB"/>
    <w:rsid w:val="0006168A"/>
    <w:rsid w:val="00061BA2"/>
    <w:rsid w:val="00061C3A"/>
    <w:rsid w:val="00062217"/>
    <w:rsid w:val="0006233D"/>
    <w:rsid w:val="0006263E"/>
    <w:rsid w:val="000629CA"/>
    <w:rsid w:val="00062B0C"/>
    <w:rsid w:val="00062E35"/>
    <w:rsid w:val="00062FFF"/>
    <w:rsid w:val="00063277"/>
    <w:rsid w:val="0006395A"/>
    <w:rsid w:val="00064157"/>
    <w:rsid w:val="00064767"/>
    <w:rsid w:val="00064919"/>
    <w:rsid w:val="00064961"/>
    <w:rsid w:val="00064B08"/>
    <w:rsid w:val="00064FB1"/>
    <w:rsid w:val="00065311"/>
    <w:rsid w:val="0006555E"/>
    <w:rsid w:val="00065859"/>
    <w:rsid w:val="00065FB4"/>
    <w:rsid w:val="00066067"/>
    <w:rsid w:val="000666F4"/>
    <w:rsid w:val="000667BA"/>
    <w:rsid w:val="000668D2"/>
    <w:rsid w:val="0006694B"/>
    <w:rsid w:val="00066BF0"/>
    <w:rsid w:val="00066C93"/>
    <w:rsid w:val="00066D7E"/>
    <w:rsid w:val="00066D88"/>
    <w:rsid w:val="00066EF5"/>
    <w:rsid w:val="00066F60"/>
    <w:rsid w:val="00066FE9"/>
    <w:rsid w:val="00067205"/>
    <w:rsid w:val="00067525"/>
    <w:rsid w:val="00067897"/>
    <w:rsid w:val="00067D6C"/>
    <w:rsid w:val="00067DDB"/>
    <w:rsid w:val="00067FFB"/>
    <w:rsid w:val="0007001B"/>
    <w:rsid w:val="0007061C"/>
    <w:rsid w:val="000707A6"/>
    <w:rsid w:val="0007092B"/>
    <w:rsid w:val="0007099E"/>
    <w:rsid w:val="00070A5E"/>
    <w:rsid w:val="00070A95"/>
    <w:rsid w:val="00070B7E"/>
    <w:rsid w:val="00070C84"/>
    <w:rsid w:val="00070CBD"/>
    <w:rsid w:val="000712A2"/>
    <w:rsid w:val="00071504"/>
    <w:rsid w:val="000718B1"/>
    <w:rsid w:val="00071BE4"/>
    <w:rsid w:val="00071CBC"/>
    <w:rsid w:val="0007270D"/>
    <w:rsid w:val="00072C22"/>
    <w:rsid w:val="00072E3B"/>
    <w:rsid w:val="000734D6"/>
    <w:rsid w:val="00073505"/>
    <w:rsid w:val="00073570"/>
    <w:rsid w:val="000735E9"/>
    <w:rsid w:val="000736DF"/>
    <w:rsid w:val="00073C53"/>
    <w:rsid w:val="00073CE2"/>
    <w:rsid w:val="00074273"/>
    <w:rsid w:val="00074575"/>
    <w:rsid w:val="000745AD"/>
    <w:rsid w:val="000746B4"/>
    <w:rsid w:val="00074CE5"/>
    <w:rsid w:val="00075016"/>
    <w:rsid w:val="00075C91"/>
    <w:rsid w:val="00075D36"/>
    <w:rsid w:val="00075E54"/>
    <w:rsid w:val="00076650"/>
    <w:rsid w:val="0007674B"/>
    <w:rsid w:val="000767DC"/>
    <w:rsid w:val="0007689B"/>
    <w:rsid w:val="0007795B"/>
    <w:rsid w:val="00077A88"/>
    <w:rsid w:val="00077B30"/>
    <w:rsid w:val="00077E8C"/>
    <w:rsid w:val="000802FD"/>
    <w:rsid w:val="0008038E"/>
    <w:rsid w:val="000805FF"/>
    <w:rsid w:val="00080B04"/>
    <w:rsid w:val="00080BAC"/>
    <w:rsid w:val="00080E24"/>
    <w:rsid w:val="00081084"/>
    <w:rsid w:val="00081485"/>
    <w:rsid w:val="000815CE"/>
    <w:rsid w:val="00081931"/>
    <w:rsid w:val="00081FAF"/>
    <w:rsid w:val="0008214D"/>
    <w:rsid w:val="00082437"/>
    <w:rsid w:val="000824E9"/>
    <w:rsid w:val="0008251C"/>
    <w:rsid w:val="00082887"/>
    <w:rsid w:val="00082969"/>
    <w:rsid w:val="00082B1F"/>
    <w:rsid w:val="00082D54"/>
    <w:rsid w:val="0008336A"/>
    <w:rsid w:val="000834B2"/>
    <w:rsid w:val="00083807"/>
    <w:rsid w:val="00083857"/>
    <w:rsid w:val="000838DC"/>
    <w:rsid w:val="00083AC3"/>
    <w:rsid w:val="00083D8B"/>
    <w:rsid w:val="00083D93"/>
    <w:rsid w:val="00083DD0"/>
    <w:rsid w:val="00083E87"/>
    <w:rsid w:val="00084002"/>
    <w:rsid w:val="00084404"/>
    <w:rsid w:val="0008501E"/>
    <w:rsid w:val="00085234"/>
    <w:rsid w:val="0008543C"/>
    <w:rsid w:val="00085701"/>
    <w:rsid w:val="000857CC"/>
    <w:rsid w:val="0008594B"/>
    <w:rsid w:val="00085DE2"/>
    <w:rsid w:val="00085F46"/>
    <w:rsid w:val="00086312"/>
    <w:rsid w:val="0008631A"/>
    <w:rsid w:val="00086333"/>
    <w:rsid w:val="00086375"/>
    <w:rsid w:val="000865E4"/>
    <w:rsid w:val="000868CA"/>
    <w:rsid w:val="0008691A"/>
    <w:rsid w:val="000875CF"/>
    <w:rsid w:val="00087A14"/>
    <w:rsid w:val="00087AAB"/>
    <w:rsid w:val="00087AB6"/>
    <w:rsid w:val="00087B81"/>
    <w:rsid w:val="00087E01"/>
    <w:rsid w:val="00087E86"/>
    <w:rsid w:val="000900C2"/>
    <w:rsid w:val="00090445"/>
    <w:rsid w:val="000907AB"/>
    <w:rsid w:val="00091056"/>
    <w:rsid w:val="0009105E"/>
    <w:rsid w:val="000911CE"/>
    <w:rsid w:val="00091415"/>
    <w:rsid w:val="000917DE"/>
    <w:rsid w:val="00091F44"/>
    <w:rsid w:val="00092638"/>
    <w:rsid w:val="0009274E"/>
    <w:rsid w:val="0009281C"/>
    <w:rsid w:val="00092A5A"/>
    <w:rsid w:val="00092CB1"/>
    <w:rsid w:val="00092DC2"/>
    <w:rsid w:val="0009330C"/>
    <w:rsid w:val="000933D4"/>
    <w:rsid w:val="00093695"/>
    <w:rsid w:val="00093701"/>
    <w:rsid w:val="0009399F"/>
    <w:rsid w:val="00093A89"/>
    <w:rsid w:val="00094105"/>
    <w:rsid w:val="00094273"/>
    <w:rsid w:val="00094616"/>
    <w:rsid w:val="0009464F"/>
    <w:rsid w:val="0009472D"/>
    <w:rsid w:val="00095310"/>
    <w:rsid w:val="00095FC0"/>
    <w:rsid w:val="000960E2"/>
    <w:rsid w:val="000964F8"/>
    <w:rsid w:val="00096872"/>
    <w:rsid w:val="00096E3C"/>
    <w:rsid w:val="00097046"/>
    <w:rsid w:val="0009735C"/>
    <w:rsid w:val="000973EE"/>
    <w:rsid w:val="00097413"/>
    <w:rsid w:val="000976E7"/>
    <w:rsid w:val="000977F4"/>
    <w:rsid w:val="00097C30"/>
    <w:rsid w:val="0009B865"/>
    <w:rsid w:val="000A03D7"/>
    <w:rsid w:val="000A052D"/>
    <w:rsid w:val="000A0BC3"/>
    <w:rsid w:val="000A0D94"/>
    <w:rsid w:val="000A0E8A"/>
    <w:rsid w:val="000A0EA8"/>
    <w:rsid w:val="000A1120"/>
    <w:rsid w:val="000A1246"/>
    <w:rsid w:val="000A1267"/>
    <w:rsid w:val="000A1554"/>
    <w:rsid w:val="000A1822"/>
    <w:rsid w:val="000A1922"/>
    <w:rsid w:val="000A1CB9"/>
    <w:rsid w:val="000A1DC9"/>
    <w:rsid w:val="000A1F7E"/>
    <w:rsid w:val="000A2224"/>
    <w:rsid w:val="000A23EB"/>
    <w:rsid w:val="000A26E6"/>
    <w:rsid w:val="000A2806"/>
    <w:rsid w:val="000A2912"/>
    <w:rsid w:val="000A2BA6"/>
    <w:rsid w:val="000A2CF3"/>
    <w:rsid w:val="000A2DDF"/>
    <w:rsid w:val="000A2EC2"/>
    <w:rsid w:val="000A3241"/>
    <w:rsid w:val="000A3839"/>
    <w:rsid w:val="000A3DA0"/>
    <w:rsid w:val="000A4042"/>
    <w:rsid w:val="000A4289"/>
    <w:rsid w:val="000A4561"/>
    <w:rsid w:val="000A478F"/>
    <w:rsid w:val="000A4D54"/>
    <w:rsid w:val="000A4FAE"/>
    <w:rsid w:val="000A518D"/>
    <w:rsid w:val="000A51C1"/>
    <w:rsid w:val="000A526B"/>
    <w:rsid w:val="000A55AC"/>
    <w:rsid w:val="000A57B9"/>
    <w:rsid w:val="000A590F"/>
    <w:rsid w:val="000A5BBE"/>
    <w:rsid w:val="000A5F01"/>
    <w:rsid w:val="000A65C6"/>
    <w:rsid w:val="000A684D"/>
    <w:rsid w:val="000A6AFF"/>
    <w:rsid w:val="000A6CA2"/>
    <w:rsid w:val="000A6F6D"/>
    <w:rsid w:val="000A7054"/>
    <w:rsid w:val="000A7204"/>
    <w:rsid w:val="000A7287"/>
    <w:rsid w:val="000A73B8"/>
    <w:rsid w:val="000A7803"/>
    <w:rsid w:val="000A7AB2"/>
    <w:rsid w:val="000A7C57"/>
    <w:rsid w:val="000A7F1B"/>
    <w:rsid w:val="000B030E"/>
    <w:rsid w:val="000B0827"/>
    <w:rsid w:val="000B08A8"/>
    <w:rsid w:val="000B08DE"/>
    <w:rsid w:val="000B0C83"/>
    <w:rsid w:val="000B0DA8"/>
    <w:rsid w:val="000B0DB6"/>
    <w:rsid w:val="000B109E"/>
    <w:rsid w:val="000B1177"/>
    <w:rsid w:val="000B1314"/>
    <w:rsid w:val="000B1374"/>
    <w:rsid w:val="000B169B"/>
    <w:rsid w:val="000B18D6"/>
    <w:rsid w:val="000B1EB2"/>
    <w:rsid w:val="000B2199"/>
    <w:rsid w:val="000B249A"/>
    <w:rsid w:val="000B2822"/>
    <w:rsid w:val="000B2998"/>
    <w:rsid w:val="000B2B49"/>
    <w:rsid w:val="000B2CE2"/>
    <w:rsid w:val="000B2F10"/>
    <w:rsid w:val="000B310F"/>
    <w:rsid w:val="000B31C7"/>
    <w:rsid w:val="000B344E"/>
    <w:rsid w:val="000B37EF"/>
    <w:rsid w:val="000B39D9"/>
    <w:rsid w:val="000B3D1E"/>
    <w:rsid w:val="000B3D26"/>
    <w:rsid w:val="000B3E73"/>
    <w:rsid w:val="000B3EFA"/>
    <w:rsid w:val="000B3F2B"/>
    <w:rsid w:val="000B3F48"/>
    <w:rsid w:val="000B40EC"/>
    <w:rsid w:val="000B48F0"/>
    <w:rsid w:val="000B49D9"/>
    <w:rsid w:val="000B4A06"/>
    <w:rsid w:val="000B51F2"/>
    <w:rsid w:val="000B5217"/>
    <w:rsid w:val="000B573B"/>
    <w:rsid w:val="000B5826"/>
    <w:rsid w:val="000B5E52"/>
    <w:rsid w:val="000B6BC4"/>
    <w:rsid w:val="000B6CBD"/>
    <w:rsid w:val="000B6FBE"/>
    <w:rsid w:val="000B7007"/>
    <w:rsid w:val="000B751B"/>
    <w:rsid w:val="000B75E4"/>
    <w:rsid w:val="000B78F8"/>
    <w:rsid w:val="000C02D6"/>
    <w:rsid w:val="000C039C"/>
    <w:rsid w:val="000C053F"/>
    <w:rsid w:val="000C06E5"/>
    <w:rsid w:val="000C074F"/>
    <w:rsid w:val="000C0894"/>
    <w:rsid w:val="000C0B5C"/>
    <w:rsid w:val="000C0C8B"/>
    <w:rsid w:val="000C0E59"/>
    <w:rsid w:val="000C1233"/>
    <w:rsid w:val="000C136B"/>
    <w:rsid w:val="000C16E6"/>
    <w:rsid w:val="000C18B9"/>
    <w:rsid w:val="000C196B"/>
    <w:rsid w:val="000C1BCE"/>
    <w:rsid w:val="000C1CC1"/>
    <w:rsid w:val="000C1EBF"/>
    <w:rsid w:val="000C2509"/>
    <w:rsid w:val="000C26B6"/>
    <w:rsid w:val="000C27C3"/>
    <w:rsid w:val="000C2A6B"/>
    <w:rsid w:val="000C2B25"/>
    <w:rsid w:val="000C2C9A"/>
    <w:rsid w:val="000C2D55"/>
    <w:rsid w:val="000C2D5C"/>
    <w:rsid w:val="000C2EB9"/>
    <w:rsid w:val="000C3101"/>
    <w:rsid w:val="000C3901"/>
    <w:rsid w:val="000C3AE2"/>
    <w:rsid w:val="000C3B37"/>
    <w:rsid w:val="000C3C08"/>
    <w:rsid w:val="000C3C4E"/>
    <w:rsid w:val="000C3EC2"/>
    <w:rsid w:val="000C3FC5"/>
    <w:rsid w:val="000C40E1"/>
    <w:rsid w:val="000C48C6"/>
    <w:rsid w:val="000C4C9C"/>
    <w:rsid w:val="000C4F71"/>
    <w:rsid w:val="000C4F99"/>
    <w:rsid w:val="000C5257"/>
    <w:rsid w:val="000C52D3"/>
    <w:rsid w:val="000C533D"/>
    <w:rsid w:val="000C533F"/>
    <w:rsid w:val="000C53E0"/>
    <w:rsid w:val="000C5B87"/>
    <w:rsid w:val="000C5DD9"/>
    <w:rsid w:val="000C5E18"/>
    <w:rsid w:val="000C603D"/>
    <w:rsid w:val="000C68DF"/>
    <w:rsid w:val="000C6AFD"/>
    <w:rsid w:val="000C6C48"/>
    <w:rsid w:val="000C6CC6"/>
    <w:rsid w:val="000C6EA3"/>
    <w:rsid w:val="000C6EDB"/>
    <w:rsid w:val="000C7005"/>
    <w:rsid w:val="000C7030"/>
    <w:rsid w:val="000C7438"/>
    <w:rsid w:val="000C75D2"/>
    <w:rsid w:val="000C75EF"/>
    <w:rsid w:val="000C7A3F"/>
    <w:rsid w:val="000C7F69"/>
    <w:rsid w:val="000D00B6"/>
    <w:rsid w:val="000D0222"/>
    <w:rsid w:val="000D03B6"/>
    <w:rsid w:val="000D03F8"/>
    <w:rsid w:val="000D091B"/>
    <w:rsid w:val="000D09F3"/>
    <w:rsid w:val="000D0C30"/>
    <w:rsid w:val="000D0CED"/>
    <w:rsid w:val="000D0F8B"/>
    <w:rsid w:val="000D10E7"/>
    <w:rsid w:val="000D1264"/>
    <w:rsid w:val="000D1282"/>
    <w:rsid w:val="000D149C"/>
    <w:rsid w:val="000D1BEA"/>
    <w:rsid w:val="000D1DE9"/>
    <w:rsid w:val="000D2161"/>
    <w:rsid w:val="000D25BE"/>
    <w:rsid w:val="000D267C"/>
    <w:rsid w:val="000D274A"/>
    <w:rsid w:val="000D2872"/>
    <w:rsid w:val="000D28D7"/>
    <w:rsid w:val="000D2B77"/>
    <w:rsid w:val="000D338B"/>
    <w:rsid w:val="000D33A2"/>
    <w:rsid w:val="000D347E"/>
    <w:rsid w:val="000D34CE"/>
    <w:rsid w:val="000D3973"/>
    <w:rsid w:val="000D3D5D"/>
    <w:rsid w:val="000D3F26"/>
    <w:rsid w:val="000D400C"/>
    <w:rsid w:val="000D40AF"/>
    <w:rsid w:val="000D4165"/>
    <w:rsid w:val="000D417A"/>
    <w:rsid w:val="000D4671"/>
    <w:rsid w:val="000D4803"/>
    <w:rsid w:val="000D5B9F"/>
    <w:rsid w:val="000D5F08"/>
    <w:rsid w:val="000D6139"/>
    <w:rsid w:val="000D63BC"/>
    <w:rsid w:val="000D64FC"/>
    <w:rsid w:val="000D68AB"/>
    <w:rsid w:val="000D69D5"/>
    <w:rsid w:val="000D6A2B"/>
    <w:rsid w:val="000D6B8B"/>
    <w:rsid w:val="000D6D3C"/>
    <w:rsid w:val="000D6E81"/>
    <w:rsid w:val="000D716C"/>
    <w:rsid w:val="000D794A"/>
    <w:rsid w:val="000D7D33"/>
    <w:rsid w:val="000D7E43"/>
    <w:rsid w:val="000D7E8E"/>
    <w:rsid w:val="000D7F4E"/>
    <w:rsid w:val="000E02CC"/>
    <w:rsid w:val="000E03B0"/>
    <w:rsid w:val="000E0484"/>
    <w:rsid w:val="000E079C"/>
    <w:rsid w:val="000E095F"/>
    <w:rsid w:val="000E0AA7"/>
    <w:rsid w:val="000E0C55"/>
    <w:rsid w:val="000E0F3F"/>
    <w:rsid w:val="000E10A5"/>
    <w:rsid w:val="000E138C"/>
    <w:rsid w:val="000E16F5"/>
    <w:rsid w:val="000E1A0D"/>
    <w:rsid w:val="000E1F8F"/>
    <w:rsid w:val="000E2515"/>
    <w:rsid w:val="000E2A29"/>
    <w:rsid w:val="000E2A93"/>
    <w:rsid w:val="000E2AAA"/>
    <w:rsid w:val="000E2BCC"/>
    <w:rsid w:val="000E3151"/>
    <w:rsid w:val="000E39A8"/>
    <w:rsid w:val="000E4022"/>
    <w:rsid w:val="000E4276"/>
    <w:rsid w:val="000E42E8"/>
    <w:rsid w:val="000E4363"/>
    <w:rsid w:val="000E4441"/>
    <w:rsid w:val="000E4581"/>
    <w:rsid w:val="000E4606"/>
    <w:rsid w:val="000E466C"/>
    <w:rsid w:val="000E48F2"/>
    <w:rsid w:val="000E4A66"/>
    <w:rsid w:val="000E4D42"/>
    <w:rsid w:val="000E4EE1"/>
    <w:rsid w:val="000E4EFC"/>
    <w:rsid w:val="000E5061"/>
    <w:rsid w:val="000E5391"/>
    <w:rsid w:val="000E55E8"/>
    <w:rsid w:val="000E5C49"/>
    <w:rsid w:val="000E5DDB"/>
    <w:rsid w:val="000E61AD"/>
    <w:rsid w:val="000E667F"/>
    <w:rsid w:val="000E6707"/>
    <w:rsid w:val="000E6B67"/>
    <w:rsid w:val="000E70F5"/>
    <w:rsid w:val="000E753C"/>
    <w:rsid w:val="000E7A6C"/>
    <w:rsid w:val="000E7D6F"/>
    <w:rsid w:val="000E7EFE"/>
    <w:rsid w:val="000F0037"/>
    <w:rsid w:val="000F0713"/>
    <w:rsid w:val="000F07DC"/>
    <w:rsid w:val="000F0A27"/>
    <w:rsid w:val="000F0B12"/>
    <w:rsid w:val="000F0FD2"/>
    <w:rsid w:val="000F0FF8"/>
    <w:rsid w:val="000F129C"/>
    <w:rsid w:val="000F13A4"/>
    <w:rsid w:val="000F18CC"/>
    <w:rsid w:val="000F1AB2"/>
    <w:rsid w:val="000F1C5C"/>
    <w:rsid w:val="000F1CA8"/>
    <w:rsid w:val="000F1CB9"/>
    <w:rsid w:val="000F2002"/>
    <w:rsid w:val="000F229E"/>
    <w:rsid w:val="000F229F"/>
    <w:rsid w:val="000F237D"/>
    <w:rsid w:val="000F24A3"/>
    <w:rsid w:val="000F25EF"/>
    <w:rsid w:val="000F2E0F"/>
    <w:rsid w:val="000F2FEB"/>
    <w:rsid w:val="000F3264"/>
    <w:rsid w:val="000F3386"/>
    <w:rsid w:val="000F347D"/>
    <w:rsid w:val="000F368A"/>
    <w:rsid w:val="000F370B"/>
    <w:rsid w:val="000F38C6"/>
    <w:rsid w:val="000F3DD9"/>
    <w:rsid w:val="000F3E8E"/>
    <w:rsid w:val="000F3FB0"/>
    <w:rsid w:val="000F4118"/>
    <w:rsid w:val="000F41D8"/>
    <w:rsid w:val="000F4688"/>
    <w:rsid w:val="000F4D18"/>
    <w:rsid w:val="000F51AE"/>
    <w:rsid w:val="000F51DB"/>
    <w:rsid w:val="000F53BD"/>
    <w:rsid w:val="000F58E4"/>
    <w:rsid w:val="000F5DDF"/>
    <w:rsid w:val="000F60D1"/>
    <w:rsid w:val="000F6C2C"/>
    <w:rsid w:val="000F6C67"/>
    <w:rsid w:val="000F6D42"/>
    <w:rsid w:val="000F6EF6"/>
    <w:rsid w:val="000F7325"/>
    <w:rsid w:val="000F739E"/>
    <w:rsid w:val="000F76A5"/>
    <w:rsid w:val="000F7792"/>
    <w:rsid w:val="00100523"/>
    <w:rsid w:val="00100574"/>
    <w:rsid w:val="00100642"/>
    <w:rsid w:val="00100696"/>
    <w:rsid w:val="00100764"/>
    <w:rsid w:val="0010088B"/>
    <w:rsid w:val="001008D7"/>
    <w:rsid w:val="001008F6"/>
    <w:rsid w:val="00100F28"/>
    <w:rsid w:val="0010121A"/>
    <w:rsid w:val="001012F4"/>
    <w:rsid w:val="00101332"/>
    <w:rsid w:val="0010175E"/>
    <w:rsid w:val="00101985"/>
    <w:rsid w:val="00101BD0"/>
    <w:rsid w:val="00101BF7"/>
    <w:rsid w:val="00101C22"/>
    <w:rsid w:val="00101C58"/>
    <w:rsid w:val="00101E28"/>
    <w:rsid w:val="00101FF3"/>
    <w:rsid w:val="0010248B"/>
    <w:rsid w:val="00102508"/>
    <w:rsid w:val="0010258E"/>
    <w:rsid w:val="0010260C"/>
    <w:rsid w:val="001027F5"/>
    <w:rsid w:val="0010283B"/>
    <w:rsid w:val="00102AC9"/>
    <w:rsid w:val="00102B2B"/>
    <w:rsid w:val="00102D00"/>
    <w:rsid w:val="00103217"/>
    <w:rsid w:val="001035F8"/>
    <w:rsid w:val="00103662"/>
    <w:rsid w:val="0010366D"/>
    <w:rsid w:val="001039F4"/>
    <w:rsid w:val="00103A3D"/>
    <w:rsid w:val="00103BA4"/>
    <w:rsid w:val="00103C55"/>
    <w:rsid w:val="00103EB8"/>
    <w:rsid w:val="0010437D"/>
    <w:rsid w:val="001043F7"/>
    <w:rsid w:val="001049E0"/>
    <w:rsid w:val="00104A94"/>
    <w:rsid w:val="00104AE1"/>
    <w:rsid w:val="00104B20"/>
    <w:rsid w:val="00104B31"/>
    <w:rsid w:val="00104B59"/>
    <w:rsid w:val="00104B6F"/>
    <w:rsid w:val="00104BAC"/>
    <w:rsid w:val="00104DD3"/>
    <w:rsid w:val="00104FF3"/>
    <w:rsid w:val="0010553C"/>
    <w:rsid w:val="00105604"/>
    <w:rsid w:val="001056D5"/>
    <w:rsid w:val="00105B56"/>
    <w:rsid w:val="001062B6"/>
    <w:rsid w:val="00106468"/>
    <w:rsid w:val="001067FC"/>
    <w:rsid w:val="0010688F"/>
    <w:rsid w:val="00106AFE"/>
    <w:rsid w:val="00106D56"/>
    <w:rsid w:val="001071DE"/>
    <w:rsid w:val="00107233"/>
    <w:rsid w:val="0010787D"/>
    <w:rsid w:val="00107A8E"/>
    <w:rsid w:val="00107F49"/>
    <w:rsid w:val="00110075"/>
    <w:rsid w:val="001102D2"/>
    <w:rsid w:val="001107AE"/>
    <w:rsid w:val="00111130"/>
    <w:rsid w:val="00111684"/>
    <w:rsid w:val="001116B9"/>
    <w:rsid w:val="001116D0"/>
    <w:rsid w:val="0011187B"/>
    <w:rsid w:val="00111A11"/>
    <w:rsid w:val="00111D56"/>
    <w:rsid w:val="00111D9C"/>
    <w:rsid w:val="001120E8"/>
    <w:rsid w:val="00112281"/>
    <w:rsid w:val="001122D7"/>
    <w:rsid w:val="00112338"/>
    <w:rsid w:val="001125EA"/>
    <w:rsid w:val="00112730"/>
    <w:rsid w:val="0011291A"/>
    <w:rsid w:val="00112AE3"/>
    <w:rsid w:val="00112B1A"/>
    <w:rsid w:val="00112B62"/>
    <w:rsid w:val="00112DDE"/>
    <w:rsid w:val="00112E89"/>
    <w:rsid w:val="00112EC7"/>
    <w:rsid w:val="001131FC"/>
    <w:rsid w:val="00113425"/>
    <w:rsid w:val="00113463"/>
    <w:rsid w:val="0011348B"/>
    <w:rsid w:val="00113810"/>
    <w:rsid w:val="0011397D"/>
    <w:rsid w:val="00113DA7"/>
    <w:rsid w:val="00113E06"/>
    <w:rsid w:val="001142FF"/>
    <w:rsid w:val="0011476A"/>
    <w:rsid w:val="00114A83"/>
    <w:rsid w:val="00114B7A"/>
    <w:rsid w:val="00114E89"/>
    <w:rsid w:val="00114ED9"/>
    <w:rsid w:val="00115203"/>
    <w:rsid w:val="001158B6"/>
    <w:rsid w:val="0011592F"/>
    <w:rsid w:val="00115B12"/>
    <w:rsid w:val="00115B53"/>
    <w:rsid w:val="00115C2C"/>
    <w:rsid w:val="00115C4D"/>
    <w:rsid w:val="00116057"/>
    <w:rsid w:val="0011618F"/>
    <w:rsid w:val="001161AA"/>
    <w:rsid w:val="00116201"/>
    <w:rsid w:val="0011635D"/>
    <w:rsid w:val="0011664F"/>
    <w:rsid w:val="001166AD"/>
    <w:rsid w:val="001166EF"/>
    <w:rsid w:val="00116BBA"/>
    <w:rsid w:val="00116C7F"/>
    <w:rsid w:val="001171F6"/>
    <w:rsid w:val="001172DB"/>
    <w:rsid w:val="0011747E"/>
    <w:rsid w:val="001174D9"/>
    <w:rsid w:val="001176AF"/>
    <w:rsid w:val="00117772"/>
    <w:rsid w:val="0011794A"/>
    <w:rsid w:val="00117B71"/>
    <w:rsid w:val="00117B74"/>
    <w:rsid w:val="00117C6A"/>
    <w:rsid w:val="00117CC1"/>
    <w:rsid w:val="00117D74"/>
    <w:rsid w:val="001205AB"/>
    <w:rsid w:val="00120AFF"/>
    <w:rsid w:val="00120B6A"/>
    <w:rsid w:val="00120B8C"/>
    <w:rsid w:val="00120CD7"/>
    <w:rsid w:val="001210CF"/>
    <w:rsid w:val="001210DE"/>
    <w:rsid w:val="00121118"/>
    <w:rsid w:val="00121363"/>
    <w:rsid w:val="001213B4"/>
    <w:rsid w:val="001213F7"/>
    <w:rsid w:val="00121855"/>
    <w:rsid w:val="00121BDE"/>
    <w:rsid w:val="00121D2E"/>
    <w:rsid w:val="00122018"/>
    <w:rsid w:val="0012244C"/>
    <w:rsid w:val="001227DF"/>
    <w:rsid w:val="00122A74"/>
    <w:rsid w:val="00122E79"/>
    <w:rsid w:val="001231D5"/>
    <w:rsid w:val="00123278"/>
    <w:rsid w:val="001232C1"/>
    <w:rsid w:val="00123AAF"/>
    <w:rsid w:val="00123B3F"/>
    <w:rsid w:val="00123E7F"/>
    <w:rsid w:val="001240EF"/>
    <w:rsid w:val="001241AE"/>
    <w:rsid w:val="001248A6"/>
    <w:rsid w:val="001249B1"/>
    <w:rsid w:val="00124B2C"/>
    <w:rsid w:val="00125687"/>
    <w:rsid w:val="001257D4"/>
    <w:rsid w:val="0012599E"/>
    <w:rsid w:val="001259EA"/>
    <w:rsid w:val="00125A5A"/>
    <w:rsid w:val="00125B1D"/>
    <w:rsid w:val="00125E88"/>
    <w:rsid w:val="00125F2A"/>
    <w:rsid w:val="0012699E"/>
    <w:rsid w:val="00126B2D"/>
    <w:rsid w:val="00126D86"/>
    <w:rsid w:val="00126F9F"/>
    <w:rsid w:val="0012748B"/>
    <w:rsid w:val="00127500"/>
    <w:rsid w:val="00127828"/>
    <w:rsid w:val="00127B05"/>
    <w:rsid w:val="00127D5A"/>
    <w:rsid w:val="0012DF72"/>
    <w:rsid w:val="00130027"/>
    <w:rsid w:val="001300A7"/>
    <w:rsid w:val="00130202"/>
    <w:rsid w:val="001304C1"/>
    <w:rsid w:val="00130615"/>
    <w:rsid w:val="00130616"/>
    <w:rsid w:val="001307CC"/>
    <w:rsid w:val="001308CA"/>
    <w:rsid w:val="00130DDC"/>
    <w:rsid w:val="00130F61"/>
    <w:rsid w:val="001311FA"/>
    <w:rsid w:val="00131315"/>
    <w:rsid w:val="00131568"/>
    <w:rsid w:val="00131B96"/>
    <w:rsid w:val="00131E25"/>
    <w:rsid w:val="00132009"/>
    <w:rsid w:val="0013218A"/>
    <w:rsid w:val="001325A2"/>
    <w:rsid w:val="00132963"/>
    <w:rsid w:val="00132A91"/>
    <w:rsid w:val="00132D29"/>
    <w:rsid w:val="00132D60"/>
    <w:rsid w:val="00132E12"/>
    <w:rsid w:val="00132F62"/>
    <w:rsid w:val="00133221"/>
    <w:rsid w:val="0013327E"/>
    <w:rsid w:val="00133757"/>
    <w:rsid w:val="001337FB"/>
    <w:rsid w:val="0013435B"/>
    <w:rsid w:val="001343EE"/>
    <w:rsid w:val="0013441C"/>
    <w:rsid w:val="00134DC8"/>
    <w:rsid w:val="00134F3F"/>
    <w:rsid w:val="00135221"/>
    <w:rsid w:val="001353F8"/>
    <w:rsid w:val="0013560C"/>
    <w:rsid w:val="001356A0"/>
    <w:rsid w:val="00135717"/>
    <w:rsid w:val="0013597D"/>
    <w:rsid w:val="0013598E"/>
    <w:rsid w:val="00135BAD"/>
    <w:rsid w:val="00135C10"/>
    <w:rsid w:val="00135EF6"/>
    <w:rsid w:val="00136112"/>
    <w:rsid w:val="001368A7"/>
    <w:rsid w:val="00136E68"/>
    <w:rsid w:val="00136F3A"/>
    <w:rsid w:val="00136FF4"/>
    <w:rsid w:val="00137222"/>
    <w:rsid w:val="00137358"/>
    <w:rsid w:val="00137657"/>
    <w:rsid w:val="00137922"/>
    <w:rsid w:val="00137A1A"/>
    <w:rsid w:val="00137B5B"/>
    <w:rsid w:val="00137D73"/>
    <w:rsid w:val="0014041D"/>
    <w:rsid w:val="0014061E"/>
    <w:rsid w:val="0014066C"/>
    <w:rsid w:val="001406DC"/>
    <w:rsid w:val="00140720"/>
    <w:rsid w:val="00140926"/>
    <w:rsid w:val="001409FC"/>
    <w:rsid w:val="00140CA8"/>
    <w:rsid w:val="00140CB8"/>
    <w:rsid w:val="00140CE4"/>
    <w:rsid w:val="00140EBA"/>
    <w:rsid w:val="00140FB6"/>
    <w:rsid w:val="00141154"/>
    <w:rsid w:val="0014129D"/>
    <w:rsid w:val="001416A0"/>
    <w:rsid w:val="001418DB"/>
    <w:rsid w:val="00141D17"/>
    <w:rsid w:val="00141DD6"/>
    <w:rsid w:val="00141E23"/>
    <w:rsid w:val="00142299"/>
    <w:rsid w:val="001424C0"/>
    <w:rsid w:val="00142588"/>
    <w:rsid w:val="00142928"/>
    <w:rsid w:val="00142B37"/>
    <w:rsid w:val="00142C25"/>
    <w:rsid w:val="00142C3D"/>
    <w:rsid w:val="00142C52"/>
    <w:rsid w:val="001433C2"/>
    <w:rsid w:val="00143A55"/>
    <w:rsid w:val="00143C73"/>
    <w:rsid w:val="00143F82"/>
    <w:rsid w:val="00144278"/>
    <w:rsid w:val="0014463E"/>
    <w:rsid w:val="00144CCB"/>
    <w:rsid w:val="00144D35"/>
    <w:rsid w:val="00144E67"/>
    <w:rsid w:val="001453C6"/>
    <w:rsid w:val="0014564B"/>
    <w:rsid w:val="001457BB"/>
    <w:rsid w:val="001457E7"/>
    <w:rsid w:val="00146356"/>
    <w:rsid w:val="00146ADD"/>
    <w:rsid w:val="00146DAC"/>
    <w:rsid w:val="00146EB8"/>
    <w:rsid w:val="00146FDE"/>
    <w:rsid w:val="00147678"/>
    <w:rsid w:val="00147986"/>
    <w:rsid w:val="00147BAC"/>
    <w:rsid w:val="00147C8B"/>
    <w:rsid w:val="00147D4F"/>
    <w:rsid w:val="00147E28"/>
    <w:rsid w:val="0015007D"/>
    <w:rsid w:val="00150202"/>
    <w:rsid w:val="00150497"/>
    <w:rsid w:val="00150557"/>
    <w:rsid w:val="0015075E"/>
    <w:rsid w:val="00150818"/>
    <w:rsid w:val="001508A1"/>
    <w:rsid w:val="001509FE"/>
    <w:rsid w:val="00150A78"/>
    <w:rsid w:val="00150B38"/>
    <w:rsid w:val="00150C09"/>
    <w:rsid w:val="00150E92"/>
    <w:rsid w:val="00150F5D"/>
    <w:rsid w:val="0015103C"/>
    <w:rsid w:val="001510CA"/>
    <w:rsid w:val="0015163B"/>
    <w:rsid w:val="00151A9C"/>
    <w:rsid w:val="00151C87"/>
    <w:rsid w:val="00151C9C"/>
    <w:rsid w:val="00151D17"/>
    <w:rsid w:val="00151FCA"/>
    <w:rsid w:val="001526B5"/>
    <w:rsid w:val="00152738"/>
    <w:rsid w:val="001528FC"/>
    <w:rsid w:val="00152913"/>
    <w:rsid w:val="0015292F"/>
    <w:rsid w:val="00152BAA"/>
    <w:rsid w:val="00153677"/>
    <w:rsid w:val="0015374C"/>
    <w:rsid w:val="00153DB3"/>
    <w:rsid w:val="00153E25"/>
    <w:rsid w:val="00153EAA"/>
    <w:rsid w:val="00153F54"/>
    <w:rsid w:val="00153F71"/>
    <w:rsid w:val="00154642"/>
    <w:rsid w:val="001547E6"/>
    <w:rsid w:val="00154A0F"/>
    <w:rsid w:val="00154BC6"/>
    <w:rsid w:val="00154E9E"/>
    <w:rsid w:val="001550BD"/>
    <w:rsid w:val="00155944"/>
    <w:rsid w:val="00155B12"/>
    <w:rsid w:val="00155E04"/>
    <w:rsid w:val="00155F2F"/>
    <w:rsid w:val="00155FB9"/>
    <w:rsid w:val="00156101"/>
    <w:rsid w:val="001562CF"/>
    <w:rsid w:val="00156374"/>
    <w:rsid w:val="0015646A"/>
    <w:rsid w:val="001565EB"/>
    <w:rsid w:val="001566CD"/>
    <w:rsid w:val="00156C47"/>
    <w:rsid w:val="0015703C"/>
    <w:rsid w:val="001570E6"/>
    <w:rsid w:val="00157D41"/>
    <w:rsid w:val="00160251"/>
    <w:rsid w:val="0016026B"/>
    <w:rsid w:val="00160381"/>
    <w:rsid w:val="00160B34"/>
    <w:rsid w:val="00160C6E"/>
    <w:rsid w:val="00160E9E"/>
    <w:rsid w:val="00160F00"/>
    <w:rsid w:val="00160F39"/>
    <w:rsid w:val="001614DA"/>
    <w:rsid w:val="0016178B"/>
    <w:rsid w:val="00162041"/>
    <w:rsid w:val="001622CD"/>
    <w:rsid w:val="00162465"/>
    <w:rsid w:val="0016255C"/>
    <w:rsid w:val="001625B0"/>
    <w:rsid w:val="001626DF"/>
    <w:rsid w:val="001628BB"/>
    <w:rsid w:val="00162B52"/>
    <w:rsid w:val="00162D39"/>
    <w:rsid w:val="00162E76"/>
    <w:rsid w:val="00162EA6"/>
    <w:rsid w:val="0016391C"/>
    <w:rsid w:val="001642C3"/>
    <w:rsid w:val="00164587"/>
    <w:rsid w:val="001645AA"/>
    <w:rsid w:val="001648A7"/>
    <w:rsid w:val="00164A5A"/>
    <w:rsid w:val="00164B25"/>
    <w:rsid w:val="00164C45"/>
    <w:rsid w:val="00164D47"/>
    <w:rsid w:val="00164DA6"/>
    <w:rsid w:val="0016519D"/>
    <w:rsid w:val="00165310"/>
    <w:rsid w:val="00165429"/>
    <w:rsid w:val="00165968"/>
    <w:rsid w:val="00165AF5"/>
    <w:rsid w:val="00165CBB"/>
    <w:rsid w:val="00165CE0"/>
    <w:rsid w:val="00165D5C"/>
    <w:rsid w:val="00165E04"/>
    <w:rsid w:val="00166147"/>
    <w:rsid w:val="00166337"/>
    <w:rsid w:val="0016646D"/>
    <w:rsid w:val="0016674A"/>
    <w:rsid w:val="001667BE"/>
    <w:rsid w:val="0016684B"/>
    <w:rsid w:val="00166A39"/>
    <w:rsid w:val="00166AA7"/>
    <w:rsid w:val="00166B20"/>
    <w:rsid w:val="00166CC7"/>
    <w:rsid w:val="00166DAC"/>
    <w:rsid w:val="00166E02"/>
    <w:rsid w:val="00166F5E"/>
    <w:rsid w:val="00167141"/>
    <w:rsid w:val="00167235"/>
    <w:rsid w:val="00167500"/>
    <w:rsid w:val="0016787E"/>
    <w:rsid w:val="0016791A"/>
    <w:rsid w:val="00167940"/>
    <w:rsid w:val="00167AE8"/>
    <w:rsid w:val="00169DF3"/>
    <w:rsid w:val="001703CB"/>
    <w:rsid w:val="001703EE"/>
    <w:rsid w:val="00170CCE"/>
    <w:rsid w:val="00170DAA"/>
    <w:rsid w:val="00170E43"/>
    <w:rsid w:val="0017104D"/>
    <w:rsid w:val="00171848"/>
    <w:rsid w:val="00171975"/>
    <w:rsid w:val="00171CE4"/>
    <w:rsid w:val="001721D5"/>
    <w:rsid w:val="0017221E"/>
    <w:rsid w:val="00172286"/>
    <w:rsid w:val="00172329"/>
    <w:rsid w:val="001723AC"/>
    <w:rsid w:val="00172714"/>
    <w:rsid w:val="001728FE"/>
    <w:rsid w:val="00172A96"/>
    <w:rsid w:val="00172AB1"/>
    <w:rsid w:val="00172D6E"/>
    <w:rsid w:val="00172EDE"/>
    <w:rsid w:val="00172FF1"/>
    <w:rsid w:val="00173058"/>
    <w:rsid w:val="001730C1"/>
    <w:rsid w:val="001730EC"/>
    <w:rsid w:val="0017324E"/>
    <w:rsid w:val="00173375"/>
    <w:rsid w:val="0017342D"/>
    <w:rsid w:val="00173893"/>
    <w:rsid w:val="00173916"/>
    <w:rsid w:val="00173FA2"/>
    <w:rsid w:val="00174008"/>
    <w:rsid w:val="0017434B"/>
    <w:rsid w:val="00174419"/>
    <w:rsid w:val="00174431"/>
    <w:rsid w:val="00174470"/>
    <w:rsid w:val="001745E5"/>
    <w:rsid w:val="0017473C"/>
    <w:rsid w:val="00174A9B"/>
    <w:rsid w:val="00174C6B"/>
    <w:rsid w:val="0017500C"/>
    <w:rsid w:val="00175186"/>
    <w:rsid w:val="00175218"/>
    <w:rsid w:val="001753E3"/>
    <w:rsid w:val="001753FB"/>
    <w:rsid w:val="001759F4"/>
    <w:rsid w:val="00175A3B"/>
    <w:rsid w:val="00175EDC"/>
    <w:rsid w:val="00176492"/>
    <w:rsid w:val="00176525"/>
    <w:rsid w:val="0017670C"/>
    <w:rsid w:val="00176A6C"/>
    <w:rsid w:val="00176B1E"/>
    <w:rsid w:val="00177087"/>
    <w:rsid w:val="001772D5"/>
    <w:rsid w:val="001773C0"/>
    <w:rsid w:val="0017CAA7"/>
    <w:rsid w:val="0018000D"/>
    <w:rsid w:val="00180024"/>
    <w:rsid w:val="001800BD"/>
    <w:rsid w:val="00180876"/>
    <w:rsid w:val="00180A08"/>
    <w:rsid w:val="00180C3A"/>
    <w:rsid w:val="00180C9B"/>
    <w:rsid w:val="0018131E"/>
    <w:rsid w:val="001814C4"/>
    <w:rsid w:val="00181A4C"/>
    <w:rsid w:val="00182044"/>
    <w:rsid w:val="0018212B"/>
    <w:rsid w:val="00182382"/>
    <w:rsid w:val="0018282C"/>
    <w:rsid w:val="00182BB1"/>
    <w:rsid w:val="00182ED0"/>
    <w:rsid w:val="00183031"/>
    <w:rsid w:val="00183054"/>
    <w:rsid w:val="001831C1"/>
    <w:rsid w:val="00183394"/>
    <w:rsid w:val="00183616"/>
    <w:rsid w:val="00183854"/>
    <w:rsid w:val="00183B49"/>
    <w:rsid w:val="00183E6D"/>
    <w:rsid w:val="00184281"/>
    <w:rsid w:val="0018432F"/>
    <w:rsid w:val="0018434F"/>
    <w:rsid w:val="001843EB"/>
    <w:rsid w:val="0018447C"/>
    <w:rsid w:val="001846BD"/>
    <w:rsid w:val="0018490D"/>
    <w:rsid w:val="00184AEB"/>
    <w:rsid w:val="00184C50"/>
    <w:rsid w:val="00185142"/>
    <w:rsid w:val="00185214"/>
    <w:rsid w:val="00185425"/>
    <w:rsid w:val="001854AE"/>
    <w:rsid w:val="00185530"/>
    <w:rsid w:val="0018561C"/>
    <w:rsid w:val="0018598F"/>
    <w:rsid w:val="00185AAF"/>
    <w:rsid w:val="00185BA7"/>
    <w:rsid w:val="00185F60"/>
    <w:rsid w:val="001860DA"/>
    <w:rsid w:val="001861CE"/>
    <w:rsid w:val="001864FB"/>
    <w:rsid w:val="00186710"/>
    <w:rsid w:val="00186C6C"/>
    <w:rsid w:val="00186D6F"/>
    <w:rsid w:val="00186E4C"/>
    <w:rsid w:val="00186FF7"/>
    <w:rsid w:val="001875CC"/>
    <w:rsid w:val="001878DC"/>
    <w:rsid w:val="00187974"/>
    <w:rsid w:val="00187A03"/>
    <w:rsid w:val="00187F5A"/>
    <w:rsid w:val="00187F8B"/>
    <w:rsid w:val="0019017B"/>
    <w:rsid w:val="001908F3"/>
    <w:rsid w:val="00190BB6"/>
    <w:rsid w:val="00190F64"/>
    <w:rsid w:val="001910CC"/>
    <w:rsid w:val="0019137B"/>
    <w:rsid w:val="00191698"/>
    <w:rsid w:val="00191A54"/>
    <w:rsid w:val="00191FF7"/>
    <w:rsid w:val="00192029"/>
    <w:rsid w:val="001921A2"/>
    <w:rsid w:val="001922ED"/>
    <w:rsid w:val="001923E9"/>
    <w:rsid w:val="00192577"/>
    <w:rsid w:val="001927CF"/>
    <w:rsid w:val="0019288A"/>
    <w:rsid w:val="0019295E"/>
    <w:rsid w:val="00192BDB"/>
    <w:rsid w:val="00192CE7"/>
    <w:rsid w:val="00192EB1"/>
    <w:rsid w:val="00192F4B"/>
    <w:rsid w:val="00192FCB"/>
    <w:rsid w:val="00193288"/>
    <w:rsid w:val="001932FE"/>
    <w:rsid w:val="00193A9F"/>
    <w:rsid w:val="00193EA3"/>
    <w:rsid w:val="0019401A"/>
    <w:rsid w:val="001944AF"/>
    <w:rsid w:val="001952AB"/>
    <w:rsid w:val="001953F5"/>
    <w:rsid w:val="001954A6"/>
    <w:rsid w:val="001961B0"/>
    <w:rsid w:val="00196244"/>
    <w:rsid w:val="00196378"/>
    <w:rsid w:val="00196559"/>
    <w:rsid w:val="001965D6"/>
    <w:rsid w:val="00196666"/>
    <w:rsid w:val="00196AAE"/>
    <w:rsid w:val="00196C32"/>
    <w:rsid w:val="00196F22"/>
    <w:rsid w:val="00197069"/>
    <w:rsid w:val="00197518"/>
    <w:rsid w:val="00197A01"/>
    <w:rsid w:val="00197C60"/>
    <w:rsid w:val="00197DE8"/>
    <w:rsid w:val="001A032E"/>
    <w:rsid w:val="001A0520"/>
    <w:rsid w:val="001A0953"/>
    <w:rsid w:val="001A0EBC"/>
    <w:rsid w:val="001A0F2E"/>
    <w:rsid w:val="001A1481"/>
    <w:rsid w:val="001A171A"/>
    <w:rsid w:val="001A17F2"/>
    <w:rsid w:val="001A1833"/>
    <w:rsid w:val="001A1AD1"/>
    <w:rsid w:val="001A1DD5"/>
    <w:rsid w:val="001A22EB"/>
    <w:rsid w:val="001A2545"/>
    <w:rsid w:val="001A261C"/>
    <w:rsid w:val="001A2952"/>
    <w:rsid w:val="001A2E69"/>
    <w:rsid w:val="001A2F18"/>
    <w:rsid w:val="001A2F56"/>
    <w:rsid w:val="001A34D7"/>
    <w:rsid w:val="001A35CD"/>
    <w:rsid w:val="001A35DC"/>
    <w:rsid w:val="001A380A"/>
    <w:rsid w:val="001A38EF"/>
    <w:rsid w:val="001A3CBC"/>
    <w:rsid w:val="001A45EC"/>
    <w:rsid w:val="001A461C"/>
    <w:rsid w:val="001A46FA"/>
    <w:rsid w:val="001A52A4"/>
    <w:rsid w:val="001A5330"/>
    <w:rsid w:val="001A555D"/>
    <w:rsid w:val="001A55E1"/>
    <w:rsid w:val="001A5680"/>
    <w:rsid w:val="001A5792"/>
    <w:rsid w:val="001A5CC9"/>
    <w:rsid w:val="001A6108"/>
    <w:rsid w:val="001A62FD"/>
    <w:rsid w:val="001A63F9"/>
    <w:rsid w:val="001A6486"/>
    <w:rsid w:val="001A67DE"/>
    <w:rsid w:val="001A6BEC"/>
    <w:rsid w:val="001A6BF2"/>
    <w:rsid w:val="001A6D13"/>
    <w:rsid w:val="001A7205"/>
    <w:rsid w:val="001A7428"/>
    <w:rsid w:val="001A7434"/>
    <w:rsid w:val="001A79C1"/>
    <w:rsid w:val="001AE999"/>
    <w:rsid w:val="001B00CE"/>
    <w:rsid w:val="001B06A6"/>
    <w:rsid w:val="001B0C69"/>
    <w:rsid w:val="001B0EB5"/>
    <w:rsid w:val="001B0EB6"/>
    <w:rsid w:val="001B0EE8"/>
    <w:rsid w:val="001B0F86"/>
    <w:rsid w:val="001B107D"/>
    <w:rsid w:val="001B11D3"/>
    <w:rsid w:val="001B189B"/>
    <w:rsid w:val="001B1B7E"/>
    <w:rsid w:val="001B1D78"/>
    <w:rsid w:val="001B1ECF"/>
    <w:rsid w:val="001B1F8C"/>
    <w:rsid w:val="001B2128"/>
    <w:rsid w:val="001B21EA"/>
    <w:rsid w:val="001B23C7"/>
    <w:rsid w:val="001B2787"/>
    <w:rsid w:val="001B284C"/>
    <w:rsid w:val="001B2968"/>
    <w:rsid w:val="001B29D7"/>
    <w:rsid w:val="001B2A2B"/>
    <w:rsid w:val="001B2A89"/>
    <w:rsid w:val="001B2E04"/>
    <w:rsid w:val="001B2F31"/>
    <w:rsid w:val="001B304B"/>
    <w:rsid w:val="001B36D8"/>
    <w:rsid w:val="001B3848"/>
    <w:rsid w:val="001B3A21"/>
    <w:rsid w:val="001B3ADD"/>
    <w:rsid w:val="001B3D8D"/>
    <w:rsid w:val="001B3D90"/>
    <w:rsid w:val="001B4D29"/>
    <w:rsid w:val="001B4ECF"/>
    <w:rsid w:val="001B51CB"/>
    <w:rsid w:val="001B529C"/>
    <w:rsid w:val="001B5C98"/>
    <w:rsid w:val="001B60D0"/>
    <w:rsid w:val="001B651D"/>
    <w:rsid w:val="001B6631"/>
    <w:rsid w:val="001B6B60"/>
    <w:rsid w:val="001B6B7F"/>
    <w:rsid w:val="001B70CF"/>
    <w:rsid w:val="001B7231"/>
    <w:rsid w:val="001B7311"/>
    <w:rsid w:val="001B7638"/>
    <w:rsid w:val="001B7BDF"/>
    <w:rsid w:val="001C0022"/>
    <w:rsid w:val="001C0910"/>
    <w:rsid w:val="001C0DA3"/>
    <w:rsid w:val="001C10A5"/>
    <w:rsid w:val="001C1250"/>
    <w:rsid w:val="001C1960"/>
    <w:rsid w:val="001C1A62"/>
    <w:rsid w:val="001C1A6D"/>
    <w:rsid w:val="001C1A6E"/>
    <w:rsid w:val="001C1AAB"/>
    <w:rsid w:val="001C1AAD"/>
    <w:rsid w:val="001C1DF3"/>
    <w:rsid w:val="001C1E6E"/>
    <w:rsid w:val="001C2032"/>
    <w:rsid w:val="001C215E"/>
    <w:rsid w:val="001C2347"/>
    <w:rsid w:val="001C3277"/>
    <w:rsid w:val="001C3395"/>
    <w:rsid w:val="001C3498"/>
    <w:rsid w:val="001C35D3"/>
    <w:rsid w:val="001C369F"/>
    <w:rsid w:val="001C37E3"/>
    <w:rsid w:val="001C3B82"/>
    <w:rsid w:val="001C3B9E"/>
    <w:rsid w:val="001C3FEA"/>
    <w:rsid w:val="001C41A8"/>
    <w:rsid w:val="001C452F"/>
    <w:rsid w:val="001C4865"/>
    <w:rsid w:val="001C4A83"/>
    <w:rsid w:val="001C4DD2"/>
    <w:rsid w:val="001C5282"/>
    <w:rsid w:val="001C5333"/>
    <w:rsid w:val="001C5388"/>
    <w:rsid w:val="001C5576"/>
    <w:rsid w:val="001C5AB9"/>
    <w:rsid w:val="001C5B79"/>
    <w:rsid w:val="001C5B81"/>
    <w:rsid w:val="001C5B9C"/>
    <w:rsid w:val="001C5EBD"/>
    <w:rsid w:val="001C5FEE"/>
    <w:rsid w:val="001C6234"/>
    <w:rsid w:val="001C674B"/>
    <w:rsid w:val="001C6AD8"/>
    <w:rsid w:val="001C6B8E"/>
    <w:rsid w:val="001C6F54"/>
    <w:rsid w:val="001C772B"/>
    <w:rsid w:val="001C7B52"/>
    <w:rsid w:val="001C7C7B"/>
    <w:rsid w:val="001C7D55"/>
    <w:rsid w:val="001C7E32"/>
    <w:rsid w:val="001C7FDE"/>
    <w:rsid w:val="001D010A"/>
    <w:rsid w:val="001D0896"/>
    <w:rsid w:val="001D09D2"/>
    <w:rsid w:val="001D0C86"/>
    <w:rsid w:val="001D0FB6"/>
    <w:rsid w:val="001D1091"/>
    <w:rsid w:val="001D10EC"/>
    <w:rsid w:val="001D1318"/>
    <w:rsid w:val="001D14A3"/>
    <w:rsid w:val="001D1548"/>
    <w:rsid w:val="001D15CB"/>
    <w:rsid w:val="001D160A"/>
    <w:rsid w:val="001D1738"/>
    <w:rsid w:val="001D17C7"/>
    <w:rsid w:val="001D1801"/>
    <w:rsid w:val="001D1977"/>
    <w:rsid w:val="001D1B19"/>
    <w:rsid w:val="001D1B26"/>
    <w:rsid w:val="001D1F85"/>
    <w:rsid w:val="001D2755"/>
    <w:rsid w:val="001D27AA"/>
    <w:rsid w:val="001D2AEE"/>
    <w:rsid w:val="001D2BEC"/>
    <w:rsid w:val="001D2CDB"/>
    <w:rsid w:val="001D353F"/>
    <w:rsid w:val="001D358F"/>
    <w:rsid w:val="001D3865"/>
    <w:rsid w:val="001D3B59"/>
    <w:rsid w:val="001D3C8B"/>
    <w:rsid w:val="001D3E9C"/>
    <w:rsid w:val="001D42E5"/>
    <w:rsid w:val="001D4636"/>
    <w:rsid w:val="001D49A0"/>
    <w:rsid w:val="001D4A71"/>
    <w:rsid w:val="001D4AEE"/>
    <w:rsid w:val="001D4B64"/>
    <w:rsid w:val="001D4BC6"/>
    <w:rsid w:val="001D4DDB"/>
    <w:rsid w:val="001D4E3E"/>
    <w:rsid w:val="001D5374"/>
    <w:rsid w:val="001D5475"/>
    <w:rsid w:val="001D5550"/>
    <w:rsid w:val="001D58CE"/>
    <w:rsid w:val="001D5A11"/>
    <w:rsid w:val="001D5B22"/>
    <w:rsid w:val="001D5C11"/>
    <w:rsid w:val="001D5EC3"/>
    <w:rsid w:val="001D616D"/>
    <w:rsid w:val="001D6A17"/>
    <w:rsid w:val="001D6A1B"/>
    <w:rsid w:val="001D6B6D"/>
    <w:rsid w:val="001D6C03"/>
    <w:rsid w:val="001D6C0D"/>
    <w:rsid w:val="001D6D4F"/>
    <w:rsid w:val="001D724B"/>
    <w:rsid w:val="001D768A"/>
    <w:rsid w:val="001D79C4"/>
    <w:rsid w:val="001D7AFD"/>
    <w:rsid w:val="001D7B42"/>
    <w:rsid w:val="001D7DF3"/>
    <w:rsid w:val="001D7F40"/>
    <w:rsid w:val="001E04AE"/>
    <w:rsid w:val="001E05F4"/>
    <w:rsid w:val="001E0702"/>
    <w:rsid w:val="001E07D3"/>
    <w:rsid w:val="001E0DC8"/>
    <w:rsid w:val="001E10A8"/>
    <w:rsid w:val="001E16E6"/>
    <w:rsid w:val="001E1725"/>
    <w:rsid w:val="001E1864"/>
    <w:rsid w:val="001E19BC"/>
    <w:rsid w:val="001E1A6A"/>
    <w:rsid w:val="001E1C0B"/>
    <w:rsid w:val="001E21D7"/>
    <w:rsid w:val="001E2508"/>
    <w:rsid w:val="001E26BF"/>
    <w:rsid w:val="001E2863"/>
    <w:rsid w:val="001E28AB"/>
    <w:rsid w:val="001E34E4"/>
    <w:rsid w:val="001E3543"/>
    <w:rsid w:val="001E36AB"/>
    <w:rsid w:val="001E383D"/>
    <w:rsid w:val="001E3943"/>
    <w:rsid w:val="001E3CEF"/>
    <w:rsid w:val="001E431B"/>
    <w:rsid w:val="001E4512"/>
    <w:rsid w:val="001E45EE"/>
    <w:rsid w:val="001E49D3"/>
    <w:rsid w:val="001E4BC4"/>
    <w:rsid w:val="001E4BD9"/>
    <w:rsid w:val="001E4BFF"/>
    <w:rsid w:val="001E4E00"/>
    <w:rsid w:val="001E4EBF"/>
    <w:rsid w:val="001E50B5"/>
    <w:rsid w:val="001E5788"/>
    <w:rsid w:val="001E5973"/>
    <w:rsid w:val="001E617A"/>
    <w:rsid w:val="001E6628"/>
    <w:rsid w:val="001E687C"/>
    <w:rsid w:val="001E6EFC"/>
    <w:rsid w:val="001E6FAB"/>
    <w:rsid w:val="001E7428"/>
    <w:rsid w:val="001E74FD"/>
    <w:rsid w:val="001E7981"/>
    <w:rsid w:val="001E7DE1"/>
    <w:rsid w:val="001E7E25"/>
    <w:rsid w:val="001F0005"/>
    <w:rsid w:val="001F0379"/>
    <w:rsid w:val="001F09A2"/>
    <w:rsid w:val="001F12EF"/>
    <w:rsid w:val="001F14C7"/>
    <w:rsid w:val="001F1573"/>
    <w:rsid w:val="001F1859"/>
    <w:rsid w:val="001F18F3"/>
    <w:rsid w:val="001F1A36"/>
    <w:rsid w:val="001F1AC7"/>
    <w:rsid w:val="001F1FF0"/>
    <w:rsid w:val="001F20DF"/>
    <w:rsid w:val="001F23E5"/>
    <w:rsid w:val="001F2A14"/>
    <w:rsid w:val="001F2A38"/>
    <w:rsid w:val="001F2C7E"/>
    <w:rsid w:val="001F2D72"/>
    <w:rsid w:val="001F3177"/>
    <w:rsid w:val="001F31DE"/>
    <w:rsid w:val="001F31FD"/>
    <w:rsid w:val="001F3403"/>
    <w:rsid w:val="001F3599"/>
    <w:rsid w:val="001F36A9"/>
    <w:rsid w:val="001F36D4"/>
    <w:rsid w:val="001F386C"/>
    <w:rsid w:val="001F38A9"/>
    <w:rsid w:val="001F39EA"/>
    <w:rsid w:val="001F3F05"/>
    <w:rsid w:val="001F4159"/>
    <w:rsid w:val="001F41AA"/>
    <w:rsid w:val="001F44AD"/>
    <w:rsid w:val="001F473A"/>
    <w:rsid w:val="001F53AF"/>
    <w:rsid w:val="001F5530"/>
    <w:rsid w:val="001F5549"/>
    <w:rsid w:val="001F5694"/>
    <w:rsid w:val="001F5730"/>
    <w:rsid w:val="001F5906"/>
    <w:rsid w:val="001F5A6E"/>
    <w:rsid w:val="001F5F30"/>
    <w:rsid w:val="001F65DD"/>
    <w:rsid w:val="001F69BB"/>
    <w:rsid w:val="001F6CB5"/>
    <w:rsid w:val="001F7141"/>
    <w:rsid w:val="001F7159"/>
    <w:rsid w:val="001F718D"/>
    <w:rsid w:val="001F7388"/>
    <w:rsid w:val="001F7F73"/>
    <w:rsid w:val="001FC5CE"/>
    <w:rsid w:val="00200064"/>
    <w:rsid w:val="0020040B"/>
    <w:rsid w:val="0020081A"/>
    <w:rsid w:val="00200A39"/>
    <w:rsid w:val="00200E7D"/>
    <w:rsid w:val="00200E9F"/>
    <w:rsid w:val="00201803"/>
    <w:rsid w:val="00201894"/>
    <w:rsid w:val="002018D6"/>
    <w:rsid w:val="00201C46"/>
    <w:rsid w:val="00201F9B"/>
    <w:rsid w:val="00202018"/>
    <w:rsid w:val="002020AC"/>
    <w:rsid w:val="0020268B"/>
    <w:rsid w:val="00202B2A"/>
    <w:rsid w:val="00202C5B"/>
    <w:rsid w:val="00202DCE"/>
    <w:rsid w:val="00202E50"/>
    <w:rsid w:val="00202F5B"/>
    <w:rsid w:val="00202FCE"/>
    <w:rsid w:val="0020320B"/>
    <w:rsid w:val="00203350"/>
    <w:rsid w:val="00203882"/>
    <w:rsid w:val="00203AB8"/>
    <w:rsid w:val="00203BF5"/>
    <w:rsid w:val="00203E63"/>
    <w:rsid w:val="00204104"/>
    <w:rsid w:val="002045B0"/>
    <w:rsid w:val="002046E0"/>
    <w:rsid w:val="002047AC"/>
    <w:rsid w:val="00204B63"/>
    <w:rsid w:val="0020516C"/>
    <w:rsid w:val="002055BC"/>
    <w:rsid w:val="002055DC"/>
    <w:rsid w:val="002058A0"/>
    <w:rsid w:val="00205CEF"/>
    <w:rsid w:val="00205D45"/>
    <w:rsid w:val="00205DDC"/>
    <w:rsid w:val="002060F4"/>
    <w:rsid w:val="002063C2"/>
    <w:rsid w:val="002064A0"/>
    <w:rsid w:val="00206600"/>
    <w:rsid w:val="00206632"/>
    <w:rsid w:val="00206FB5"/>
    <w:rsid w:val="0020704C"/>
    <w:rsid w:val="0020711B"/>
    <w:rsid w:val="00207172"/>
    <w:rsid w:val="002071A3"/>
    <w:rsid w:val="00207253"/>
    <w:rsid w:val="0020730D"/>
    <w:rsid w:val="00207352"/>
    <w:rsid w:val="002074E9"/>
    <w:rsid w:val="00207862"/>
    <w:rsid w:val="00207A27"/>
    <w:rsid w:val="00207D29"/>
    <w:rsid w:val="00210291"/>
    <w:rsid w:val="002105A6"/>
    <w:rsid w:val="002108B0"/>
    <w:rsid w:val="00210A45"/>
    <w:rsid w:val="00210C24"/>
    <w:rsid w:val="00210C3B"/>
    <w:rsid w:val="002111DD"/>
    <w:rsid w:val="0021133A"/>
    <w:rsid w:val="0021189C"/>
    <w:rsid w:val="00211A7F"/>
    <w:rsid w:val="00211AFC"/>
    <w:rsid w:val="00211F5F"/>
    <w:rsid w:val="002123B0"/>
    <w:rsid w:val="002125C7"/>
    <w:rsid w:val="0021265A"/>
    <w:rsid w:val="00212B47"/>
    <w:rsid w:val="00212B66"/>
    <w:rsid w:val="00212D73"/>
    <w:rsid w:val="00212EC2"/>
    <w:rsid w:val="00213297"/>
    <w:rsid w:val="002139A0"/>
    <w:rsid w:val="0021418C"/>
    <w:rsid w:val="002141ED"/>
    <w:rsid w:val="0021456E"/>
    <w:rsid w:val="00214674"/>
    <w:rsid w:val="002147A6"/>
    <w:rsid w:val="00214A7C"/>
    <w:rsid w:val="00214B47"/>
    <w:rsid w:val="00214E7D"/>
    <w:rsid w:val="00215318"/>
    <w:rsid w:val="0021534D"/>
    <w:rsid w:val="002153BF"/>
    <w:rsid w:val="002156B9"/>
    <w:rsid w:val="002156D3"/>
    <w:rsid w:val="002157B2"/>
    <w:rsid w:val="00215D68"/>
    <w:rsid w:val="0021602E"/>
    <w:rsid w:val="00216210"/>
    <w:rsid w:val="00216310"/>
    <w:rsid w:val="00216332"/>
    <w:rsid w:val="0021679C"/>
    <w:rsid w:val="00216AE4"/>
    <w:rsid w:val="00216B27"/>
    <w:rsid w:val="0021719D"/>
    <w:rsid w:val="002171C3"/>
    <w:rsid w:val="0021722E"/>
    <w:rsid w:val="0021730B"/>
    <w:rsid w:val="0021737C"/>
    <w:rsid w:val="00217461"/>
    <w:rsid w:val="002175F9"/>
    <w:rsid w:val="0021763E"/>
    <w:rsid w:val="00217866"/>
    <w:rsid w:val="00217B50"/>
    <w:rsid w:val="00217B9E"/>
    <w:rsid w:val="00217EE2"/>
    <w:rsid w:val="002200BC"/>
    <w:rsid w:val="00220149"/>
    <w:rsid w:val="002201F0"/>
    <w:rsid w:val="00220400"/>
    <w:rsid w:val="00220516"/>
    <w:rsid w:val="002208F0"/>
    <w:rsid w:val="00220991"/>
    <w:rsid w:val="002209BD"/>
    <w:rsid w:val="00220AEB"/>
    <w:rsid w:val="00220B5B"/>
    <w:rsid w:val="00221499"/>
    <w:rsid w:val="002214A4"/>
    <w:rsid w:val="002215A6"/>
    <w:rsid w:val="002215CB"/>
    <w:rsid w:val="0022180F"/>
    <w:rsid w:val="00221912"/>
    <w:rsid w:val="0022193E"/>
    <w:rsid w:val="00221B76"/>
    <w:rsid w:val="0022223B"/>
    <w:rsid w:val="00222656"/>
    <w:rsid w:val="00223223"/>
    <w:rsid w:val="00223272"/>
    <w:rsid w:val="00223646"/>
    <w:rsid w:val="00223703"/>
    <w:rsid w:val="00223776"/>
    <w:rsid w:val="00223B71"/>
    <w:rsid w:val="00223E4C"/>
    <w:rsid w:val="00223EEE"/>
    <w:rsid w:val="00224275"/>
    <w:rsid w:val="002243DB"/>
    <w:rsid w:val="0022452A"/>
    <w:rsid w:val="0022479A"/>
    <w:rsid w:val="00224B63"/>
    <w:rsid w:val="002252E2"/>
    <w:rsid w:val="002256A9"/>
    <w:rsid w:val="002259E1"/>
    <w:rsid w:val="00225A0C"/>
    <w:rsid w:val="00225AC0"/>
    <w:rsid w:val="00225C3A"/>
    <w:rsid w:val="00225F9E"/>
    <w:rsid w:val="002260E2"/>
    <w:rsid w:val="002262BF"/>
    <w:rsid w:val="00226880"/>
    <w:rsid w:val="0022693A"/>
    <w:rsid w:val="0022695F"/>
    <w:rsid w:val="00226C0C"/>
    <w:rsid w:val="00226FA0"/>
    <w:rsid w:val="0022717D"/>
    <w:rsid w:val="00227309"/>
    <w:rsid w:val="00227992"/>
    <w:rsid w:val="002279DB"/>
    <w:rsid w:val="00227A8A"/>
    <w:rsid w:val="00227E3D"/>
    <w:rsid w:val="002302BF"/>
    <w:rsid w:val="0023069F"/>
    <w:rsid w:val="0023091F"/>
    <w:rsid w:val="00230F39"/>
    <w:rsid w:val="00231019"/>
    <w:rsid w:val="002311FC"/>
    <w:rsid w:val="00231828"/>
    <w:rsid w:val="002318AE"/>
    <w:rsid w:val="00231C6A"/>
    <w:rsid w:val="00231C6F"/>
    <w:rsid w:val="00232BC6"/>
    <w:rsid w:val="002330E5"/>
    <w:rsid w:val="002330F9"/>
    <w:rsid w:val="00233289"/>
    <w:rsid w:val="0023332F"/>
    <w:rsid w:val="002333C0"/>
    <w:rsid w:val="00233F79"/>
    <w:rsid w:val="002344C0"/>
    <w:rsid w:val="002349BE"/>
    <w:rsid w:val="00234B12"/>
    <w:rsid w:val="00234D89"/>
    <w:rsid w:val="00234E4C"/>
    <w:rsid w:val="00234FF7"/>
    <w:rsid w:val="0023521E"/>
    <w:rsid w:val="00235264"/>
    <w:rsid w:val="002352F3"/>
    <w:rsid w:val="002353B5"/>
    <w:rsid w:val="002354F1"/>
    <w:rsid w:val="00235AB0"/>
    <w:rsid w:val="00235C3B"/>
    <w:rsid w:val="00235D24"/>
    <w:rsid w:val="002361FE"/>
    <w:rsid w:val="0023620F"/>
    <w:rsid w:val="0023669B"/>
    <w:rsid w:val="002366FF"/>
    <w:rsid w:val="00236A9B"/>
    <w:rsid w:val="00236B4B"/>
    <w:rsid w:val="00236C82"/>
    <w:rsid w:val="00236C97"/>
    <w:rsid w:val="00236E83"/>
    <w:rsid w:val="002374D8"/>
    <w:rsid w:val="002375EC"/>
    <w:rsid w:val="0023777E"/>
    <w:rsid w:val="00237C0C"/>
    <w:rsid w:val="00237D76"/>
    <w:rsid w:val="00237E37"/>
    <w:rsid w:val="00240187"/>
    <w:rsid w:val="002402F1"/>
    <w:rsid w:val="0024053A"/>
    <w:rsid w:val="00240864"/>
    <w:rsid w:val="0024099D"/>
    <w:rsid w:val="002409B3"/>
    <w:rsid w:val="00240A38"/>
    <w:rsid w:val="00240AE3"/>
    <w:rsid w:val="00240EB1"/>
    <w:rsid w:val="00240FC1"/>
    <w:rsid w:val="002412A6"/>
    <w:rsid w:val="00241310"/>
    <w:rsid w:val="002417A4"/>
    <w:rsid w:val="00241803"/>
    <w:rsid w:val="00241883"/>
    <w:rsid w:val="00241B3D"/>
    <w:rsid w:val="00241DA8"/>
    <w:rsid w:val="00242001"/>
    <w:rsid w:val="002421B3"/>
    <w:rsid w:val="002421EF"/>
    <w:rsid w:val="00242363"/>
    <w:rsid w:val="0024260E"/>
    <w:rsid w:val="00242715"/>
    <w:rsid w:val="002427E1"/>
    <w:rsid w:val="002429BA"/>
    <w:rsid w:val="002429F5"/>
    <w:rsid w:val="00242BB0"/>
    <w:rsid w:val="00242C9D"/>
    <w:rsid w:val="00242CCD"/>
    <w:rsid w:val="0024302E"/>
    <w:rsid w:val="002430C0"/>
    <w:rsid w:val="00243150"/>
    <w:rsid w:val="00243292"/>
    <w:rsid w:val="0024339E"/>
    <w:rsid w:val="002435E0"/>
    <w:rsid w:val="00243803"/>
    <w:rsid w:val="002440CD"/>
    <w:rsid w:val="00244242"/>
    <w:rsid w:val="0024427A"/>
    <w:rsid w:val="0024427B"/>
    <w:rsid w:val="002444AF"/>
    <w:rsid w:val="00244611"/>
    <w:rsid w:val="002448D8"/>
    <w:rsid w:val="00244B33"/>
    <w:rsid w:val="00244C9F"/>
    <w:rsid w:val="002452DE"/>
    <w:rsid w:val="00245541"/>
    <w:rsid w:val="002456F4"/>
    <w:rsid w:val="002457B8"/>
    <w:rsid w:val="00245A29"/>
    <w:rsid w:val="00245D36"/>
    <w:rsid w:val="00245D5E"/>
    <w:rsid w:val="00245FA3"/>
    <w:rsid w:val="00246205"/>
    <w:rsid w:val="002463FC"/>
    <w:rsid w:val="00246560"/>
    <w:rsid w:val="0024678E"/>
    <w:rsid w:val="0024687C"/>
    <w:rsid w:val="002468B3"/>
    <w:rsid w:val="002469E8"/>
    <w:rsid w:val="00246C41"/>
    <w:rsid w:val="00246D19"/>
    <w:rsid w:val="002470BC"/>
    <w:rsid w:val="00247E26"/>
    <w:rsid w:val="00247F9F"/>
    <w:rsid w:val="0025007E"/>
    <w:rsid w:val="00250090"/>
    <w:rsid w:val="002500D3"/>
    <w:rsid w:val="002505B1"/>
    <w:rsid w:val="0025091B"/>
    <w:rsid w:val="00251431"/>
    <w:rsid w:val="002514C4"/>
    <w:rsid w:val="0025151D"/>
    <w:rsid w:val="00251602"/>
    <w:rsid w:val="00251765"/>
    <w:rsid w:val="00251CA0"/>
    <w:rsid w:val="002520E9"/>
    <w:rsid w:val="00252158"/>
    <w:rsid w:val="0025235C"/>
    <w:rsid w:val="002526D8"/>
    <w:rsid w:val="00252F40"/>
    <w:rsid w:val="00252F6F"/>
    <w:rsid w:val="00253070"/>
    <w:rsid w:val="002531BF"/>
    <w:rsid w:val="00253254"/>
    <w:rsid w:val="002532F4"/>
    <w:rsid w:val="00253462"/>
    <w:rsid w:val="002535E7"/>
    <w:rsid w:val="00253654"/>
    <w:rsid w:val="002537D9"/>
    <w:rsid w:val="00253823"/>
    <w:rsid w:val="0025388E"/>
    <w:rsid w:val="00253E24"/>
    <w:rsid w:val="0025409C"/>
    <w:rsid w:val="0025442F"/>
    <w:rsid w:val="00254565"/>
    <w:rsid w:val="00254A02"/>
    <w:rsid w:val="00254ED4"/>
    <w:rsid w:val="00254FD1"/>
    <w:rsid w:val="002558A6"/>
    <w:rsid w:val="0025593F"/>
    <w:rsid w:val="00255B5F"/>
    <w:rsid w:val="00255B6C"/>
    <w:rsid w:val="00255F60"/>
    <w:rsid w:val="00256104"/>
    <w:rsid w:val="00256121"/>
    <w:rsid w:val="002561E9"/>
    <w:rsid w:val="00256818"/>
    <w:rsid w:val="00256BB6"/>
    <w:rsid w:val="00256F42"/>
    <w:rsid w:val="00257016"/>
    <w:rsid w:val="002570FC"/>
    <w:rsid w:val="002572D3"/>
    <w:rsid w:val="0025742E"/>
    <w:rsid w:val="00257900"/>
    <w:rsid w:val="002579D0"/>
    <w:rsid w:val="00257B96"/>
    <w:rsid w:val="00257BEA"/>
    <w:rsid w:val="00257D9A"/>
    <w:rsid w:val="00260042"/>
    <w:rsid w:val="0026048C"/>
    <w:rsid w:val="0026053C"/>
    <w:rsid w:val="002609D0"/>
    <w:rsid w:val="00260E39"/>
    <w:rsid w:val="00260E55"/>
    <w:rsid w:val="00260FBF"/>
    <w:rsid w:val="002614CD"/>
    <w:rsid w:val="00261AE7"/>
    <w:rsid w:val="00261C55"/>
    <w:rsid w:val="00261C87"/>
    <w:rsid w:val="00261F26"/>
    <w:rsid w:val="00262025"/>
    <w:rsid w:val="00262144"/>
    <w:rsid w:val="002622F7"/>
    <w:rsid w:val="00262393"/>
    <w:rsid w:val="00262638"/>
    <w:rsid w:val="00262BC5"/>
    <w:rsid w:val="0026306B"/>
    <w:rsid w:val="00263305"/>
    <w:rsid w:val="002633B8"/>
    <w:rsid w:val="002634D5"/>
    <w:rsid w:val="00263785"/>
    <w:rsid w:val="0026390A"/>
    <w:rsid w:val="00263D31"/>
    <w:rsid w:val="00264293"/>
    <w:rsid w:val="002649E4"/>
    <w:rsid w:val="00264A76"/>
    <w:rsid w:val="00264A87"/>
    <w:rsid w:val="00264B60"/>
    <w:rsid w:val="00264E71"/>
    <w:rsid w:val="00265029"/>
    <w:rsid w:val="002650B0"/>
    <w:rsid w:val="002650C9"/>
    <w:rsid w:val="0026522D"/>
    <w:rsid w:val="00265955"/>
    <w:rsid w:val="002659F0"/>
    <w:rsid w:val="00265A93"/>
    <w:rsid w:val="00265AFA"/>
    <w:rsid w:val="0026633E"/>
    <w:rsid w:val="00266680"/>
    <w:rsid w:val="00266783"/>
    <w:rsid w:val="002669CF"/>
    <w:rsid w:val="00266A45"/>
    <w:rsid w:val="00266D28"/>
    <w:rsid w:val="00267123"/>
    <w:rsid w:val="0026712A"/>
    <w:rsid w:val="002677ED"/>
    <w:rsid w:val="002678D9"/>
    <w:rsid w:val="00267A5B"/>
    <w:rsid w:val="00267FDA"/>
    <w:rsid w:val="0027031A"/>
    <w:rsid w:val="002704EE"/>
    <w:rsid w:val="002704FF"/>
    <w:rsid w:val="002707B9"/>
    <w:rsid w:val="00270A09"/>
    <w:rsid w:val="00270E69"/>
    <w:rsid w:val="00271237"/>
    <w:rsid w:val="0027178B"/>
    <w:rsid w:val="00271991"/>
    <w:rsid w:val="00271A2A"/>
    <w:rsid w:val="00271AD3"/>
    <w:rsid w:val="00271EDE"/>
    <w:rsid w:val="00272171"/>
    <w:rsid w:val="002727F7"/>
    <w:rsid w:val="002728E9"/>
    <w:rsid w:val="00272DA6"/>
    <w:rsid w:val="00272FB5"/>
    <w:rsid w:val="00273072"/>
    <w:rsid w:val="0027308A"/>
    <w:rsid w:val="0027321C"/>
    <w:rsid w:val="002732B5"/>
    <w:rsid w:val="002735A1"/>
    <w:rsid w:val="00273937"/>
    <w:rsid w:val="00273D6C"/>
    <w:rsid w:val="00273F31"/>
    <w:rsid w:val="002743FC"/>
    <w:rsid w:val="0027469D"/>
    <w:rsid w:val="002748DD"/>
    <w:rsid w:val="00274991"/>
    <w:rsid w:val="00274A46"/>
    <w:rsid w:val="00274BFC"/>
    <w:rsid w:val="00274DE7"/>
    <w:rsid w:val="00274E3B"/>
    <w:rsid w:val="00274E6A"/>
    <w:rsid w:val="00274F37"/>
    <w:rsid w:val="00274F89"/>
    <w:rsid w:val="00275463"/>
    <w:rsid w:val="002754BA"/>
    <w:rsid w:val="0027552C"/>
    <w:rsid w:val="00275B14"/>
    <w:rsid w:val="00275C31"/>
    <w:rsid w:val="00275D2C"/>
    <w:rsid w:val="00276077"/>
    <w:rsid w:val="002760EA"/>
    <w:rsid w:val="00276135"/>
    <w:rsid w:val="002763B8"/>
    <w:rsid w:val="00276758"/>
    <w:rsid w:val="00276815"/>
    <w:rsid w:val="0027718D"/>
    <w:rsid w:val="002775B3"/>
    <w:rsid w:val="002775D5"/>
    <w:rsid w:val="00277700"/>
    <w:rsid w:val="00277923"/>
    <w:rsid w:val="00277ADC"/>
    <w:rsid w:val="00277B06"/>
    <w:rsid w:val="00277D09"/>
    <w:rsid w:val="00277F8B"/>
    <w:rsid w:val="0028040B"/>
    <w:rsid w:val="00280AA9"/>
    <w:rsid w:val="00280E46"/>
    <w:rsid w:val="00280F8C"/>
    <w:rsid w:val="00281092"/>
    <w:rsid w:val="00281320"/>
    <w:rsid w:val="00281808"/>
    <w:rsid w:val="0028184F"/>
    <w:rsid w:val="002818C4"/>
    <w:rsid w:val="00281921"/>
    <w:rsid w:val="002819DF"/>
    <w:rsid w:val="00281EE9"/>
    <w:rsid w:val="00282256"/>
    <w:rsid w:val="0028242E"/>
    <w:rsid w:val="002825EA"/>
    <w:rsid w:val="00282718"/>
    <w:rsid w:val="00282848"/>
    <w:rsid w:val="002828DB"/>
    <w:rsid w:val="00282BC6"/>
    <w:rsid w:val="00282D38"/>
    <w:rsid w:val="00282D6C"/>
    <w:rsid w:val="00282F78"/>
    <w:rsid w:val="00283094"/>
    <w:rsid w:val="00283300"/>
    <w:rsid w:val="00283670"/>
    <w:rsid w:val="0028371C"/>
    <w:rsid w:val="0028395A"/>
    <w:rsid w:val="00283BB8"/>
    <w:rsid w:val="00283E39"/>
    <w:rsid w:val="00283E6C"/>
    <w:rsid w:val="00283F05"/>
    <w:rsid w:val="002841F7"/>
    <w:rsid w:val="0028437F"/>
    <w:rsid w:val="00284717"/>
    <w:rsid w:val="00284A5C"/>
    <w:rsid w:val="00284AFF"/>
    <w:rsid w:val="00284B1A"/>
    <w:rsid w:val="00284E57"/>
    <w:rsid w:val="00284ED1"/>
    <w:rsid w:val="00284F92"/>
    <w:rsid w:val="0028510B"/>
    <w:rsid w:val="00285504"/>
    <w:rsid w:val="0028572D"/>
    <w:rsid w:val="00285928"/>
    <w:rsid w:val="00285D87"/>
    <w:rsid w:val="00286013"/>
    <w:rsid w:val="00286134"/>
    <w:rsid w:val="002863D4"/>
    <w:rsid w:val="002865B1"/>
    <w:rsid w:val="00286748"/>
    <w:rsid w:val="002868AE"/>
    <w:rsid w:val="00286CD2"/>
    <w:rsid w:val="00286E22"/>
    <w:rsid w:val="00286E69"/>
    <w:rsid w:val="002870AB"/>
    <w:rsid w:val="002870D9"/>
    <w:rsid w:val="0028710C"/>
    <w:rsid w:val="002872D5"/>
    <w:rsid w:val="0028755B"/>
    <w:rsid w:val="002875E4"/>
    <w:rsid w:val="00287B29"/>
    <w:rsid w:val="00287BCF"/>
    <w:rsid w:val="00287C83"/>
    <w:rsid w:val="00287DF3"/>
    <w:rsid w:val="00287DF7"/>
    <w:rsid w:val="00290071"/>
    <w:rsid w:val="0029021F"/>
    <w:rsid w:val="00290223"/>
    <w:rsid w:val="00290306"/>
    <w:rsid w:val="00290542"/>
    <w:rsid w:val="002905C2"/>
    <w:rsid w:val="00290658"/>
    <w:rsid w:val="00290880"/>
    <w:rsid w:val="00290C19"/>
    <w:rsid w:val="0029105F"/>
    <w:rsid w:val="00291079"/>
    <w:rsid w:val="002910E6"/>
    <w:rsid w:val="0029117C"/>
    <w:rsid w:val="002915CA"/>
    <w:rsid w:val="00291887"/>
    <w:rsid w:val="002919DC"/>
    <w:rsid w:val="00291E93"/>
    <w:rsid w:val="00291FC8"/>
    <w:rsid w:val="0029218A"/>
    <w:rsid w:val="002922E9"/>
    <w:rsid w:val="0029242D"/>
    <w:rsid w:val="00292797"/>
    <w:rsid w:val="00292D09"/>
    <w:rsid w:val="002930D9"/>
    <w:rsid w:val="00293874"/>
    <w:rsid w:val="002938D8"/>
    <w:rsid w:val="0029398C"/>
    <w:rsid w:val="002939D3"/>
    <w:rsid w:val="00293D6D"/>
    <w:rsid w:val="00293F22"/>
    <w:rsid w:val="0029405F"/>
    <w:rsid w:val="002940A2"/>
    <w:rsid w:val="002940AD"/>
    <w:rsid w:val="002940C0"/>
    <w:rsid w:val="00294924"/>
    <w:rsid w:val="002951F9"/>
    <w:rsid w:val="00295732"/>
    <w:rsid w:val="00295BA4"/>
    <w:rsid w:val="00295C83"/>
    <w:rsid w:val="00295D01"/>
    <w:rsid w:val="00295E0F"/>
    <w:rsid w:val="00295E1A"/>
    <w:rsid w:val="002960F9"/>
    <w:rsid w:val="00296170"/>
    <w:rsid w:val="00296401"/>
    <w:rsid w:val="0029649C"/>
    <w:rsid w:val="002964E7"/>
    <w:rsid w:val="002967A3"/>
    <w:rsid w:val="002968E5"/>
    <w:rsid w:val="002969FE"/>
    <w:rsid w:val="00296BA5"/>
    <w:rsid w:val="00296EFA"/>
    <w:rsid w:val="0029747D"/>
    <w:rsid w:val="00297740"/>
    <w:rsid w:val="00297BB1"/>
    <w:rsid w:val="002A00F7"/>
    <w:rsid w:val="002A0729"/>
    <w:rsid w:val="002A08CE"/>
    <w:rsid w:val="002A0912"/>
    <w:rsid w:val="002A0C01"/>
    <w:rsid w:val="002A0E4A"/>
    <w:rsid w:val="002A0F6C"/>
    <w:rsid w:val="002A1172"/>
    <w:rsid w:val="002A1292"/>
    <w:rsid w:val="002A1579"/>
    <w:rsid w:val="002A1795"/>
    <w:rsid w:val="002A1816"/>
    <w:rsid w:val="002A1AB7"/>
    <w:rsid w:val="002A1D38"/>
    <w:rsid w:val="002A1F77"/>
    <w:rsid w:val="002A2187"/>
    <w:rsid w:val="002A22A4"/>
    <w:rsid w:val="002A2520"/>
    <w:rsid w:val="002A257C"/>
    <w:rsid w:val="002A27D4"/>
    <w:rsid w:val="002A2CEE"/>
    <w:rsid w:val="002A2FF2"/>
    <w:rsid w:val="002A2FFE"/>
    <w:rsid w:val="002A3106"/>
    <w:rsid w:val="002A3121"/>
    <w:rsid w:val="002A3319"/>
    <w:rsid w:val="002A35A4"/>
    <w:rsid w:val="002A373E"/>
    <w:rsid w:val="002A37FC"/>
    <w:rsid w:val="002A394A"/>
    <w:rsid w:val="002A3B39"/>
    <w:rsid w:val="002A4199"/>
    <w:rsid w:val="002A4537"/>
    <w:rsid w:val="002A482E"/>
    <w:rsid w:val="002A507C"/>
    <w:rsid w:val="002A5122"/>
    <w:rsid w:val="002A584B"/>
    <w:rsid w:val="002A5DE8"/>
    <w:rsid w:val="002A5EC5"/>
    <w:rsid w:val="002A655F"/>
    <w:rsid w:val="002A6B00"/>
    <w:rsid w:val="002A6BED"/>
    <w:rsid w:val="002A6C17"/>
    <w:rsid w:val="002A7091"/>
    <w:rsid w:val="002A7123"/>
    <w:rsid w:val="002A78FB"/>
    <w:rsid w:val="002A7B3B"/>
    <w:rsid w:val="002A7E40"/>
    <w:rsid w:val="002B0193"/>
    <w:rsid w:val="002B01A0"/>
    <w:rsid w:val="002B0681"/>
    <w:rsid w:val="002B0A63"/>
    <w:rsid w:val="002B0DBE"/>
    <w:rsid w:val="002B1234"/>
    <w:rsid w:val="002B1506"/>
    <w:rsid w:val="002B1AAF"/>
    <w:rsid w:val="002B1CF4"/>
    <w:rsid w:val="002B1DC6"/>
    <w:rsid w:val="002B1F99"/>
    <w:rsid w:val="002B21A2"/>
    <w:rsid w:val="002B25A3"/>
    <w:rsid w:val="002B2CBE"/>
    <w:rsid w:val="002B3159"/>
    <w:rsid w:val="002B3477"/>
    <w:rsid w:val="002B3789"/>
    <w:rsid w:val="002B409C"/>
    <w:rsid w:val="002B44FC"/>
    <w:rsid w:val="002B4A6C"/>
    <w:rsid w:val="002B50C5"/>
    <w:rsid w:val="002B551C"/>
    <w:rsid w:val="002B557E"/>
    <w:rsid w:val="002B59FE"/>
    <w:rsid w:val="002B5EC8"/>
    <w:rsid w:val="002B5F85"/>
    <w:rsid w:val="002B60B0"/>
    <w:rsid w:val="002B6117"/>
    <w:rsid w:val="002B6291"/>
    <w:rsid w:val="002B695C"/>
    <w:rsid w:val="002B7096"/>
    <w:rsid w:val="002B7138"/>
    <w:rsid w:val="002B7159"/>
    <w:rsid w:val="002B7332"/>
    <w:rsid w:val="002B7601"/>
    <w:rsid w:val="002B76BF"/>
    <w:rsid w:val="002B7785"/>
    <w:rsid w:val="002B7A4B"/>
    <w:rsid w:val="002B7C85"/>
    <w:rsid w:val="002C057A"/>
    <w:rsid w:val="002C07C2"/>
    <w:rsid w:val="002C0BFC"/>
    <w:rsid w:val="002C107F"/>
    <w:rsid w:val="002C12FD"/>
    <w:rsid w:val="002C1390"/>
    <w:rsid w:val="002C147A"/>
    <w:rsid w:val="002C17DF"/>
    <w:rsid w:val="002C182E"/>
    <w:rsid w:val="002C1E58"/>
    <w:rsid w:val="002C2029"/>
    <w:rsid w:val="002C23C0"/>
    <w:rsid w:val="002C264A"/>
    <w:rsid w:val="002C2878"/>
    <w:rsid w:val="002C2B82"/>
    <w:rsid w:val="002C2BF1"/>
    <w:rsid w:val="002C2ED0"/>
    <w:rsid w:val="002C32BF"/>
    <w:rsid w:val="002C335D"/>
    <w:rsid w:val="002C37A9"/>
    <w:rsid w:val="002C4101"/>
    <w:rsid w:val="002C4184"/>
    <w:rsid w:val="002C46D5"/>
    <w:rsid w:val="002C47B9"/>
    <w:rsid w:val="002C4C6C"/>
    <w:rsid w:val="002C510F"/>
    <w:rsid w:val="002C5110"/>
    <w:rsid w:val="002C5A64"/>
    <w:rsid w:val="002C5A78"/>
    <w:rsid w:val="002C5A7E"/>
    <w:rsid w:val="002C600D"/>
    <w:rsid w:val="002C623C"/>
    <w:rsid w:val="002C6639"/>
    <w:rsid w:val="002C664B"/>
    <w:rsid w:val="002C68B9"/>
    <w:rsid w:val="002C6A90"/>
    <w:rsid w:val="002C6D1D"/>
    <w:rsid w:val="002C71DC"/>
    <w:rsid w:val="002C78EA"/>
    <w:rsid w:val="002C78FF"/>
    <w:rsid w:val="002C7BE8"/>
    <w:rsid w:val="002D01B3"/>
    <w:rsid w:val="002D01B4"/>
    <w:rsid w:val="002D0519"/>
    <w:rsid w:val="002D0773"/>
    <w:rsid w:val="002D09D6"/>
    <w:rsid w:val="002D0AAB"/>
    <w:rsid w:val="002D0EC0"/>
    <w:rsid w:val="002D0FA5"/>
    <w:rsid w:val="002D0FC5"/>
    <w:rsid w:val="002D1387"/>
    <w:rsid w:val="002D1560"/>
    <w:rsid w:val="002D17D6"/>
    <w:rsid w:val="002D19A2"/>
    <w:rsid w:val="002D1E26"/>
    <w:rsid w:val="002D1E37"/>
    <w:rsid w:val="002D1E65"/>
    <w:rsid w:val="002D1FC2"/>
    <w:rsid w:val="002D2364"/>
    <w:rsid w:val="002D282D"/>
    <w:rsid w:val="002D28DD"/>
    <w:rsid w:val="002D2EAD"/>
    <w:rsid w:val="002D2FAE"/>
    <w:rsid w:val="002D3088"/>
    <w:rsid w:val="002D30ED"/>
    <w:rsid w:val="002D35D3"/>
    <w:rsid w:val="002D35F3"/>
    <w:rsid w:val="002D3655"/>
    <w:rsid w:val="002D3810"/>
    <w:rsid w:val="002D3930"/>
    <w:rsid w:val="002D3C82"/>
    <w:rsid w:val="002D43E9"/>
    <w:rsid w:val="002D4454"/>
    <w:rsid w:val="002D4B65"/>
    <w:rsid w:val="002D5165"/>
    <w:rsid w:val="002D588D"/>
    <w:rsid w:val="002D58BD"/>
    <w:rsid w:val="002D59E0"/>
    <w:rsid w:val="002D5B4F"/>
    <w:rsid w:val="002D5D18"/>
    <w:rsid w:val="002D60D0"/>
    <w:rsid w:val="002D654E"/>
    <w:rsid w:val="002D6AC4"/>
    <w:rsid w:val="002D6EF2"/>
    <w:rsid w:val="002D73DA"/>
    <w:rsid w:val="002D76DD"/>
    <w:rsid w:val="002D780B"/>
    <w:rsid w:val="002D79AF"/>
    <w:rsid w:val="002D7DCB"/>
    <w:rsid w:val="002E00E4"/>
    <w:rsid w:val="002E0461"/>
    <w:rsid w:val="002E047D"/>
    <w:rsid w:val="002E054C"/>
    <w:rsid w:val="002E074F"/>
    <w:rsid w:val="002E139F"/>
    <w:rsid w:val="002E150D"/>
    <w:rsid w:val="002E1559"/>
    <w:rsid w:val="002E160F"/>
    <w:rsid w:val="002E1714"/>
    <w:rsid w:val="002E1FE4"/>
    <w:rsid w:val="002E2056"/>
    <w:rsid w:val="002E22B1"/>
    <w:rsid w:val="002E29D2"/>
    <w:rsid w:val="002E2F8B"/>
    <w:rsid w:val="002E323D"/>
    <w:rsid w:val="002E36F5"/>
    <w:rsid w:val="002E3B69"/>
    <w:rsid w:val="002E3D3A"/>
    <w:rsid w:val="002E3E42"/>
    <w:rsid w:val="002E4203"/>
    <w:rsid w:val="002E43C5"/>
    <w:rsid w:val="002E4660"/>
    <w:rsid w:val="002E4703"/>
    <w:rsid w:val="002E47D6"/>
    <w:rsid w:val="002E4888"/>
    <w:rsid w:val="002E4A7B"/>
    <w:rsid w:val="002E4F1F"/>
    <w:rsid w:val="002E50B8"/>
    <w:rsid w:val="002E522B"/>
    <w:rsid w:val="002E5327"/>
    <w:rsid w:val="002E5540"/>
    <w:rsid w:val="002E5646"/>
    <w:rsid w:val="002E5BD1"/>
    <w:rsid w:val="002E5D0B"/>
    <w:rsid w:val="002E5EB6"/>
    <w:rsid w:val="002E5F25"/>
    <w:rsid w:val="002E62E8"/>
    <w:rsid w:val="002E6387"/>
    <w:rsid w:val="002E63C4"/>
    <w:rsid w:val="002E649D"/>
    <w:rsid w:val="002E64D9"/>
    <w:rsid w:val="002E679C"/>
    <w:rsid w:val="002E6BF6"/>
    <w:rsid w:val="002E6C53"/>
    <w:rsid w:val="002E6FC5"/>
    <w:rsid w:val="002E6FE5"/>
    <w:rsid w:val="002E7417"/>
    <w:rsid w:val="002E748F"/>
    <w:rsid w:val="002E7494"/>
    <w:rsid w:val="002E74C0"/>
    <w:rsid w:val="002E75F1"/>
    <w:rsid w:val="002E76AA"/>
    <w:rsid w:val="002E77B3"/>
    <w:rsid w:val="002E77C1"/>
    <w:rsid w:val="002E7993"/>
    <w:rsid w:val="002E799D"/>
    <w:rsid w:val="002E7F65"/>
    <w:rsid w:val="002F002C"/>
    <w:rsid w:val="002F0157"/>
    <w:rsid w:val="002F0299"/>
    <w:rsid w:val="002F0757"/>
    <w:rsid w:val="002F0881"/>
    <w:rsid w:val="002F0890"/>
    <w:rsid w:val="002F0E3F"/>
    <w:rsid w:val="002F13F3"/>
    <w:rsid w:val="002F17AD"/>
    <w:rsid w:val="002F1ABB"/>
    <w:rsid w:val="002F1E24"/>
    <w:rsid w:val="002F2122"/>
    <w:rsid w:val="002F240F"/>
    <w:rsid w:val="002F256C"/>
    <w:rsid w:val="002F2AC0"/>
    <w:rsid w:val="002F35D2"/>
    <w:rsid w:val="002F36A0"/>
    <w:rsid w:val="002F37D8"/>
    <w:rsid w:val="002F3891"/>
    <w:rsid w:val="002F3CB4"/>
    <w:rsid w:val="002F3EBC"/>
    <w:rsid w:val="002F3EC9"/>
    <w:rsid w:val="002F41B4"/>
    <w:rsid w:val="002F474B"/>
    <w:rsid w:val="002F4F67"/>
    <w:rsid w:val="002F5332"/>
    <w:rsid w:val="002F54E7"/>
    <w:rsid w:val="002F5A37"/>
    <w:rsid w:val="002F5ED0"/>
    <w:rsid w:val="002F5F4D"/>
    <w:rsid w:val="002F646D"/>
    <w:rsid w:val="002F6AD0"/>
    <w:rsid w:val="002F6B05"/>
    <w:rsid w:val="002F6B96"/>
    <w:rsid w:val="002F6E43"/>
    <w:rsid w:val="002F6EB1"/>
    <w:rsid w:val="002F700B"/>
    <w:rsid w:val="002F7779"/>
    <w:rsid w:val="002F78C8"/>
    <w:rsid w:val="002F7A0F"/>
    <w:rsid w:val="002F7BDE"/>
    <w:rsid w:val="003002A0"/>
    <w:rsid w:val="00300489"/>
    <w:rsid w:val="0030048F"/>
    <w:rsid w:val="0030076A"/>
    <w:rsid w:val="00300A8B"/>
    <w:rsid w:val="00300B3E"/>
    <w:rsid w:val="00300F83"/>
    <w:rsid w:val="00301134"/>
    <w:rsid w:val="00301506"/>
    <w:rsid w:val="003015C2"/>
    <w:rsid w:val="00301F83"/>
    <w:rsid w:val="0030204F"/>
    <w:rsid w:val="00302227"/>
    <w:rsid w:val="00302DB1"/>
    <w:rsid w:val="00302F41"/>
    <w:rsid w:val="00303096"/>
    <w:rsid w:val="0030328C"/>
    <w:rsid w:val="0030336C"/>
    <w:rsid w:val="00303451"/>
    <w:rsid w:val="00303690"/>
    <w:rsid w:val="00303DE8"/>
    <w:rsid w:val="00303E08"/>
    <w:rsid w:val="003040EB"/>
    <w:rsid w:val="00304570"/>
    <w:rsid w:val="003046CA"/>
    <w:rsid w:val="003046EE"/>
    <w:rsid w:val="00304819"/>
    <w:rsid w:val="00304DA3"/>
    <w:rsid w:val="00304ED7"/>
    <w:rsid w:val="00304FD7"/>
    <w:rsid w:val="003052FB"/>
    <w:rsid w:val="003053CB"/>
    <w:rsid w:val="003054E8"/>
    <w:rsid w:val="00305504"/>
    <w:rsid w:val="00305724"/>
    <w:rsid w:val="00305A3E"/>
    <w:rsid w:val="00305C9F"/>
    <w:rsid w:val="00305D4B"/>
    <w:rsid w:val="00305D66"/>
    <w:rsid w:val="00306228"/>
    <w:rsid w:val="0030666F"/>
    <w:rsid w:val="00306775"/>
    <w:rsid w:val="00306C31"/>
    <w:rsid w:val="00306E33"/>
    <w:rsid w:val="00307147"/>
    <w:rsid w:val="00307299"/>
    <w:rsid w:val="00307404"/>
    <w:rsid w:val="00307DE7"/>
    <w:rsid w:val="00307E37"/>
    <w:rsid w:val="00307FD4"/>
    <w:rsid w:val="003105A9"/>
    <w:rsid w:val="0031085E"/>
    <w:rsid w:val="0031092B"/>
    <w:rsid w:val="00310CB2"/>
    <w:rsid w:val="00310F32"/>
    <w:rsid w:val="00311001"/>
    <w:rsid w:val="003110CA"/>
    <w:rsid w:val="00311325"/>
    <w:rsid w:val="0031134A"/>
    <w:rsid w:val="00311426"/>
    <w:rsid w:val="0031161E"/>
    <w:rsid w:val="00311715"/>
    <w:rsid w:val="0031194A"/>
    <w:rsid w:val="00311C63"/>
    <w:rsid w:val="00311DC8"/>
    <w:rsid w:val="0031202B"/>
    <w:rsid w:val="00312091"/>
    <w:rsid w:val="00312160"/>
    <w:rsid w:val="0031280C"/>
    <w:rsid w:val="00312D1D"/>
    <w:rsid w:val="00312F8C"/>
    <w:rsid w:val="00312FD4"/>
    <w:rsid w:val="003132F2"/>
    <w:rsid w:val="00313900"/>
    <w:rsid w:val="00313952"/>
    <w:rsid w:val="00313AB4"/>
    <w:rsid w:val="00313D77"/>
    <w:rsid w:val="00313F29"/>
    <w:rsid w:val="00314145"/>
    <w:rsid w:val="003144A9"/>
    <w:rsid w:val="003144D3"/>
    <w:rsid w:val="00314564"/>
    <w:rsid w:val="003146A5"/>
    <w:rsid w:val="00314797"/>
    <w:rsid w:val="00314C8D"/>
    <w:rsid w:val="00314E76"/>
    <w:rsid w:val="0031521B"/>
    <w:rsid w:val="0031586C"/>
    <w:rsid w:val="003158E9"/>
    <w:rsid w:val="003159B8"/>
    <w:rsid w:val="00315E9D"/>
    <w:rsid w:val="003160A7"/>
    <w:rsid w:val="003164FA"/>
    <w:rsid w:val="0031669F"/>
    <w:rsid w:val="00316719"/>
    <w:rsid w:val="0031674E"/>
    <w:rsid w:val="00316D51"/>
    <w:rsid w:val="00316EA5"/>
    <w:rsid w:val="0031712A"/>
    <w:rsid w:val="003171F7"/>
    <w:rsid w:val="003172E5"/>
    <w:rsid w:val="0031752E"/>
    <w:rsid w:val="003178CF"/>
    <w:rsid w:val="003179C3"/>
    <w:rsid w:val="00317AC9"/>
    <w:rsid w:val="00317F38"/>
    <w:rsid w:val="003200E1"/>
    <w:rsid w:val="0032012B"/>
    <w:rsid w:val="00320524"/>
    <w:rsid w:val="003206E8"/>
    <w:rsid w:val="0032075E"/>
    <w:rsid w:val="00320B7D"/>
    <w:rsid w:val="00320C1E"/>
    <w:rsid w:val="00320EF2"/>
    <w:rsid w:val="003214DC"/>
    <w:rsid w:val="003216D3"/>
    <w:rsid w:val="00321AB0"/>
    <w:rsid w:val="00322044"/>
    <w:rsid w:val="003222AC"/>
    <w:rsid w:val="00322505"/>
    <w:rsid w:val="00322717"/>
    <w:rsid w:val="0032282C"/>
    <w:rsid w:val="00322C6E"/>
    <w:rsid w:val="00322E08"/>
    <w:rsid w:val="00322E42"/>
    <w:rsid w:val="0032305F"/>
    <w:rsid w:val="00323087"/>
    <w:rsid w:val="0032340F"/>
    <w:rsid w:val="0032348F"/>
    <w:rsid w:val="0032395B"/>
    <w:rsid w:val="00323C01"/>
    <w:rsid w:val="00323DE2"/>
    <w:rsid w:val="00324061"/>
    <w:rsid w:val="00324630"/>
    <w:rsid w:val="00324A00"/>
    <w:rsid w:val="00324B89"/>
    <w:rsid w:val="00324BA7"/>
    <w:rsid w:val="00324E68"/>
    <w:rsid w:val="00324FF6"/>
    <w:rsid w:val="00325A6C"/>
    <w:rsid w:val="00325AB2"/>
    <w:rsid w:val="00325EA4"/>
    <w:rsid w:val="00325EDE"/>
    <w:rsid w:val="00325FDD"/>
    <w:rsid w:val="003260B7"/>
    <w:rsid w:val="0032630F"/>
    <w:rsid w:val="00326337"/>
    <w:rsid w:val="0032649B"/>
    <w:rsid w:val="00326654"/>
    <w:rsid w:val="003266BB"/>
    <w:rsid w:val="00326C3A"/>
    <w:rsid w:val="00326D6D"/>
    <w:rsid w:val="003270BE"/>
    <w:rsid w:val="003270D4"/>
    <w:rsid w:val="00327102"/>
    <w:rsid w:val="0032719B"/>
    <w:rsid w:val="003272C7"/>
    <w:rsid w:val="00327498"/>
    <w:rsid w:val="0032751F"/>
    <w:rsid w:val="00327587"/>
    <w:rsid w:val="003275B9"/>
    <w:rsid w:val="00327637"/>
    <w:rsid w:val="00327796"/>
    <w:rsid w:val="003277BB"/>
    <w:rsid w:val="00327807"/>
    <w:rsid w:val="00327992"/>
    <w:rsid w:val="00327A18"/>
    <w:rsid w:val="00327B22"/>
    <w:rsid w:val="00327DFC"/>
    <w:rsid w:val="003301BC"/>
    <w:rsid w:val="003301CB"/>
    <w:rsid w:val="00330466"/>
    <w:rsid w:val="003304D3"/>
    <w:rsid w:val="00330775"/>
    <w:rsid w:val="00330B0D"/>
    <w:rsid w:val="00330B18"/>
    <w:rsid w:val="00330BE2"/>
    <w:rsid w:val="00330FF8"/>
    <w:rsid w:val="003312DD"/>
    <w:rsid w:val="003313AE"/>
    <w:rsid w:val="003315EE"/>
    <w:rsid w:val="00331845"/>
    <w:rsid w:val="00331C2F"/>
    <w:rsid w:val="00331D35"/>
    <w:rsid w:val="003321AB"/>
    <w:rsid w:val="003321CC"/>
    <w:rsid w:val="003321CE"/>
    <w:rsid w:val="00332425"/>
    <w:rsid w:val="003326BA"/>
    <w:rsid w:val="00332785"/>
    <w:rsid w:val="00332CC1"/>
    <w:rsid w:val="00332FC5"/>
    <w:rsid w:val="003333BD"/>
    <w:rsid w:val="003333C5"/>
    <w:rsid w:val="00333773"/>
    <w:rsid w:val="00333A2F"/>
    <w:rsid w:val="00333A4B"/>
    <w:rsid w:val="00333D2E"/>
    <w:rsid w:val="0033404F"/>
    <w:rsid w:val="0033424C"/>
    <w:rsid w:val="003342D2"/>
    <w:rsid w:val="003344B8"/>
    <w:rsid w:val="0033457C"/>
    <w:rsid w:val="003345DC"/>
    <w:rsid w:val="00334B03"/>
    <w:rsid w:val="00334BA6"/>
    <w:rsid w:val="00334D2A"/>
    <w:rsid w:val="00334D74"/>
    <w:rsid w:val="00334E21"/>
    <w:rsid w:val="003351DD"/>
    <w:rsid w:val="003352EE"/>
    <w:rsid w:val="003353F9"/>
    <w:rsid w:val="003355F5"/>
    <w:rsid w:val="003361AE"/>
    <w:rsid w:val="00336238"/>
    <w:rsid w:val="003363D0"/>
    <w:rsid w:val="003365D2"/>
    <w:rsid w:val="00336811"/>
    <w:rsid w:val="003369C2"/>
    <w:rsid w:val="00336AC2"/>
    <w:rsid w:val="00336B4E"/>
    <w:rsid w:val="00336C2A"/>
    <w:rsid w:val="00336D92"/>
    <w:rsid w:val="00336F38"/>
    <w:rsid w:val="00337063"/>
    <w:rsid w:val="003371D5"/>
    <w:rsid w:val="003379C0"/>
    <w:rsid w:val="003379C1"/>
    <w:rsid w:val="00337D86"/>
    <w:rsid w:val="0034005F"/>
    <w:rsid w:val="003401B8"/>
    <w:rsid w:val="00340316"/>
    <w:rsid w:val="0034095A"/>
    <w:rsid w:val="00340C2C"/>
    <w:rsid w:val="003413E5"/>
    <w:rsid w:val="0034167E"/>
    <w:rsid w:val="0034173A"/>
    <w:rsid w:val="003418EE"/>
    <w:rsid w:val="00341B5C"/>
    <w:rsid w:val="00341D2E"/>
    <w:rsid w:val="00341F7F"/>
    <w:rsid w:val="00341F9D"/>
    <w:rsid w:val="00342376"/>
    <w:rsid w:val="00342378"/>
    <w:rsid w:val="00342435"/>
    <w:rsid w:val="00342A7A"/>
    <w:rsid w:val="00342B48"/>
    <w:rsid w:val="00342B4E"/>
    <w:rsid w:val="00342BF1"/>
    <w:rsid w:val="00342D7C"/>
    <w:rsid w:val="00342E53"/>
    <w:rsid w:val="003431F2"/>
    <w:rsid w:val="0034366B"/>
    <w:rsid w:val="0034388C"/>
    <w:rsid w:val="00343902"/>
    <w:rsid w:val="003439CE"/>
    <w:rsid w:val="003439EF"/>
    <w:rsid w:val="00343AD7"/>
    <w:rsid w:val="00343F46"/>
    <w:rsid w:val="0034404B"/>
    <w:rsid w:val="00344143"/>
    <w:rsid w:val="00344727"/>
    <w:rsid w:val="003447A2"/>
    <w:rsid w:val="00344854"/>
    <w:rsid w:val="0034499C"/>
    <w:rsid w:val="00344A96"/>
    <w:rsid w:val="00345115"/>
    <w:rsid w:val="003451C0"/>
    <w:rsid w:val="0034531F"/>
    <w:rsid w:val="003453E0"/>
    <w:rsid w:val="00345F59"/>
    <w:rsid w:val="00346009"/>
    <w:rsid w:val="00346020"/>
    <w:rsid w:val="003462B8"/>
    <w:rsid w:val="00346642"/>
    <w:rsid w:val="003468C3"/>
    <w:rsid w:val="0034696F"/>
    <w:rsid w:val="00346DDB"/>
    <w:rsid w:val="00346F39"/>
    <w:rsid w:val="003471F9"/>
    <w:rsid w:val="00347208"/>
    <w:rsid w:val="00347274"/>
    <w:rsid w:val="00347335"/>
    <w:rsid w:val="0034767A"/>
    <w:rsid w:val="00347993"/>
    <w:rsid w:val="00347A60"/>
    <w:rsid w:val="00347BF1"/>
    <w:rsid w:val="00347C13"/>
    <w:rsid w:val="00347C27"/>
    <w:rsid w:val="00347F02"/>
    <w:rsid w:val="00347FBF"/>
    <w:rsid w:val="0035036F"/>
    <w:rsid w:val="003507FD"/>
    <w:rsid w:val="00350854"/>
    <w:rsid w:val="00350A58"/>
    <w:rsid w:val="00350A6B"/>
    <w:rsid w:val="00350D29"/>
    <w:rsid w:val="00350F45"/>
    <w:rsid w:val="0035102F"/>
    <w:rsid w:val="00351413"/>
    <w:rsid w:val="00351EDE"/>
    <w:rsid w:val="003521CF"/>
    <w:rsid w:val="003522E7"/>
    <w:rsid w:val="00352701"/>
    <w:rsid w:val="00352795"/>
    <w:rsid w:val="00352968"/>
    <w:rsid w:val="00352A79"/>
    <w:rsid w:val="003532AC"/>
    <w:rsid w:val="0035355B"/>
    <w:rsid w:val="0035365B"/>
    <w:rsid w:val="003537DA"/>
    <w:rsid w:val="00353E0E"/>
    <w:rsid w:val="00353E2B"/>
    <w:rsid w:val="00353E53"/>
    <w:rsid w:val="003541DC"/>
    <w:rsid w:val="0035473F"/>
    <w:rsid w:val="0035480A"/>
    <w:rsid w:val="00354ABC"/>
    <w:rsid w:val="003550DE"/>
    <w:rsid w:val="003552DA"/>
    <w:rsid w:val="003552E4"/>
    <w:rsid w:val="003553CF"/>
    <w:rsid w:val="00355696"/>
    <w:rsid w:val="00355C90"/>
    <w:rsid w:val="00355D39"/>
    <w:rsid w:val="00355D81"/>
    <w:rsid w:val="00355F29"/>
    <w:rsid w:val="00356090"/>
    <w:rsid w:val="003560C6"/>
    <w:rsid w:val="003569EA"/>
    <w:rsid w:val="00356C53"/>
    <w:rsid w:val="00356D30"/>
    <w:rsid w:val="0035717B"/>
    <w:rsid w:val="003572E1"/>
    <w:rsid w:val="003572FB"/>
    <w:rsid w:val="00357370"/>
    <w:rsid w:val="00357550"/>
    <w:rsid w:val="003578AF"/>
    <w:rsid w:val="00357BA9"/>
    <w:rsid w:val="0036029A"/>
    <w:rsid w:val="003604B8"/>
    <w:rsid w:val="003604DC"/>
    <w:rsid w:val="00360577"/>
    <w:rsid w:val="0036067F"/>
    <w:rsid w:val="0036094B"/>
    <w:rsid w:val="0036099E"/>
    <w:rsid w:val="00360EE1"/>
    <w:rsid w:val="00361219"/>
    <w:rsid w:val="003613BD"/>
    <w:rsid w:val="00361617"/>
    <w:rsid w:val="00361F29"/>
    <w:rsid w:val="00362983"/>
    <w:rsid w:val="00362ACF"/>
    <w:rsid w:val="00363159"/>
    <w:rsid w:val="0036317A"/>
    <w:rsid w:val="00363313"/>
    <w:rsid w:val="0036348D"/>
    <w:rsid w:val="0036380E"/>
    <w:rsid w:val="00364209"/>
    <w:rsid w:val="003644BA"/>
    <w:rsid w:val="003647AE"/>
    <w:rsid w:val="00364CD0"/>
    <w:rsid w:val="003653A4"/>
    <w:rsid w:val="00365460"/>
    <w:rsid w:val="00365769"/>
    <w:rsid w:val="0036588B"/>
    <w:rsid w:val="00365935"/>
    <w:rsid w:val="003659D9"/>
    <w:rsid w:val="00365C72"/>
    <w:rsid w:val="0036617D"/>
    <w:rsid w:val="0036622C"/>
    <w:rsid w:val="00366972"/>
    <w:rsid w:val="00366984"/>
    <w:rsid w:val="003671A9"/>
    <w:rsid w:val="003671C0"/>
    <w:rsid w:val="00367E56"/>
    <w:rsid w:val="00367FE3"/>
    <w:rsid w:val="0037060E"/>
    <w:rsid w:val="0037072E"/>
    <w:rsid w:val="003708CF"/>
    <w:rsid w:val="00370930"/>
    <w:rsid w:val="00370CE2"/>
    <w:rsid w:val="00370E36"/>
    <w:rsid w:val="00371039"/>
    <w:rsid w:val="00371069"/>
    <w:rsid w:val="003711E0"/>
    <w:rsid w:val="00371386"/>
    <w:rsid w:val="003714C0"/>
    <w:rsid w:val="0037158A"/>
    <w:rsid w:val="00371780"/>
    <w:rsid w:val="00371963"/>
    <w:rsid w:val="00371CF8"/>
    <w:rsid w:val="00372132"/>
    <w:rsid w:val="0037240A"/>
    <w:rsid w:val="00372677"/>
    <w:rsid w:val="00372824"/>
    <w:rsid w:val="003729B2"/>
    <w:rsid w:val="00373021"/>
    <w:rsid w:val="0037311E"/>
    <w:rsid w:val="00373229"/>
    <w:rsid w:val="003732B4"/>
    <w:rsid w:val="0037353A"/>
    <w:rsid w:val="00373628"/>
    <w:rsid w:val="00373676"/>
    <w:rsid w:val="003736B2"/>
    <w:rsid w:val="00373BF0"/>
    <w:rsid w:val="00373DC7"/>
    <w:rsid w:val="00373E2B"/>
    <w:rsid w:val="0037402C"/>
    <w:rsid w:val="003745BF"/>
    <w:rsid w:val="00374640"/>
    <w:rsid w:val="003746BB"/>
    <w:rsid w:val="003747D3"/>
    <w:rsid w:val="003748A4"/>
    <w:rsid w:val="00374D57"/>
    <w:rsid w:val="00374F14"/>
    <w:rsid w:val="00374FD8"/>
    <w:rsid w:val="003753E6"/>
    <w:rsid w:val="003757D8"/>
    <w:rsid w:val="00375A43"/>
    <w:rsid w:val="00375D0E"/>
    <w:rsid w:val="00375EA3"/>
    <w:rsid w:val="00375F6E"/>
    <w:rsid w:val="003761A0"/>
    <w:rsid w:val="003765F9"/>
    <w:rsid w:val="003766FD"/>
    <w:rsid w:val="00376A40"/>
    <w:rsid w:val="00376E14"/>
    <w:rsid w:val="00377019"/>
    <w:rsid w:val="003770E7"/>
    <w:rsid w:val="00377414"/>
    <w:rsid w:val="00377586"/>
    <w:rsid w:val="00377DF3"/>
    <w:rsid w:val="00380486"/>
    <w:rsid w:val="00380707"/>
    <w:rsid w:val="0038081D"/>
    <w:rsid w:val="00380830"/>
    <w:rsid w:val="00380ECA"/>
    <w:rsid w:val="00380F87"/>
    <w:rsid w:val="003812A7"/>
    <w:rsid w:val="003813D0"/>
    <w:rsid w:val="0038140E"/>
    <w:rsid w:val="003819E3"/>
    <w:rsid w:val="00381D47"/>
    <w:rsid w:val="00381D57"/>
    <w:rsid w:val="00381EB4"/>
    <w:rsid w:val="00381F74"/>
    <w:rsid w:val="003826A8"/>
    <w:rsid w:val="00382969"/>
    <w:rsid w:val="00382F56"/>
    <w:rsid w:val="00382FEE"/>
    <w:rsid w:val="003830A9"/>
    <w:rsid w:val="003830D6"/>
    <w:rsid w:val="0038336B"/>
    <w:rsid w:val="003834A0"/>
    <w:rsid w:val="003838F5"/>
    <w:rsid w:val="00383917"/>
    <w:rsid w:val="00383961"/>
    <w:rsid w:val="0038396C"/>
    <w:rsid w:val="00383A2F"/>
    <w:rsid w:val="00383D5C"/>
    <w:rsid w:val="00383F1C"/>
    <w:rsid w:val="00384052"/>
    <w:rsid w:val="00384133"/>
    <w:rsid w:val="00384234"/>
    <w:rsid w:val="00384349"/>
    <w:rsid w:val="003844FD"/>
    <w:rsid w:val="00384531"/>
    <w:rsid w:val="0038462D"/>
    <w:rsid w:val="0038478D"/>
    <w:rsid w:val="00384837"/>
    <w:rsid w:val="00384958"/>
    <w:rsid w:val="00384A32"/>
    <w:rsid w:val="00384B69"/>
    <w:rsid w:val="00384BFD"/>
    <w:rsid w:val="00385109"/>
    <w:rsid w:val="0038526A"/>
    <w:rsid w:val="003854D6"/>
    <w:rsid w:val="00385B10"/>
    <w:rsid w:val="00385EF3"/>
    <w:rsid w:val="0038676E"/>
    <w:rsid w:val="00386ABD"/>
    <w:rsid w:val="00386BDF"/>
    <w:rsid w:val="00386D8F"/>
    <w:rsid w:val="00386DDB"/>
    <w:rsid w:val="00386F2C"/>
    <w:rsid w:val="003875AA"/>
    <w:rsid w:val="00387DEB"/>
    <w:rsid w:val="00390267"/>
    <w:rsid w:val="003904A7"/>
    <w:rsid w:val="003904C6"/>
    <w:rsid w:val="003905B1"/>
    <w:rsid w:val="0039132F"/>
    <w:rsid w:val="0039150F"/>
    <w:rsid w:val="003915A6"/>
    <w:rsid w:val="003915F0"/>
    <w:rsid w:val="0039179D"/>
    <w:rsid w:val="00391913"/>
    <w:rsid w:val="00391C10"/>
    <w:rsid w:val="00391ECB"/>
    <w:rsid w:val="00392264"/>
    <w:rsid w:val="00392488"/>
    <w:rsid w:val="00392847"/>
    <w:rsid w:val="003929E0"/>
    <w:rsid w:val="00392B99"/>
    <w:rsid w:val="00392BA6"/>
    <w:rsid w:val="00392C73"/>
    <w:rsid w:val="003931DD"/>
    <w:rsid w:val="003933EB"/>
    <w:rsid w:val="00393412"/>
    <w:rsid w:val="0039399C"/>
    <w:rsid w:val="00393C6A"/>
    <w:rsid w:val="00393EA7"/>
    <w:rsid w:val="00393FAC"/>
    <w:rsid w:val="003944E7"/>
    <w:rsid w:val="00394524"/>
    <w:rsid w:val="00394860"/>
    <w:rsid w:val="00394AF2"/>
    <w:rsid w:val="00394DAD"/>
    <w:rsid w:val="00395023"/>
    <w:rsid w:val="0039527D"/>
    <w:rsid w:val="003956DC"/>
    <w:rsid w:val="00395F3B"/>
    <w:rsid w:val="003961A7"/>
    <w:rsid w:val="00396387"/>
    <w:rsid w:val="003963A1"/>
    <w:rsid w:val="00396EA5"/>
    <w:rsid w:val="003971D8"/>
    <w:rsid w:val="003973A3"/>
    <w:rsid w:val="00397427"/>
    <w:rsid w:val="0039775F"/>
    <w:rsid w:val="003977E2"/>
    <w:rsid w:val="00397986"/>
    <w:rsid w:val="003979CE"/>
    <w:rsid w:val="00397B1C"/>
    <w:rsid w:val="00397C16"/>
    <w:rsid w:val="00397C68"/>
    <w:rsid w:val="00397FC1"/>
    <w:rsid w:val="0039F3E3"/>
    <w:rsid w:val="003A03BA"/>
    <w:rsid w:val="003A0487"/>
    <w:rsid w:val="003A0702"/>
    <w:rsid w:val="003A07CC"/>
    <w:rsid w:val="003A082C"/>
    <w:rsid w:val="003A0C40"/>
    <w:rsid w:val="003A0DF7"/>
    <w:rsid w:val="003A10DA"/>
    <w:rsid w:val="003A156D"/>
    <w:rsid w:val="003A1729"/>
    <w:rsid w:val="003A175C"/>
    <w:rsid w:val="003A1A5F"/>
    <w:rsid w:val="003A1AB6"/>
    <w:rsid w:val="003A1C94"/>
    <w:rsid w:val="003A21CD"/>
    <w:rsid w:val="003A220D"/>
    <w:rsid w:val="003A2295"/>
    <w:rsid w:val="003A2608"/>
    <w:rsid w:val="003A2A14"/>
    <w:rsid w:val="003A2D4A"/>
    <w:rsid w:val="003A2D66"/>
    <w:rsid w:val="003A2F3F"/>
    <w:rsid w:val="003A31C4"/>
    <w:rsid w:val="003A3363"/>
    <w:rsid w:val="003A37CD"/>
    <w:rsid w:val="003A37F6"/>
    <w:rsid w:val="003A4111"/>
    <w:rsid w:val="003A46B4"/>
    <w:rsid w:val="003A46C2"/>
    <w:rsid w:val="003A470E"/>
    <w:rsid w:val="003A48D8"/>
    <w:rsid w:val="003A4D3A"/>
    <w:rsid w:val="003A51C6"/>
    <w:rsid w:val="003A538E"/>
    <w:rsid w:val="003A53E6"/>
    <w:rsid w:val="003A5A91"/>
    <w:rsid w:val="003A5BFA"/>
    <w:rsid w:val="003A5C9D"/>
    <w:rsid w:val="003A5F2B"/>
    <w:rsid w:val="003A6011"/>
    <w:rsid w:val="003A6484"/>
    <w:rsid w:val="003A650A"/>
    <w:rsid w:val="003A67DC"/>
    <w:rsid w:val="003A6F8C"/>
    <w:rsid w:val="003A70E9"/>
    <w:rsid w:val="003A7336"/>
    <w:rsid w:val="003A76AF"/>
    <w:rsid w:val="003A7ACF"/>
    <w:rsid w:val="003A7C4F"/>
    <w:rsid w:val="003AED1A"/>
    <w:rsid w:val="003B0026"/>
    <w:rsid w:val="003B0302"/>
    <w:rsid w:val="003B05C5"/>
    <w:rsid w:val="003B0786"/>
    <w:rsid w:val="003B09C2"/>
    <w:rsid w:val="003B0ACA"/>
    <w:rsid w:val="003B0B1A"/>
    <w:rsid w:val="003B0BB3"/>
    <w:rsid w:val="003B0CD0"/>
    <w:rsid w:val="003B0D4A"/>
    <w:rsid w:val="003B0E94"/>
    <w:rsid w:val="003B0ED9"/>
    <w:rsid w:val="003B16C3"/>
    <w:rsid w:val="003B1946"/>
    <w:rsid w:val="003B19D2"/>
    <w:rsid w:val="003B1AD0"/>
    <w:rsid w:val="003B1FBA"/>
    <w:rsid w:val="003B2014"/>
    <w:rsid w:val="003B2398"/>
    <w:rsid w:val="003B24E6"/>
    <w:rsid w:val="003B29E5"/>
    <w:rsid w:val="003B322D"/>
    <w:rsid w:val="003B385F"/>
    <w:rsid w:val="003B3990"/>
    <w:rsid w:val="003B3B1D"/>
    <w:rsid w:val="003B47BB"/>
    <w:rsid w:val="003B495D"/>
    <w:rsid w:val="003B4CBD"/>
    <w:rsid w:val="003B4D71"/>
    <w:rsid w:val="003B4E4F"/>
    <w:rsid w:val="003B5296"/>
    <w:rsid w:val="003B541D"/>
    <w:rsid w:val="003B548F"/>
    <w:rsid w:val="003B5564"/>
    <w:rsid w:val="003B57A3"/>
    <w:rsid w:val="003B5826"/>
    <w:rsid w:val="003B609F"/>
    <w:rsid w:val="003B6262"/>
    <w:rsid w:val="003B629D"/>
    <w:rsid w:val="003B62A0"/>
    <w:rsid w:val="003B682F"/>
    <w:rsid w:val="003B694A"/>
    <w:rsid w:val="003B6D6A"/>
    <w:rsid w:val="003B6D6E"/>
    <w:rsid w:val="003B6DBD"/>
    <w:rsid w:val="003B6EBE"/>
    <w:rsid w:val="003B6F00"/>
    <w:rsid w:val="003B722A"/>
    <w:rsid w:val="003B737D"/>
    <w:rsid w:val="003B7486"/>
    <w:rsid w:val="003B7828"/>
    <w:rsid w:val="003B7A5E"/>
    <w:rsid w:val="003B7CB5"/>
    <w:rsid w:val="003B7E20"/>
    <w:rsid w:val="003B7F81"/>
    <w:rsid w:val="003B86D6"/>
    <w:rsid w:val="003C0112"/>
    <w:rsid w:val="003C02A5"/>
    <w:rsid w:val="003C03BE"/>
    <w:rsid w:val="003C0ED4"/>
    <w:rsid w:val="003C0FA6"/>
    <w:rsid w:val="003C11AF"/>
    <w:rsid w:val="003C1A47"/>
    <w:rsid w:val="003C1A5D"/>
    <w:rsid w:val="003C1D07"/>
    <w:rsid w:val="003C1F70"/>
    <w:rsid w:val="003C208A"/>
    <w:rsid w:val="003C20DA"/>
    <w:rsid w:val="003C24E0"/>
    <w:rsid w:val="003C29C9"/>
    <w:rsid w:val="003C29D0"/>
    <w:rsid w:val="003C2BC2"/>
    <w:rsid w:val="003C2D50"/>
    <w:rsid w:val="003C2E4C"/>
    <w:rsid w:val="003C2FF9"/>
    <w:rsid w:val="003C30B0"/>
    <w:rsid w:val="003C3442"/>
    <w:rsid w:val="003C36F1"/>
    <w:rsid w:val="003C3F65"/>
    <w:rsid w:val="003C4287"/>
    <w:rsid w:val="003C449B"/>
    <w:rsid w:val="003C4563"/>
    <w:rsid w:val="003C4836"/>
    <w:rsid w:val="003C48CE"/>
    <w:rsid w:val="003C496D"/>
    <w:rsid w:val="003C49B0"/>
    <w:rsid w:val="003C4BFB"/>
    <w:rsid w:val="003C4FB5"/>
    <w:rsid w:val="003C5150"/>
    <w:rsid w:val="003C5185"/>
    <w:rsid w:val="003C52BE"/>
    <w:rsid w:val="003C53BC"/>
    <w:rsid w:val="003C5659"/>
    <w:rsid w:val="003C59F0"/>
    <w:rsid w:val="003C5CBF"/>
    <w:rsid w:val="003C5DFA"/>
    <w:rsid w:val="003C5EF5"/>
    <w:rsid w:val="003C6824"/>
    <w:rsid w:val="003C68C2"/>
    <w:rsid w:val="003C69C5"/>
    <w:rsid w:val="003C6B7E"/>
    <w:rsid w:val="003C7100"/>
    <w:rsid w:val="003C710E"/>
    <w:rsid w:val="003C74F5"/>
    <w:rsid w:val="003C75B1"/>
    <w:rsid w:val="003C76E2"/>
    <w:rsid w:val="003C782C"/>
    <w:rsid w:val="003D0630"/>
    <w:rsid w:val="003D0A33"/>
    <w:rsid w:val="003D1064"/>
    <w:rsid w:val="003D13A8"/>
    <w:rsid w:val="003D1466"/>
    <w:rsid w:val="003D156F"/>
    <w:rsid w:val="003D162A"/>
    <w:rsid w:val="003D17D0"/>
    <w:rsid w:val="003D19B1"/>
    <w:rsid w:val="003D1FA3"/>
    <w:rsid w:val="003D20CE"/>
    <w:rsid w:val="003D2106"/>
    <w:rsid w:val="003D215C"/>
    <w:rsid w:val="003D21B9"/>
    <w:rsid w:val="003D226B"/>
    <w:rsid w:val="003D2346"/>
    <w:rsid w:val="003D2713"/>
    <w:rsid w:val="003D27B6"/>
    <w:rsid w:val="003D388D"/>
    <w:rsid w:val="003D38F8"/>
    <w:rsid w:val="003D39DE"/>
    <w:rsid w:val="003D3AAA"/>
    <w:rsid w:val="003D3BD6"/>
    <w:rsid w:val="003D3F84"/>
    <w:rsid w:val="003D3F8E"/>
    <w:rsid w:val="003D410A"/>
    <w:rsid w:val="003D41CF"/>
    <w:rsid w:val="003D45BE"/>
    <w:rsid w:val="003D49E8"/>
    <w:rsid w:val="003D4BFB"/>
    <w:rsid w:val="003D505D"/>
    <w:rsid w:val="003D5153"/>
    <w:rsid w:val="003D5438"/>
    <w:rsid w:val="003D5505"/>
    <w:rsid w:val="003D56F4"/>
    <w:rsid w:val="003D57E3"/>
    <w:rsid w:val="003D5A10"/>
    <w:rsid w:val="003D5A2F"/>
    <w:rsid w:val="003D6283"/>
    <w:rsid w:val="003D6391"/>
    <w:rsid w:val="003D648B"/>
    <w:rsid w:val="003D659B"/>
    <w:rsid w:val="003D66E8"/>
    <w:rsid w:val="003D6930"/>
    <w:rsid w:val="003D6D87"/>
    <w:rsid w:val="003D6F3A"/>
    <w:rsid w:val="003D733E"/>
    <w:rsid w:val="003D739F"/>
    <w:rsid w:val="003D7A9D"/>
    <w:rsid w:val="003D7C26"/>
    <w:rsid w:val="003D7C95"/>
    <w:rsid w:val="003D7FD8"/>
    <w:rsid w:val="003DD730"/>
    <w:rsid w:val="003E0DE0"/>
    <w:rsid w:val="003E0EF7"/>
    <w:rsid w:val="003E104A"/>
    <w:rsid w:val="003E1537"/>
    <w:rsid w:val="003E1597"/>
    <w:rsid w:val="003E18AE"/>
    <w:rsid w:val="003E1ABE"/>
    <w:rsid w:val="003E1AF9"/>
    <w:rsid w:val="003E1DA3"/>
    <w:rsid w:val="003E2050"/>
    <w:rsid w:val="003E2ACB"/>
    <w:rsid w:val="003E2B79"/>
    <w:rsid w:val="003E2C6B"/>
    <w:rsid w:val="003E2E4C"/>
    <w:rsid w:val="003E3118"/>
    <w:rsid w:val="003E3251"/>
    <w:rsid w:val="003E3272"/>
    <w:rsid w:val="003E3577"/>
    <w:rsid w:val="003E39C4"/>
    <w:rsid w:val="003E3AC7"/>
    <w:rsid w:val="003E3D8C"/>
    <w:rsid w:val="003E3DFC"/>
    <w:rsid w:val="003E4047"/>
    <w:rsid w:val="003E414C"/>
    <w:rsid w:val="003E44A5"/>
    <w:rsid w:val="003E480E"/>
    <w:rsid w:val="003E4E1E"/>
    <w:rsid w:val="003E4F62"/>
    <w:rsid w:val="003E4F80"/>
    <w:rsid w:val="003E4FB8"/>
    <w:rsid w:val="003E52BF"/>
    <w:rsid w:val="003E53C3"/>
    <w:rsid w:val="003E5408"/>
    <w:rsid w:val="003E54B2"/>
    <w:rsid w:val="003E5534"/>
    <w:rsid w:val="003E5537"/>
    <w:rsid w:val="003E55FC"/>
    <w:rsid w:val="003E5617"/>
    <w:rsid w:val="003E5623"/>
    <w:rsid w:val="003E566C"/>
    <w:rsid w:val="003E5989"/>
    <w:rsid w:val="003E5BF6"/>
    <w:rsid w:val="003E5EBD"/>
    <w:rsid w:val="003E5F53"/>
    <w:rsid w:val="003E5FB9"/>
    <w:rsid w:val="003E686D"/>
    <w:rsid w:val="003E6911"/>
    <w:rsid w:val="003E6B2F"/>
    <w:rsid w:val="003E6E7A"/>
    <w:rsid w:val="003E6FF2"/>
    <w:rsid w:val="003E70FB"/>
    <w:rsid w:val="003E72C9"/>
    <w:rsid w:val="003E751E"/>
    <w:rsid w:val="003E7856"/>
    <w:rsid w:val="003E7A8C"/>
    <w:rsid w:val="003F04DF"/>
    <w:rsid w:val="003F04F9"/>
    <w:rsid w:val="003F05FC"/>
    <w:rsid w:val="003F061A"/>
    <w:rsid w:val="003F08AA"/>
    <w:rsid w:val="003F09C6"/>
    <w:rsid w:val="003F0EF5"/>
    <w:rsid w:val="003F0F0B"/>
    <w:rsid w:val="003F1043"/>
    <w:rsid w:val="003F13EF"/>
    <w:rsid w:val="003F13F7"/>
    <w:rsid w:val="003F14CE"/>
    <w:rsid w:val="003F170B"/>
    <w:rsid w:val="003F1A4B"/>
    <w:rsid w:val="003F1E7E"/>
    <w:rsid w:val="003F1FBF"/>
    <w:rsid w:val="003F2007"/>
    <w:rsid w:val="003F2774"/>
    <w:rsid w:val="003F2B13"/>
    <w:rsid w:val="003F2D16"/>
    <w:rsid w:val="003F2E39"/>
    <w:rsid w:val="003F2E91"/>
    <w:rsid w:val="003F31CA"/>
    <w:rsid w:val="003F34D8"/>
    <w:rsid w:val="003F355F"/>
    <w:rsid w:val="003F4017"/>
    <w:rsid w:val="003F43AB"/>
    <w:rsid w:val="003F44D9"/>
    <w:rsid w:val="003F4729"/>
    <w:rsid w:val="003F48B8"/>
    <w:rsid w:val="003F4933"/>
    <w:rsid w:val="003F4934"/>
    <w:rsid w:val="003F4BB3"/>
    <w:rsid w:val="003F4CE7"/>
    <w:rsid w:val="003F4D01"/>
    <w:rsid w:val="003F50FD"/>
    <w:rsid w:val="003F51D0"/>
    <w:rsid w:val="003F51D9"/>
    <w:rsid w:val="003F52CF"/>
    <w:rsid w:val="003F53E6"/>
    <w:rsid w:val="003F55D4"/>
    <w:rsid w:val="003F56C4"/>
    <w:rsid w:val="003F5E70"/>
    <w:rsid w:val="003F5FD2"/>
    <w:rsid w:val="003F6812"/>
    <w:rsid w:val="003F6B10"/>
    <w:rsid w:val="003F6B3F"/>
    <w:rsid w:val="003F6DE9"/>
    <w:rsid w:val="003F6F56"/>
    <w:rsid w:val="003F7071"/>
    <w:rsid w:val="003F7096"/>
    <w:rsid w:val="003F7185"/>
    <w:rsid w:val="003F7D78"/>
    <w:rsid w:val="003F7F5B"/>
    <w:rsid w:val="003FC663"/>
    <w:rsid w:val="004001A2"/>
    <w:rsid w:val="00400226"/>
    <w:rsid w:val="0040039A"/>
    <w:rsid w:val="004008CF"/>
    <w:rsid w:val="00400AA5"/>
    <w:rsid w:val="00400B59"/>
    <w:rsid w:val="00400B88"/>
    <w:rsid w:val="00400C46"/>
    <w:rsid w:val="00400C65"/>
    <w:rsid w:val="00400CB2"/>
    <w:rsid w:val="0040105F"/>
    <w:rsid w:val="00401093"/>
    <w:rsid w:val="004010DF"/>
    <w:rsid w:val="004012BD"/>
    <w:rsid w:val="004014C8"/>
    <w:rsid w:val="0040181B"/>
    <w:rsid w:val="004019BE"/>
    <w:rsid w:val="00401B3E"/>
    <w:rsid w:val="004025C4"/>
    <w:rsid w:val="00402872"/>
    <w:rsid w:val="00402983"/>
    <w:rsid w:val="0040305C"/>
    <w:rsid w:val="004030F8"/>
    <w:rsid w:val="004032EF"/>
    <w:rsid w:val="00403486"/>
    <w:rsid w:val="004036DA"/>
    <w:rsid w:val="00403A97"/>
    <w:rsid w:val="00403DCD"/>
    <w:rsid w:val="004048FA"/>
    <w:rsid w:val="00404C49"/>
    <w:rsid w:val="00404EEB"/>
    <w:rsid w:val="004050AC"/>
    <w:rsid w:val="004050DC"/>
    <w:rsid w:val="0040524F"/>
    <w:rsid w:val="004055A3"/>
    <w:rsid w:val="00405621"/>
    <w:rsid w:val="0040565C"/>
    <w:rsid w:val="004058E8"/>
    <w:rsid w:val="0040590D"/>
    <w:rsid w:val="00405936"/>
    <w:rsid w:val="00405A99"/>
    <w:rsid w:val="00406224"/>
    <w:rsid w:val="004064BE"/>
    <w:rsid w:val="004066F7"/>
    <w:rsid w:val="004067CB"/>
    <w:rsid w:val="00406E72"/>
    <w:rsid w:val="004073C0"/>
    <w:rsid w:val="004074B0"/>
    <w:rsid w:val="0040768C"/>
    <w:rsid w:val="00407716"/>
    <w:rsid w:val="004078E2"/>
    <w:rsid w:val="00407A59"/>
    <w:rsid w:val="00407B6B"/>
    <w:rsid w:val="00407C91"/>
    <w:rsid w:val="00407CAD"/>
    <w:rsid w:val="00407F40"/>
    <w:rsid w:val="00410220"/>
    <w:rsid w:val="00410390"/>
    <w:rsid w:val="0041040F"/>
    <w:rsid w:val="004105A3"/>
    <w:rsid w:val="00410726"/>
    <w:rsid w:val="004109D5"/>
    <w:rsid w:val="00410C60"/>
    <w:rsid w:val="00410CE7"/>
    <w:rsid w:val="004111C9"/>
    <w:rsid w:val="00411337"/>
    <w:rsid w:val="00411438"/>
    <w:rsid w:val="004118D2"/>
    <w:rsid w:val="00411CB0"/>
    <w:rsid w:val="00411E31"/>
    <w:rsid w:val="00411E9A"/>
    <w:rsid w:val="0041200A"/>
    <w:rsid w:val="00412210"/>
    <w:rsid w:val="004125DB"/>
    <w:rsid w:val="004126D1"/>
    <w:rsid w:val="004127F1"/>
    <w:rsid w:val="00412859"/>
    <w:rsid w:val="00412B3E"/>
    <w:rsid w:val="00412D8D"/>
    <w:rsid w:val="00412F30"/>
    <w:rsid w:val="00413059"/>
    <w:rsid w:val="0041333F"/>
    <w:rsid w:val="004136EF"/>
    <w:rsid w:val="00413F5D"/>
    <w:rsid w:val="004140F4"/>
    <w:rsid w:val="0041491A"/>
    <w:rsid w:val="00414BA8"/>
    <w:rsid w:val="00415222"/>
    <w:rsid w:val="004152C4"/>
    <w:rsid w:val="004152D9"/>
    <w:rsid w:val="00415614"/>
    <w:rsid w:val="004156F9"/>
    <w:rsid w:val="004158BC"/>
    <w:rsid w:val="00415917"/>
    <w:rsid w:val="00415A22"/>
    <w:rsid w:val="00415BD7"/>
    <w:rsid w:val="00415C7A"/>
    <w:rsid w:val="00415EE2"/>
    <w:rsid w:val="00416068"/>
    <w:rsid w:val="0041659C"/>
    <w:rsid w:val="004169E3"/>
    <w:rsid w:val="00416C28"/>
    <w:rsid w:val="00416D4C"/>
    <w:rsid w:val="00416DC4"/>
    <w:rsid w:val="00416FAB"/>
    <w:rsid w:val="00416FEF"/>
    <w:rsid w:val="00417023"/>
    <w:rsid w:val="004171C5"/>
    <w:rsid w:val="0041746E"/>
    <w:rsid w:val="00417CF0"/>
    <w:rsid w:val="0042069C"/>
    <w:rsid w:val="004206A4"/>
    <w:rsid w:val="00420B32"/>
    <w:rsid w:val="00420D6C"/>
    <w:rsid w:val="00420FBF"/>
    <w:rsid w:val="0042102A"/>
    <w:rsid w:val="00421963"/>
    <w:rsid w:val="00421B24"/>
    <w:rsid w:val="00421BF9"/>
    <w:rsid w:val="00421D82"/>
    <w:rsid w:val="00421FB2"/>
    <w:rsid w:val="004220FD"/>
    <w:rsid w:val="0042234B"/>
    <w:rsid w:val="00422783"/>
    <w:rsid w:val="0042295D"/>
    <w:rsid w:val="00422A22"/>
    <w:rsid w:val="00422B12"/>
    <w:rsid w:val="004230D3"/>
    <w:rsid w:val="004232D1"/>
    <w:rsid w:val="0042348A"/>
    <w:rsid w:val="0042357E"/>
    <w:rsid w:val="004237F8"/>
    <w:rsid w:val="0042392F"/>
    <w:rsid w:val="0042399D"/>
    <w:rsid w:val="004239E9"/>
    <w:rsid w:val="00423CF3"/>
    <w:rsid w:val="00423F8E"/>
    <w:rsid w:val="0042438F"/>
    <w:rsid w:val="00424526"/>
    <w:rsid w:val="00424572"/>
    <w:rsid w:val="0042474C"/>
    <w:rsid w:val="00424758"/>
    <w:rsid w:val="00424850"/>
    <w:rsid w:val="004249C5"/>
    <w:rsid w:val="00424C71"/>
    <w:rsid w:val="00424DD9"/>
    <w:rsid w:val="00424FFE"/>
    <w:rsid w:val="00425095"/>
    <w:rsid w:val="004255FE"/>
    <w:rsid w:val="004256F6"/>
    <w:rsid w:val="00425ADE"/>
    <w:rsid w:val="00425BEF"/>
    <w:rsid w:val="00425F61"/>
    <w:rsid w:val="0042641D"/>
    <w:rsid w:val="004266BC"/>
    <w:rsid w:val="00426814"/>
    <w:rsid w:val="0042681D"/>
    <w:rsid w:val="00426C14"/>
    <w:rsid w:val="00426E8B"/>
    <w:rsid w:val="00427042"/>
    <w:rsid w:val="00427259"/>
    <w:rsid w:val="004273D1"/>
    <w:rsid w:val="004276E5"/>
    <w:rsid w:val="0042771C"/>
    <w:rsid w:val="004277D9"/>
    <w:rsid w:val="00427BA3"/>
    <w:rsid w:val="00427D48"/>
    <w:rsid w:val="00427DFA"/>
    <w:rsid w:val="004300B9"/>
    <w:rsid w:val="004300CC"/>
    <w:rsid w:val="004307DA"/>
    <w:rsid w:val="00430A0F"/>
    <w:rsid w:val="00430CD9"/>
    <w:rsid w:val="00430D44"/>
    <w:rsid w:val="00430D95"/>
    <w:rsid w:val="00431132"/>
    <w:rsid w:val="00431155"/>
    <w:rsid w:val="004313CB"/>
    <w:rsid w:val="00431446"/>
    <w:rsid w:val="00431461"/>
    <w:rsid w:val="00431A58"/>
    <w:rsid w:val="00431A90"/>
    <w:rsid w:val="00431B10"/>
    <w:rsid w:val="00431D46"/>
    <w:rsid w:val="0043216B"/>
    <w:rsid w:val="004321DB"/>
    <w:rsid w:val="004325A5"/>
    <w:rsid w:val="00432752"/>
    <w:rsid w:val="004327A2"/>
    <w:rsid w:val="00432806"/>
    <w:rsid w:val="00432C7B"/>
    <w:rsid w:val="00432E5D"/>
    <w:rsid w:val="00432FBA"/>
    <w:rsid w:val="0043348D"/>
    <w:rsid w:val="004335BF"/>
    <w:rsid w:val="00434036"/>
    <w:rsid w:val="00434133"/>
    <w:rsid w:val="00434192"/>
    <w:rsid w:val="004343E3"/>
    <w:rsid w:val="00434987"/>
    <w:rsid w:val="00434C79"/>
    <w:rsid w:val="00434D87"/>
    <w:rsid w:val="004351BA"/>
    <w:rsid w:val="0043526F"/>
    <w:rsid w:val="004353CF"/>
    <w:rsid w:val="0043594D"/>
    <w:rsid w:val="004359B0"/>
    <w:rsid w:val="00435BB5"/>
    <w:rsid w:val="00435F2C"/>
    <w:rsid w:val="00436102"/>
    <w:rsid w:val="0043637C"/>
    <w:rsid w:val="0043639B"/>
    <w:rsid w:val="004365E8"/>
    <w:rsid w:val="004365E9"/>
    <w:rsid w:val="0043668B"/>
    <w:rsid w:val="004369D9"/>
    <w:rsid w:val="00436DA9"/>
    <w:rsid w:val="00436F98"/>
    <w:rsid w:val="00437028"/>
    <w:rsid w:val="0043719E"/>
    <w:rsid w:val="00437300"/>
    <w:rsid w:val="0043762C"/>
    <w:rsid w:val="00437B8B"/>
    <w:rsid w:val="00437F7B"/>
    <w:rsid w:val="00440333"/>
    <w:rsid w:val="004409F2"/>
    <w:rsid w:val="00440B01"/>
    <w:rsid w:val="00440B08"/>
    <w:rsid w:val="00440BDD"/>
    <w:rsid w:val="00440E62"/>
    <w:rsid w:val="00440F8E"/>
    <w:rsid w:val="004410DD"/>
    <w:rsid w:val="004411D2"/>
    <w:rsid w:val="0044131B"/>
    <w:rsid w:val="004413E9"/>
    <w:rsid w:val="00441448"/>
    <w:rsid w:val="00441550"/>
    <w:rsid w:val="00441551"/>
    <w:rsid w:val="004415B0"/>
    <w:rsid w:val="004416E9"/>
    <w:rsid w:val="00441889"/>
    <w:rsid w:val="004418D3"/>
    <w:rsid w:val="00441990"/>
    <w:rsid w:val="00441A1B"/>
    <w:rsid w:val="00441CCF"/>
    <w:rsid w:val="004420AD"/>
    <w:rsid w:val="00442274"/>
    <w:rsid w:val="004426AA"/>
    <w:rsid w:val="00442AA5"/>
    <w:rsid w:val="00442ACE"/>
    <w:rsid w:val="00442BED"/>
    <w:rsid w:val="00442D32"/>
    <w:rsid w:val="00442E22"/>
    <w:rsid w:val="00442E69"/>
    <w:rsid w:val="0044304B"/>
    <w:rsid w:val="004430FD"/>
    <w:rsid w:val="00443130"/>
    <w:rsid w:val="00443322"/>
    <w:rsid w:val="004433BC"/>
    <w:rsid w:val="004437B7"/>
    <w:rsid w:val="0044384A"/>
    <w:rsid w:val="00443854"/>
    <w:rsid w:val="0044393D"/>
    <w:rsid w:val="00443CD6"/>
    <w:rsid w:val="00443E1A"/>
    <w:rsid w:val="00443E7D"/>
    <w:rsid w:val="004442B7"/>
    <w:rsid w:val="00444FD4"/>
    <w:rsid w:val="004452DF"/>
    <w:rsid w:val="00445346"/>
    <w:rsid w:val="00445A37"/>
    <w:rsid w:val="00445B27"/>
    <w:rsid w:val="00445C14"/>
    <w:rsid w:val="00445D9E"/>
    <w:rsid w:val="00445DC9"/>
    <w:rsid w:val="00445F41"/>
    <w:rsid w:val="00446009"/>
    <w:rsid w:val="004463B3"/>
    <w:rsid w:val="004464DD"/>
    <w:rsid w:val="004469CD"/>
    <w:rsid w:val="00446C7E"/>
    <w:rsid w:val="00447261"/>
    <w:rsid w:val="004473F2"/>
    <w:rsid w:val="0044755F"/>
    <w:rsid w:val="00447842"/>
    <w:rsid w:val="004478DE"/>
    <w:rsid w:val="00447A44"/>
    <w:rsid w:val="00447B3C"/>
    <w:rsid w:val="004500A2"/>
    <w:rsid w:val="004504D8"/>
    <w:rsid w:val="00450555"/>
    <w:rsid w:val="00450662"/>
    <w:rsid w:val="004507C3"/>
    <w:rsid w:val="0045085C"/>
    <w:rsid w:val="00450BD3"/>
    <w:rsid w:val="00450C7A"/>
    <w:rsid w:val="00450E9C"/>
    <w:rsid w:val="004511C1"/>
    <w:rsid w:val="004518EE"/>
    <w:rsid w:val="00451A8D"/>
    <w:rsid w:val="00451AB2"/>
    <w:rsid w:val="00451F59"/>
    <w:rsid w:val="00451F60"/>
    <w:rsid w:val="0045216A"/>
    <w:rsid w:val="0045237B"/>
    <w:rsid w:val="004528AE"/>
    <w:rsid w:val="00452980"/>
    <w:rsid w:val="00452BD2"/>
    <w:rsid w:val="00452F4A"/>
    <w:rsid w:val="0045338F"/>
    <w:rsid w:val="0045344B"/>
    <w:rsid w:val="00453463"/>
    <w:rsid w:val="00453904"/>
    <w:rsid w:val="00453A75"/>
    <w:rsid w:val="00453C54"/>
    <w:rsid w:val="00453F43"/>
    <w:rsid w:val="004541A5"/>
    <w:rsid w:val="004542D7"/>
    <w:rsid w:val="00454301"/>
    <w:rsid w:val="00454637"/>
    <w:rsid w:val="00454797"/>
    <w:rsid w:val="00454DA8"/>
    <w:rsid w:val="00454F7F"/>
    <w:rsid w:val="00454FA5"/>
    <w:rsid w:val="00455060"/>
    <w:rsid w:val="00456034"/>
    <w:rsid w:val="004560DA"/>
    <w:rsid w:val="00456253"/>
    <w:rsid w:val="00456679"/>
    <w:rsid w:val="004566E8"/>
    <w:rsid w:val="00456728"/>
    <w:rsid w:val="0045687B"/>
    <w:rsid w:val="004568E9"/>
    <w:rsid w:val="0045692C"/>
    <w:rsid w:val="0045697B"/>
    <w:rsid w:val="00456ACD"/>
    <w:rsid w:val="00456BD7"/>
    <w:rsid w:val="00456C08"/>
    <w:rsid w:val="00456D54"/>
    <w:rsid w:val="00456E71"/>
    <w:rsid w:val="00456EA1"/>
    <w:rsid w:val="00457592"/>
    <w:rsid w:val="004576C9"/>
    <w:rsid w:val="004576DD"/>
    <w:rsid w:val="00457966"/>
    <w:rsid w:val="00457E01"/>
    <w:rsid w:val="00457F73"/>
    <w:rsid w:val="00460022"/>
    <w:rsid w:val="00460089"/>
    <w:rsid w:val="004601B3"/>
    <w:rsid w:val="0046028D"/>
    <w:rsid w:val="004602D0"/>
    <w:rsid w:val="0046034D"/>
    <w:rsid w:val="00460618"/>
    <w:rsid w:val="00460658"/>
    <w:rsid w:val="00460727"/>
    <w:rsid w:val="00460A6F"/>
    <w:rsid w:val="00460AD2"/>
    <w:rsid w:val="004617B6"/>
    <w:rsid w:val="00461821"/>
    <w:rsid w:val="00461A4E"/>
    <w:rsid w:val="00461C81"/>
    <w:rsid w:val="00461E2C"/>
    <w:rsid w:val="00462506"/>
    <w:rsid w:val="004627E9"/>
    <w:rsid w:val="004628C1"/>
    <w:rsid w:val="004628FC"/>
    <w:rsid w:val="00462A88"/>
    <w:rsid w:val="004631B1"/>
    <w:rsid w:val="0046338F"/>
    <w:rsid w:val="004634CD"/>
    <w:rsid w:val="00463605"/>
    <w:rsid w:val="00463794"/>
    <w:rsid w:val="004637AD"/>
    <w:rsid w:val="00463815"/>
    <w:rsid w:val="00463A5F"/>
    <w:rsid w:val="00463E6F"/>
    <w:rsid w:val="004640CE"/>
    <w:rsid w:val="00464155"/>
    <w:rsid w:val="004641DC"/>
    <w:rsid w:val="0046424D"/>
    <w:rsid w:val="004644AC"/>
    <w:rsid w:val="00464A49"/>
    <w:rsid w:val="00464C15"/>
    <w:rsid w:val="00464CE2"/>
    <w:rsid w:val="00464D65"/>
    <w:rsid w:val="00464DD0"/>
    <w:rsid w:val="00465248"/>
    <w:rsid w:val="004655BD"/>
    <w:rsid w:val="004656C0"/>
    <w:rsid w:val="00465786"/>
    <w:rsid w:val="004657C6"/>
    <w:rsid w:val="00465941"/>
    <w:rsid w:val="00465D63"/>
    <w:rsid w:val="00466926"/>
    <w:rsid w:val="00466DF8"/>
    <w:rsid w:val="00467113"/>
    <w:rsid w:val="00467DE1"/>
    <w:rsid w:val="00467FDE"/>
    <w:rsid w:val="004702E2"/>
    <w:rsid w:val="00470638"/>
    <w:rsid w:val="00470B3B"/>
    <w:rsid w:val="00470BBF"/>
    <w:rsid w:val="004711D6"/>
    <w:rsid w:val="004712D8"/>
    <w:rsid w:val="0047149C"/>
    <w:rsid w:val="00471510"/>
    <w:rsid w:val="00471592"/>
    <w:rsid w:val="0047159B"/>
    <w:rsid w:val="004716C1"/>
    <w:rsid w:val="00471E2A"/>
    <w:rsid w:val="00471F4E"/>
    <w:rsid w:val="0047208A"/>
    <w:rsid w:val="004723CD"/>
    <w:rsid w:val="004726F9"/>
    <w:rsid w:val="0047279B"/>
    <w:rsid w:val="00472CE1"/>
    <w:rsid w:val="00472F80"/>
    <w:rsid w:val="00473069"/>
    <w:rsid w:val="00473666"/>
    <w:rsid w:val="00473D4E"/>
    <w:rsid w:val="00474247"/>
    <w:rsid w:val="004743E8"/>
    <w:rsid w:val="00474635"/>
    <w:rsid w:val="00474BA9"/>
    <w:rsid w:val="00474E20"/>
    <w:rsid w:val="00474E55"/>
    <w:rsid w:val="00474FE2"/>
    <w:rsid w:val="00475204"/>
    <w:rsid w:val="00475694"/>
    <w:rsid w:val="0047569C"/>
    <w:rsid w:val="00475E32"/>
    <w:rsid w:val="00475FD3"/>
    <w:rsid w:val="00476534"/>
    <w:rsid w:val="0047674B"/>
    <w:rsid w:val="00476BCE"/>
    <w:rsid w:val="00476BEE"/>
    <w:rsid w:val="00476C1F"/>
    <w:rsid w:val="00476D00"/>
    <w:rsid w:val="00476EAF"/>
    <w:rsid w:val="0047720C"/>
    <w:rsid w:val="00477279"/>
    <w:rsid w:val="0047744F"/>
    <w:rsid w:val="004774BC"/>
    <w:rsid w:val="00477530"/>
    <w:rsid w:val="00477582"/>
    <w:rsid w:val="004777A6"/>
    <w:rsid w:val="00477845"/>
    <w:rsid w:val="00477C26"/>
    <w:rsid w:val="00477FF5"/>
    <w:rsid w:val="0048070F"/>
    <w:rsid w:val="00480A5E"/>
    <w:rsid w:val="00480CCB"/>
    <w:rsid w:val="00480DD3"/>
    <w:rsid w:val="0048157C"/>
    <w:rsid w:val="004816B6"/>
    <w:rsid w:val="00481871"/>
    <w:rsid w:val="00481A12"/>
    <w:rsid w:val="00482081"/>
    <w:rsid w:val="004821FB"/>
    <w:rsid w:val="00482207"/>
    <w:rsid w:val="004824D4"/>
    <w:rsid w:val="004825ED"/>
    <w:rsid w:val="0048287A"/>
    <w:rsid w:val="00482AD1"/>
    <w:rsid w:val="00482CCD"/>
    <w:rsid w:val="00482D21"/>
    <w:rsid w:val="00482D9C"/>
    <w:rsid w:val="0048328D"/>
    <w:rsid w:val="004834EA"/>
    <w:rsid w:val="004836F0"/>
    <w:rsid w:val="004839D7"/>
    <w:rsid w:val="00483AF3"/>
    <w:rsid w:val="00483F0A"/>
    <w:rsid w:val="004849DE"/>
    <w:rsid w:val="00484E74"/>
    <w:rsid w:val="00484F05"/>
    <w:rsid w:val="0048509B"/>
    <w:rsid w:val="004853CB"/>
    <w:rsid w:val="004853EE"/>
    <w:rsid w:val="00485489"/>
    <w:rsid w:val="0048582A"/>
    <w:rsid w:val="00485D51"/>
    <w:rsid w:val="00485D54"/>
    <w:rsid w:val="00485E40"/>
    <w:rsid w:val="004862A5"/>
    <w:rsid w:val="004862A6"/>
    <w:rsid w:val="00486364"/>
    <w:rsid w:val="004863F8"/>
    <w:rsid w:val="00486525"/>
    <w:rsid w:val="00486956"/>
    <w:rsid w:val="00486E1B"/>
    <w:rsid w:val="00486F95"/>
    <w:rsid w:val="004872DA"/>
    <w:rsid w:val="0048764A"/>
    <w:rsid w:val="00487760"/>
    <w:rsid w:val="00487993"/>
    <w:rsid w:val="00487D1A"/>
    <w:rsid w:val="00487D7F"/>
    <w:rsid w:val="00487FCE"/>
    <w:rsid w:val="004891AA"/>
    <w:rsid w:val="0049027A"/>
    <w:rsid w:val="00490302"/>
    <w:rsid w:val="0049037F"/>
    <w:rsid w:val="00490CA4"/>
    <w:rsid w:val="00490D0F"/>
    <w:rsid w:val="00490D1E"/>
    <w:rsid w:val="00490E66"/>
    <w:rsid w:val="00491009"/>
    <w:rsid w:val="0049100E"/>
    <w:rsid w:val="004910A3"/>
    <w:rsid w:val="004910E4"/>
    <w:rsid w:val="004915B2"/>
    <w:rsid w:val="00491724"/>
    <w:rsid w:val="00491B22"/>
    <w:rsid w:val="00491D9A"/>
    <w:rsid w:val="00491E17"/>
    <w:rsid w:val="00491ED3"/>
    <w:rsid w:val="004920D6"/>
    <w:rsid w:val="00492417"/>
    <w:rsid w:val="004927DB"/>
    <w:rsid w:val="0049280E"/>
    <w:rsid w:val="00492991"/>
    <w:rsid w:val="004930BB"/>
    <w:rsid w:val="00493191"/>
    <w:rsid w:val="00493266"/>
    <w:rsid w:val="00493421"/>
    <w:rsid w:val="00493DF8"/>
    <w:rsid w:val="00493E86"/>
    <w:rsid w:val="00493EF0"/>
    <w:rsid w:val="004940D6"/>
    <w:rsid w:val="00494504"/>
    <w:rsid w:val="0049451F"/>
    <w:rsid w:val="0049494A"/>
    <w:rsid w:val="0049497F"/>
    <w:rsid w:val="004949A0"/>
    <w:rsid w:val="00494A16"/>
    <w:rsid w:val="00494AA9"/>
    <w:rsid w:val="00494CBF"/>
    <w:rsid w:val="00494DFC"/>
    <w:rsid w:val="00494E28"/>
    <w:rsid w:val="00494F15"/>
    <w:rsid w:val="004954A6"/>
    <w:rsid w:val="00495576"/>
    <w:rsid w:val="00495745"/>
    <w:rsid w:val="004957E9"/>
    <w:rsid w:val="0049593C"/>
    <w:rsid w:val="00495EA9"/>
    <w:rsid w:val="00495ECE"/>
    <w:rsid w:val="00496017"/>
    <w:rsid w:val="00496061"/>
    <w:rsid w:val="00496383"/>
    <w:rsid w:val="0049653B"/>
    <w:rsid w:val="0049663E"/>
    <w:rsid w:val="00496829"/>
    <w:rsid w:val="00496CAF"/>
    <w:rsid w:val="004971B7"/>
    <w:rsid w:val="00497229"/>
    <w:rsid w:val="0049777A"/>
    <w:rsid w:val="00497DD2"/>
    <w:rsid w:val="00497E4C"/>
    <w:rsid w:val="00497F1F"/>
    <w:rsid w:val="00497F64"/>
    <w:rsid w:val="004A007A"/>
    <w:rsid w:val="004A0205"/>
    <w:rsid w:val="004A0693"/>
    <w:rsid w:val="004A06D9"/>
    <w:rsid w:val="004A0BB3"/>
    <w:rsid w:val="004A0DA5"/>
    <w:rsid w:val="004A0E9D"/>
    <w:rsid w:val="004A1032"/>
    <w:rsid w:val="004A1072"/>
    <w:rsid w:val="004A120B"/>
    <w:rsid w:val="004A163C"/>
    <w:rsid w:val="004A16D5"/>
    <w:rsid w:val="004A196C"/>
    <w:rsid w:val="004A1E01"/>
    <w:rsid w:val="004A1ED4"/>
    <w:rsid w:val="004A21F8"/>
    <w:rsid w:val="004A22D0"/>
    <w:rsid w:val="004A237A"/>
    <w:rsid w:val="004A25C5"/>
    <w:rsid w:val="004A2779"/>
    <w:rsid w:val="004A2930"/>
    <w:rsid w:val="004A2B5B"/>
    <w:rsid w:val="004A31A5"/>
    <w:rsid w:val="004A3386"/>
    <w:rsid w:val="004A3727"/>
    <w:rsid w:val="004A3854"/>
    <w:rsid w:val="004A3A0A"/>
    <w:rsid w:val="004A3A32"/>
    <w:rsid w:val="004A3B6E"/>
    <w:rsid w:val="004A3B9D"/>
    <w:rsid w:val="004A3FD9"/>
    <w:rsid w:val="004A40E0"/>
    <w:rsid w:val="004A414E"/>
    <w:rsid w:val="004A4307"/>
    <w:rsid w:val="004A441E"/>
    <w:rsid w:val="004A44B6"/>
    <w:rsid w:val="004A4ABB"/>
    <w:rsid w:val="004A4B05"/>
    <w:rsid w:val="004A4DBD"/>
    <w:rsid w:val="004A4E2F"/>
    <w:rsid w:val="004A5023"/>
    <w:rsid w:val="004A5075"/>
    <w:rsid w:val="004A53BD"/>
    <w:rsid w:val="004A5780"/>
    <w:rsid w:val="004A57BE"/>
    <w:rsid w:val="004A5C4B"/>
    <w:rsid w:val="004A5E99"/>
    <w:rsid w:val="004A5E9A"/>
    <w:rsid w:val="004A5F12"/>
    <w:rsid w:val="004A60CD"/>
    <w:rsid w:val="004A6346"/>
    <w:rsid w:val="004A64F3"/>
    <w:rsid w:val="004A6B4F"/>
    <w:rsid w:val="004A6B83"/>
    <w:rsid w:val="004A6CA3"/>
    <w:rsid w:val="004A6DD9"/>
    <w:rsid w:val="004A70BE"/>
    <w:rsid w:val="004A7381"/>
    <w:rsid w:val="004A7540"/>
    <w:rsid w:val="004A76BF"/>
    <w:rsid w:val="004A774A"/>
    <w:rsid w:val="004A775A"/>
    <w:rsid w:val="004A78E8"/>
    <w:rsid w:val="004A7A64"/>
    <w:rsid w:val="004A7BB1"/>
    <w:rsid w:val="004A7F2C"/>
    <w:rsid w:val="004B03AD"/>
    <w:rsid w:val="004B03C1"/>
    <w:rsid w:val="004B058D"/>
    <w:rsid w:val="004B0598"/>
    <w:rsid w:val="004B05EB"/>
    <w:rsid w:val="004B0A97"/>
    <w:rsid w:val="004B0BA9"/>
    <w:rsid w:val="004B0CC2"/>
    <w:rsid w:val="004B0CC3"/>
    <w:rsid w:val="004B0FFE"/>
    <w:rsid w:val="004B10CC"/>
    <w:rsid w:val="004B1277"/>
    <w:rsid w:val="004B147C"/>
    <w:rsid w:val="004B1619"/>
    <w:rsid w:val="004B18DF"/>
    <w:rsid w:val="004B1B32"/>
    <w:rsid w:val="004B1D50"/>
    <w:rsid w:val="004B1DEA"/>
    <w:rsid w:val="004B2429"/>
    <w:rsid w:val="004B245D"/>
    <w:rsid w:val="004B26AA"/>
    <w:rsid w:val="004B288C"/>
    <w:rsid w:val="004B29B8"/>
    <w:rsid w:val="004B2A53"/>
    <w:rsid w:val="004B2AD4"/>
    <w:rsid w:val="004B2BDD"/>
    <w:rsid w:val="004B2D0E"/>
    <w:rsid w:val="004B3073"/>
    <w:rsid w:val="004B30A0"/>
    <w:rsid w:val="004B36EC"/>
    <w:rsid w:val="004B3728"/>
    <w:rsid w:val="004B3892"/>
    <w:rsid w:val="004B3F37"/>
    <w:rsid w:val="004B3FEA"/>
    <w:rsid w:val="004B4128"/>
    <w:rsid w:val="004B44D3"/>
    <w:rsid w:val="004B44DC"/>
    <w:rsid w:val="004B4948"/>
    <w:rsid w:val="004B49D1"/>
    <w:rsid w:val="004B4A77"/>
    <w:rsid w:val="004B4A85"/>
    <w:rsid w:val="004B4AEE"/>
    <w:rsid w:val="004B4CDB"/>
    <w:rsid w:val="004B4F61"/>
    <w:rsid w:val="004B580B"/>
    <w:rsid w:val="004B5C28"/>
    <w:rsid w:val="004B5D10"/>
    <w:rsid w:val="004B6032"/>
    <w:rsid w:val="004B6243"/>
    <w:rsid w:val="004B6543"/>
    <w:rsid w:val="004B6CBB"/>
    <w:rsid w:val="004B6DCD"/>
    <w:rsid w:val="004B708F"/>
    <w:rsid w:val="004B7123"/>
    <w:rsid w:val="004B720A"/>
    <w:rsid w:val="004B72E1"/>
    <w:rsid w:val="004B749E"/>
    <w:rsid w:val="004B74F1"/>
    <w:rsid w:val="004B76F8"/>
    <w:rsid w:val="004B7CF7"/>
    <w:rsid w:val="004B7EC9"/>
    <w:rsid w:val="004B7FD7"/>
    <w:rsid w:val="004C0264"/>
    <w:rsid w:val="004C0567"/>
    <w:rsid w:val="004C07ED"/>
    <w:rsid w:val="004C0BC5"/>
    <w:rsid w:val="004C0FC0"/>
    <w:rsid w:val="004C1025"/>
    <w:rsid w:val="004C10AA"/>
    <w:rsid w:val="004C13FC"/>
    <w:rsid w:val="004C1550"/>
    <w:rsid w:val="004C1622"/>
    <w:rsid w:val="004C190F"/>
    <w:rsid w:val="004C19F8"/>
    <w:rsid w:val="004C1B8F"/>
    <w:rsid w:val="004C2292"/>
    <w:rsid w:val="004C2967"/>
    <w:rsid w:val="004C296F"/>
    <w:rsid w:val="004C2DAB"/>
    <w:rsid w:val="004C319E"/>
    <w:rsid w:val="004C3731"/>
    <w:rsid w:val="004C37B2"/>
    <w:rsid w:val="004C3912"/>
    <w:rsid w:val="004C3A4A"/>
    <w:rsid w:val="004C3E08"/>
    <w:rsid w:val="004C3E0B"/>
    <w:rsid w:val="004C40BC"/>
    <w:rsid w:val="004C417E"/>
    <w:rsid w:val="004C43E8"/>
    <w:rsid w:val="004C4708"/>
    <w:rsid w:val="004C479E"/>
    <w:rsid w:val="004C4944"/>
    <w:rsid w:val="004C508D"/>
    <w:rsid w:val="004C50A6"/>
    <w:rsid w:val="004C52D6"/>
    <w:rsid w:val="004C55F2"/>
    <w:rsid w:val="004C5904"/>
    <w:rsid w:val="004C59F0"/>
    <w:rsid w:val="004C6006"/>
    <w:rsid w:val="004C6261"/>
    <w:rsid w:val="004C6A52"/>
    <w:rsid w:val="004C6C68"/>
    <w:rsid w:val="004C6D5D"/>
    <w:rsid w:val="004C6FB7"/>
    <w:rsid w:val="004C78E4"/>
    <w:rsid w:val="004C798E"/>
    <w:rsid w:val="004C79D8"/>
    <w:rsid w:val="004C7DD2"/>
    <w:rsid w:val="004C7EA2"/>
    <w:rsid w:val="004D001F"/>
    <w:rsid w:val="004D01B3"/>
    <w:rsid w:val="004D02DA"/>
    <w:rsid w:val="004D034D"/>
    <w:rsid w:val="004D035C"/>
    <w:rsid w:val="004D08CC"/>
    <w:rsid w:val="004D0AA4"/>
    <w:rsid w:val="004D0B18"/>
    <w:rsid w:val="004D0C22"/>
    <w:rsid w:val="004D0C77"/>
    <w:rsid w:val="004D0E1C"/>
    <w:rsid w:val="004D0EEC"/>
    <w:rsid w:val="004D10D8"/>
    <w:rsid w:val="004D13C0"/>
    <w:rsid w:val="004D1673"/>
    <w:rsid w:val="004D208F"/>
    <w:rsid w:val="004D24E1"/>
    <w:rsid w:val="004D25BC"/>
    <w:rsid w:val="004D2639"/>
    <w:rsid w:val="004D273F"/>
    <w:rsid w:val="004D2984"/>
    <w:rsid w:val="004D29DB"/>
    <w:rsid w:val="004D2F41"/>
    <w:rsid w:val="004D31C5"/>
    <w:rsid w:val="004D37CB"/>
    <w:rsid w:val="004D3824"/>
    <w:rsid w:val="004D3BE7"/>
    <w:rsid w:val="004D3CA6"/>
    <w:rsid w:val="004D3D76"/>
    <w:rsid w:val="004D3FA9"/>
    <w:rsid w:val="004D3FB2"/>
    <w:rsid w:val="004D40E9"/>
    <w:rsid w:val="004D43FA"/>
    <w:rsid w:val="004D4771"/>
    <w:rsid w:val="004D4A55"/>
    <w:rsid w:val="004D4EA0"/>
    <w:rsid w:val="004D5279"/>
    <w:rsid w:val="004D5427"/>
    <w:rsid w:val="004D5635"/>
    <w:rsid w:val="004D5758"/>
    <w:rsid w:val="004D5EEE"/>
    <w:rsid w:val="004D612B"/>
    <w:rsid w:val="004D62E9"/>
    <w:rsid w:val="004D6361"/>
    <w:rsid w:val="004D64D8"/>
    <w:rsid w:val="004D6582"/>
    <w:rsid w:val="004D7025"/>
    <w:rsid w:val="004D71C4"/>
    <w:rsid w:val="004D7650"/>
    <w:rsid w:val="004D7742"/>
    <w:rsid w:val="004D7764"/>
    <w:rsid w:val="004D7AAA"/>
    <w:rsid w:val="004DD486"/>
    <w:rsid w:val="004E01E3"/>
    <w:rsid w:val="004E06EC"/>
    <w:rsid w:val="004E0C1A"/>
    <w:rsid w:val="004E0C86"/>
    <w:rsid w:val="004E125B"/>
    <w:rsid w:val="004E1422"/>
    <w:rsid w:val="004E1604"/>
    <w:rsid w:val="004E1BA2"/>
    <w:rsid w:val="004E1D0E"/>
    <w:rsid w:val="004E1D99"/>
    <w:rsid w:val="004E1DC3"/>
    <w:rsid w:val="004E1F1E"/>
    <w:rsid w:val="004E22A9"/>
    <w:rsid w:val="004E2791"/>
    <w:rsid w:val="004E28D7"/>
    <w:rsid w:val="004E29A7"/>
    <w:rsid w:val="004E2E8B"/>
    <w:rsid w:val="004E2F69"/>
    <w:rsid w:val="004E353D"/>
    <w:rsid w:val="004E397C"/>
    <w:rsid w:val="004E3FA7"/>
    <w:rsid w:val="004E4407"/>
    <w:rsid w:val="004E45F7"/>
    <w:rsid w:val="004E45F8"/>
    <w:rsid w:val="004E489E"/>
    <w:rsid w:val="004E4B46"/>
    <w:rsid w:val="004E4CF6"/>
    <w:rsid w:val="004E4DD8"/>
    <w:rsid w:val="004E5EC2"/>
    <w:rsid w:val="004E6632"/>
    <w:rsid w:val="004E665C"/>
    <w:rsid w:val="004E676D"/>
    <w:rsid w:val="004E67D5"/>
    <w:rsid w:val="004E6DE8"/>
    <w:rsid w:val="004E76B2"/>
    <w:rsid w:val="004E7A5A"/>
    <w:rsid w:val="004E7ADD"/>
    <w:rsid w:val="004EDD3F"/>
    <w:rsid w:val="004F0510"/>
    <w:rsid w:val="004F090F"/>
    <w:rsid w:val="004F0943"/>
    <w:rsid w:val="004F09C5"/>
    <w:rsid w:val="004F0C18"/>
    <w:rsid w:val="004F0C7C"/>
    <w:rsid w:val="004F0CD1"/>
    <w:rsid w:val="004F0D41"/>
    <w:rsid w:val="004F0DDB"/>
    <w:rsid w:val="004F0E4A"/>
    <w:rsid w:val="004F1382"/>
    <w:rsid w:val="004F14A3"/>
    <w:rsid w:val="004F17BB"/>
    <w:rsid w:val="004F17C7"/>
    <w:rsid w:val="004F18DE"/>
    <w:rsid w:val="004F1A1E"/>
    <w:rsid w:val="004F1B5F"/>
    <w:rsid w:val="004F1CD5"/>
    <w:rsid w:val="004F1DD0"/>
    <w:rsid w:val="004F1EB1"/>
    <w:rsid w:val="004F2319"/>
    <w:rsid w:val="004F2494"/>
    <w:rsid w:val="004F28A9"/>
    <w:rsid w:val="004F34DD"/>
    <w:rsid w:val="004F38FE"/>
    <w:rsid w:val="004F3F8C"/>
    <w:rsid w:val="004F4372"/>
    <w:rsid w:val="004F46F5"/>
    <w:rsid w:val="004F478A"/>
    <w:rsid w:val="004F4D22"/>
    <w:rsid w:val="004F4DAD"/>
    <w:rsid w:val="004F4E1D"/>
    <w:rsid w:val="004F502B"/>
    <w:rsid w:val="004F5057"/>
    <w:rsid w:val="004F5103"/>
    <w:rsid w:val="004F520D"/>
    <w:rsid w:val="004F532E"/>
    <w:rsid w:val="004F56E7"/>
    <w:rsid w:val="004F581F"/>
    <w:rsid w:val="004F58C9"/>
    <w:rsid w:val="004F5DF4"/>
    <w:rsid w:val="004F5F5B"/>
    <w:rsid w:val="004F6474"/>
    <w:rsid w:val="004F6508"/>
    <w:rsid w:val="004F6879"/>
    <w:rsid w:val="004F69BA"/>
    <w:rsid w:val="004F6F9D"/>
    <w:rsid w:val="004F720B"/>
    <w:rsid w:val="004F75DD"/>
    <w:rsid w:val="00500266"/>
    <w:rsid w:val="005002C4"/>
    <w:rsid w:val="005004D5"/>
    <w:rsid w:val="00500821"/>
    <w:rsid w:val="00500AA8"/>
    <w:rsid w:val="00500B28"/>
    <w:rsid w:val="00500C6F"/>
    <w:rsid w:val="00500E4A"/>
    <w:rsid w:val="00500FB7"/>
    <w:rsid w:val="00500FF0"/>
    <w:rsid w:val="00501100"/>
    <w:rsid w:val="00501101"/>
    <w:rsid w:val="00501835"/>
    <w:rsid w:val="00501D93"/>
    <w:rsid w:val="00501FC6"/>
    <w:rsid w:val="0050210E"/>
    <w:rsid w:val="00502172"/>
    <w:rsid w:val="005022C5"/>
    <w:rsid w:val="00502345"/>
    <w:rsid w:val="00502383"/>
    <w:rsid w:val="0050243B"/>
    <w:rsid w:val="00502568"/>
    <w:rsid w:val="00502AF3"/>
    <w:rsid w:val="00502BB5"/>
    <w:rsid w:val="00502BE2"/>
    <w:rsid w:val="00502D83"/>
    <w:rsid w:val="00502ED4"/>
    <w:rsid w:val="00503076"/>
    <w:rsid w:val="00503253"/>
    <w:rsid w:val="0050326A"/>
    <w:rsid w:val="00503A05"/>
    <w:rsid w:val="00503C65"/>
    <w:rsid w:val="00503DB2"/>
    <w:rsid w:val="00503DC1"/>
    <w:rsid w:val="00503EBE"/>
    <w:rsid w:val="00503EDC"/>
    <w:rsid w:val="005043D2"/>
    <w:rsid w:val="005044E2"/>
    <w:rsid w:val="00504863"/>
    <w:rsid w:val="0050489B"/>
    <w:rsid w:val="00504969"/>
    <w:rsid w:val="00504A29"/>
    <w:rsid w:val="00504B1E"/>
    <w:rsid w:val="005054AF"/>
    <w:rsid w:val="005055E5"/>
    <w:rsid w:val="0050574B"/>
    <w:rsid w:val="005057BD"/>
    <w:rsid w:val="005058BC"/>
    <w:rsid w:val="00505A75"/>
    <w:rsid w:val="00505BC5"/>
    <w:rsid w:val="00505BF7"/>
    <w:rsid w:val="00505D86"/>
    <w:rsid w:val="00505E15"/>
    <w:rsid w:val="005063A2"/>
    <w:rsid w:val="00506647"/>
    <w:rsid w:val="00506C8E"/>
    <w:rsid w:val="00506EB5"/>
    <w:rsid w:val="00506F61"/>
    <w:rsid w:val="00506FFA"/>
    <w:rsid w:val="00507582"/>
    <w:rsid w:val="00507A80"/>
    <w:rsid w:val="00507CD4"/>
    <w:rsid w:val="00507CFE"/>
    <w:rsid w:val="00507E52"/>
    <w:rsid w:val="00510302"/>
    <w:rsid w:val="00510417"/>
    <w:rsid w:val="00510751"/>
    <w:rsid w:val="00510962"/>
    <w:rsid w:val="0051096B"/>
    <w:rsid w:val="00510B58"/>
    <w:rsid w:val="00510CFC"/>
    <w:rsid w:val="00510E8F"/>
    <w:rsid w:val="005114F6"/>
    <w:rsid w:val="00511B6C"/>
    <w:rsid w:val="00511E1E"/>
    <w:rsid w:val="00512162"/>
    <w:rsid w:val="00512460"/>
    <w:rsid w:val="00512C1E"/>
    <w:rsid w:val="00512EC5"/>
    <w:rsid w:val="00513088"/>
    <w:rsid w:val="0051309D"/>
    <w:rsid w:val="0051319A"/>
    <w:rsid w:val="005133A6"/>
    <w:rsid w:val="005133D9"/>
    <w:rsid w:val="00513A6B"/>
    <w:rsid w:val="00513B2D"/>
    <w:rsid w:val="00513BD0"/>
    <w:rsid w:val="00513D38"/>
    <w:rsid w:val="00514353"/>
    <w:rsid w:val="00514378"/>
    <w:rsid w:val="005143D6"/>
    <w:rsid w:val="00514521"/>
    <w:rsid w:val="0051459A"/>
    <w:rsid w:val="005145F2"/>
    <w:rsid w:val="00514965"/>
    <w:rsid w:val="005149F7"/>
    <w:rsid w:val="00514A53"/>
    <w:rsid w:val="00514D11"/>
    <w:rsid w:val="00515077"/>
    <w:rsid w:val="0051549C"/>
    <w:rsid w:val="005156DA"/>
    <w:rsid w:val="005157FC"/>
    <w:rsid w:val="00515C81"/>
    <w:rsid w:val="00515EC8"/>
    <w:rsid w:val="005163FA"/>
    <w:rsid w:val="00516483"/>
    <w:rsid w:val="00516910"/>
    <w:rsid w:val="00516AD6"/>
    <w:rsid w:val="00516DC6"/>
    <w:rsid w:val="00516E83"/>
    <w:rsid w:val="005174B9"/>
    <w:rsid w:val="005175A8"/>
    <w:rsid w:val="00517956"/>
    <w:rsid w:val="00517CC2"/>
    <w:rsid w:val="00517FFA"/>
    <w:rsid w:val="005201B7"/>
    <w:rsid w:val="005206FE"/>
    <w:rsid w:val="005207A4"/>
    <w:rsid w:val="00520E3B"/>
    <w:rsid w:val="00521005"/>
    <w:rsid w:val="0052106C"/>
    <w:rsid w:val="00521126"/>
    <w:rsid w:val="0052119A"/>
    <w:rsid w:val="005213C4"/>
    <w:rsid w:val="00521634"/>
    <w:rsid w:val="00521E29"/>
    <w:rsid w:val="005220FA"/>
    <w:rsid w:val="005223F3"/>
    <w:rsid w:val="005227DA"/>
    <w:rsid w:val="005227FD"/>
    <w:rsid w:val="0052283D"/>
    <w:rsid w:val="00522A8D"/>
    <w:rsid w:val="00522E35"/>
    <w:rsid w:val="00522EEA"/>
    <w:rsid w:val="00522F0E"/>
    <w:rsid w:val="00523057"/>
    <w:rsid w:val="00523A36"/>
    <w:rsid w:val="00523C1C"/>
    <w:rsid w:val="00523EA4"/>
    <w:rsid w:val="005241DB"/>
    <w:rsid w:val="00524237"/>
    <w:rsid w:val="005242DC"/>
    <w:rsid w:val="00524311"/>
    <w:rsid w:val="00524339"/>
    <w:rsid w:val="0052437F"/>
    <w:rsid w:val="005249BE"/>
    <w:rsid w:val="00524D90"/>
    <w:rsid w:val="00524E7A"/>
    <w:rsid w:val="00524EFE"/>
    <w:rsid w:val="0052522E"/>
    <w:rsid w:val="0052524B"/>
    <w:rsid w:val="00525C7A"/>
    <w:rsid w:val="00525D68"/>
    <w:rsid w:val="00526326"/>
    <w:rsid w:val="00526782"/>
    <w:rsid w:val="00526A0A"/>
    <w:rsid w:val="00526DAA"/>
    <w:rsid w:val="00526DF3"/>
    <w:rsid w:val="00526F61"/>
    <w:rsid w:val="00527078"/>
    <w:rsid w:val="005272CA"/>
    <w:rsid w:val="00527433"/>
    <w:rsid w:val="005274D5"/>
    <w:rsid w:val="00527657"/>
    <w:rsid w:val="00527A47"/>
    <w:rsid w:val="00527BFE"/>
    <w:rsid w:val="00527F0E"/>
    <w:rsid w:val="00527FF5"/>
    <w:rsid w:val="00530635"/>
    <w:rsid w:val="00530B16"/>
    <w:rsid w:val="00530B45"/>
    <w:rsid w:val="00530BA6"/>
    <w:rsid w:val="00530D3D"/>
    <w:rsid w:val="00531124"/>
    <w:rsid w:val="00531290"/>
    <w:rsid w:val="005312A8"/>
    <w:rsid w:val="005314F6"/>
    <w:rsid w:val="00531548"/>
    <w:rsid w:val="005316E9"/>
    <w:rsid w:val="0053182B"/>
    <w:rsid w:val="00531A97"/>
    <w:rsid w:val="00531B87"/>
    <w:rsid w:val="00532222"/>
    <w:rsid w:val="005323A2"/>
    <w:rsid w:val="005323F5"/>
    <w:rsid w:val="005324A3"/>
    <w:rsid w:val="0053254F"/>
    <w:rsid w:val="0053255C"/>
    <w:rsid w:val="00532711"/>
    <w:rsid w:val="005327CA"/>
    <w:rsid w:val="00532822"/>
    <w:rsid w:val="00532861"/>
    <w:rsid w:val="00532896"/>
    <w:rsid w:val="00532A08"/>
    <w:rsid w:val="00532B5B"/>
    <w:rsid w:val="00532BC9"/>
    <w:rsid w:val="00532C4F"/>
    <w:rsid w:val="00532D3E"/>
    <w:rsid w:val="00532F84"/>
    <w:rsid w:val="005338B5"/>
    <w:rsid w:val="00533EDD"/>
    <w:rsid w:val="00533FA9"/>
    <w:rsid w:val="00533FD5"/>
    <w:rsid w:val="00534323"/>
    <w:rsid w:val="005348D0"/>
    <w:rsid w:val="00534CCC"/>
    <w:rsid w:val="005350CB"/>
    <w:rsid w:val="005352BB"/>
    <w:rsid w:val="0053562E"/>
    <w:rsid w:val="0053562F"/>
    <w:rsid w:val="005359F3"/>
    <w:rsid w:val="00535B57"/>
    <w:rsid w:val="00535CC6"/>
    <w:rsid w:val="00535EE9"/>
    <w:rsid w:val="00535F37"/>
    <w:rsid w:val="005360F3"/>
    <w:rsid w:val="005361F0"/>
    <w:rsid w:val="005362BC"/>
    <w:rsid w:val="0053637D"/>
    <w:rsid w:val="005369AA"/>
    <w:rsid w:val="00536B01"/>
    <w:rsid w:val="005374F0"/>
    <w:rsid w:val="00537595"/>
    <w:rsid w:val="005378E7"/>
    <w:rsid w:val="00537FA5"/>
    <w:rsid w:val="0054049D"/>
    <w:rsid w:val="00540A72"/>
    <w:rsid w:val="00540CDF"/>
    <w:rsid w:val="00540E2F"/>
    <w:rsid w:val="00541023"/>
    <w:rsid w:val="005410AD"/>
    <w:rsid w:val="005416B6"/>
    <w:rsid w:val="005418BE"/>
    <w:rsid w:val="005419BD"/>
    <w:rsid w:val="0054232A"/>
    <w:rsid w:val="00542528"/>
    <w:rsid w:val="00542753"/>
    <w:rsid w:val="00542820"/>
    <w:rsid w:val="0054283B"/>
    <w:rsid w:val="00542DC8"/>
    <w:rsid w:val="00542E19"/>
    <w:rsid w:val="00542F92"/>
    <w:rsid w:val="0054323E"/>
    <w:rsid w:val="005433B1"/>
    <w:rsid w:val="005437DB"/>
    <w:rsid w:val="00543A4F"/>
    <w:rsid w:val="00543FFE"/>
    <w:rsid w:val="00544421"/>
    <w:rsid w:val="00544ABD"/>
    <w:rsid w:val="00544BD0"/>
    <w:rsid w:val="00544F0A"/>
    <w:rsid w:val="00545112"/>
    <w:rsid w:val="005451FC"/>
    <w:rsid w:val="0054568B"/>
    <w:rsid w:val="005456E6"/>
    <w:rsid w:val="00545C70"/>
    <w:rsid w:val="00545C71"/>
    <w:rsid w:val="005463F8"/>
    <w:rsid w:val="005465D4"/>
    <w:rsid w:val="00546737"/>
    <w:rsid w:val="00546B26"/>
    <w:rsid w:val="00546DAC"/>
    <w:rsid w:val="00546DC2"/>
    <w:rsid w:val="005472B9"/>
    <w:rsid w:val="00547716"/>
    <w:rsid w:val="0054784F"/>
    <w:rsid w:val="00547A91"/>
    <w:rsid w:val="00547B0E"/>
    <w:rsid w:val="00547E92"/>
    <w:rsid w:val="00550405"/>
    <w:rsid w:val="00550717"/>
    <w:rsid w:val="00550801"/>
    <w:rsid w:val="005508ED"/>
    <w:rsid w:val="005509C0"/>
    <w:rsid w:val="00550A50"/>
    <w:rsid w:val="00550E1B"/>
    <w:rsid w:val="00550E1E"/>
    <w:rsid w:val="005510DF"/>
    <w:rsid w:val="00551374"/>
    <w:rsid w:val="0055140F"/>
    <w:rsid w:val="00551924"/>
    <w:rsid w:val="00551BF9"/>
    <w:rsid w:val="00551E0E"/>
    <w:rsid w:val="00551FBC"/>
    <w:rsid w:val="00552096"/>
    <w:rsid w:val="00552100"/>
    <w:rsid w:val="0055239B"/>
    <w:rsid w:val="00552461"/>
    <w:rsid w:val="00552530"/>
    <w:rsid w:val="0055254A"/>
    <w:rsid w:val="00552733"/>
    <w:rsid w:val="00552740"/>
    <w:rsid w:val="00552850"/>
    <w:rsid w:val="0055298D"/>
    <w:rsid w:val="00552B4F"/>
    <w:rsid w:val="00552BE3"/>
    <w:rsid w:val="00553317"/>
    <w:rsid w:val="005536CD"/>
    <w:rsid w:val="00553822"/>
    <w:rsid w:val="0055402F"/>
    <w:rsid w:val="005540D6"/>
    <w:rsid w:val="00554C79"/>
    <w:rsid w:val="00554CD3"/>
    <w:rsid w:val="00555421"/>
    <w:rsid w:val="005555A9"/>
    <w:rsid w:val="005557A1"/>
    <w:rsid w:val="005561D0"/>
    <w:rsid w:val="00556985"/>
    <w:rsid w:val="00556F04"/>
    <w:rsid w:val="0055703E"/>
    <w:rsid w:val="00557401"/>
    <w:rsid w:val="00557A18"/>
    <w:rsid w:val="00557AC8"/>
    <w:rsid w:val="00557DD8"/>
    <w:rsid w:val="00560173"/>
    <w:rsid w:val="00560698"/>
    <w:rsid w:val="005606BA"/>
    <w:rsid w:val="00560739"/>
    <w:rsid w:val="005607F7"/>
    <w:rsid w:val="00560D99"/>
    <w:rsid w:val="005613A9"/>
    <w:rsid w:val="00561D23"/>
    <w:rsid w:val="00561E66"/>
    <w:rsid w:val="00562136"/>
    <w:rsid w:val="00562224"/>
    <w:rsid w:val="005627AC"/>
    <w:rsid w:val="00562B8B"/>
    <w:rsid w:val="00562C27"/>
    <w:rsid w:val="00562F39"/>
    <w:rsid w:val="0056305F"/>
    <w:rsid w:val="00563183"/>
    <w:rsid w:val="00563187"/>
    <w:rsid w:val="0056328F"/>
    <w:rsid w:val="005632A0"/>
    <w:rsid w:val="00563509"/>
    <w:rsid w:val="00563516"/>
    <w:rsid w:val="0056377C"/>
    <w:rsid w:val="005638A0"/>
    <w:rsid w:val="00563967"/>
    <w:rsid w:val="00563AD9"/>
    <w:rsid w:val="00563B8D"/>
    <w:rsid w:val="00563E6A"/>
    <w:rsid w:val="00563F9A"/>
    <w:rsid w:val="00564214"/>
    <w:rsid w:val="00564359"/>
    <w:rsid w:val="00564403"/>
    <w:rsid w:val="0056478B"/>
    <w:rsid w:val="00564A45"/>
    <w:rsid w:val="00564C9F"/>
    <w:rsid w:val="00565120"/>
    <w:rsid w:val="0056537E"/>
    <w:rsid w:val="00565714"/>
    <w:rsid w:val="00565832"/>
    <w:rsid w:val="0056596A"/>
    <w:rsid w:val="00565C23"/>
    <w:rsid w:val="00565C31"/>
    <w:rsid w:val="00565CF1"/>
    <w:rsid w:val="00565D3E"/>
    <w:rsid w:val="00565DC9"/>
    <w:rsid w:val="00565E52"/>
    <w:rsid w:val="00565F75"/>
    <w:rsid w:val="00566303"/>
    <w:rsid w:val="0056651F"/>
    <w:rsid w:val="005665D4"/>
    <w:rsid w:val="00566B65"/>
    <w:rsid w:val="00567416"/>
    <w:rsid w:val="00567435"/>
    <w:rsid w:val="00567A09"/>
    <w:rsid w:val="00567A47"/>
    <w:rsid w:val="0057054F"/>
    <w:rsid w:val="0057088B"/>
    <w:rsid w:val="00571404"/>
    <w:rsid w:val="0057157D"/>
    <w:rsid w:val="00571649"/>
    <w:rsid w:val="005718D0"/>
    <w:rsid w:val="00571A02"/>
    <w:rsid w:val="00571B0B"/>
    <w:rsid w:val="00571B50"/>
    <w:rsid w:val="00571C23"/>
    <w:rsid w:val="00571E8B"/>
    <w:rsid w:val="00571FA3"/>
    <w:rsid w:val="00572055"/>
    <w:rsid w:val="00572562"/>
    <w:rsid w:val="00572648"/>
    <w:rsid w:val="005726CD"/>
    <w:rsid w:val="005726D2"/>
    <w:rsid w:val="0057294B"/>
    <w:rsid w:val="00572A6E"/>
    <w:rsid w:val="00573130"/>
    <w:rsid w:val="00573323"/>
    <w:rsid w:val="00573611"/>
    <w:rsid w:val="0057370B"/>
    <w:rsid w:val="0057383E"/>
    <w:rsid w:val="00573A54"/>
    <w:rsid w:val="00573AA9"/>
    <w:rsid w:val="00573B8A"/>
    <w:rsid w:val="00573BE2"/>
    <w:rsid w:val="00573D9C"/>
    <w:rsid w:val="00573E7C"/>
    <w:rsid w:val="00573F8E"/>
    <w:rsid w:val="0057471B"/>
    <w:rsid w:val="00574D6C"/>
    <w:rsid w:val="005757E8"/>
    <w:rsid w:val="00575A25"/>
    <w:rsid w:val="0057623E"/>
    <w:rsid w:val="005762F1"/>
    <w:rsid w:val="005765C3"/>
    <w:rsid w:val="0057674B"/>
    <w:rsid w:val="005768E3"/>
    <w:rsid w:val="00577386"/>
    <w:rsid w:val="005775A4"/>
    <w:rsid w:val="00577D14"/>
    <w:rsid w:val="00577D4D"/>
    <w:rsid w:val="00577F4B"/>
    <w:rsid w:val="005804E3"/>
    <w:rsid w:val="00580C6B"/>
    <w:rsid w:val="00580E58"/>
    <w:rsid w:val="0058103E"/>
    <w:rsid w:val="005811B0"/>
    <w:rsid w:val="0058156E"/>
    <w:rsid w:val="0058157D"/>
    <w:rsid w:val="00582178"/>
    <w:rsid w:val="0058223E"/>
    <w:rsid w:val="00582739"/>
    <w:rsid w:val="00582A54"/>
    <w:rsid w:val="00582D4B"/>
    <w:rsid w:val="00582F46"/>
    <w:rsid w:val="005830B4"/>
    <w:rsid w:val="005830E9"/>
    <w:rsid w:val="00583133"/>
    <w:rsid w:val="00583388"/>
    <w:rsid w:val="00583714"/>
    <w:rsid w:val="00583C1C"/>
    <w:rsid w:val="00583E18"/>
    <w:rsid w:val="00583FF5"/>
    <w:rsid w:val="005840F1"/>
    <w:rsid w:val="00584139"/>
    <w:rsid w:val="0058464B"/>
    <w:rsid w:val="005847B3"/>
    <w:rsid w:val="00584826"/>
    <w:rsid w:val="00584874"/>
    <w:rsid w:val="00584AF0"/>
    <w:rsid w:val="00584C61"/>
    <w:rsid w:val="00584DB1"/>
    <w:rsid w:val="00585521"/>
    <w:rsid w:val="005856FA"/>
    <w:rsid w:val="00585A88"/>
    <w:rsid w:val="00585BC5"/>
    <w:rsid w:val="005866DB"/>
    <w:rsid w:val="005869B0"/>
    <w:rsid w:val="00586F92"/>
    <w:rsid w:val="005873E3"/>
    <w:rsid w:val="0058748C"/>
    <w:rsid w:val="00587986"/>
    <w:rsid w:val="00587F21"/>
    <w:rsid w:val="00590004"/>
    <w:rsid w:val="00590682"/>
    <w:rsid w:val="00590B4A"/>
    <w:rsid w:val="00590BB7"/>
    <w:rsid w:val="00590C33"/>
    <w:rsid w:val="00590CAD"/>
    <w:rsid w:val="00591184"/>
    <w:rsid w:val="00591246"/>
    <w:rsid w:val="005913AC"/>
    <w:rsid w:val="005913C0"/>
    <w:rsid w:val="00591921"/>
    <w:rsid w:val="00591C12"/>
    <w:rsid w:val="00591C1D"/>
    <w:rsid w:val="005921CC"/>
    <w:rsid w:val="005921EF"/>
    <w:rsid w:val="00592573"/>
    <w:rsid w:val="00592664"/>
    <w:rsid w:val="00592B3D"/>
    <w:rsid w:val="00592E31"/>
    <w:rsid w:val="00592EF4"/>
    <w:rsid w:val="00593483"/>
    <w:rsid w:val="00593B2D"/>
    <w:rsid w:val="00593C26"/>
    <w:rsid w:val="00593C5B"/>
    <w:rsid w:val="00593CFC"/>
    <w:rsid w:val="00593E5C"/>
    <w:rsid w:val="0059410F"/>
    <w:rsid w:val="00594141"/>
    <w:rsid w:val="005945DC"/>
    <w:rsid w:val="005945E9"/>
    <w:rsid w:val="00594610"/>
    <w:rsid w:val="005947A2"/>
    <w:rsid w:val="00594800"/>
    <w:rsid w:val="00594A29"/>
    <w:rsid w:val="00594A43"/>
    <w:rsid w:val="00594FB0"/>
    <w:rsid w:val="0059506E"/>
    <w:rsid w:val="00595175"/>
    <w:rsid w:val="0059555F"/>
    <w:rsid w:val="005955FD"/>
    <w:rsid w:val="005957E9"/>
    <w:rsid w:val="005957EC"/>
    <w:rsid w:val="00595A34"/>
    <w:rsid w:val="00595D7C"/>
    <w:rsid w:val="00595D8C"/>
    <w:rsid w:val="00595DC7"/>
    <w:rsid w:val="00595F79"/>
    <w:rsid w:val="00596117"/>
    <w:rsid w:val="00596345"/>
    <w:rsid w:val="005963CF"/>
    <w:rsid w:val="0059664E"/>
    <w:rsid w:val="00596A1F"/>
    <w:rsid w:val="00596B0A"/>
    <w:rsid w:val="00596B80"/>
    <w:rsid w:val="00596BCB"/>
    <w:rsid w:val="00596CD2"/>
    <w:rsid w:val="00596EC3"/>
    <w:rsid w:val="00597378"/>
    <w:rsid w:val="005974FD"/>
    <w:rsid w:val="0059757C"/>
    <w:rsid w:val="0059772A"/>
    <w:rsid w:val="00597CDA"/>
    <w:rsid w:val="00597F35"/>
    <w:rsid w:val="005A0008"/>
    <w:rsid w:val="005A006A"/>
    <w:rsid w:val="005A042F"/>
    <w:rsid w:val="005A07F6"/>
    <w:rsid w:val="005A097F"/>
    <w:rsid w:val="005A09A1"/>
    <w:rsid w:val="005A0F6F"/>
    <w:rsid w:val="005A0FEE"/>
    <w:rsid w:val="005A1278"/>
    <w:rsid w:val="005A1288"/>
    <w:rsid w:val="005A162F"/>
    <w:rsid w:val="005A1755"/>
    <w:rsid w:val="005A193C"/>
    <w:rsid w:val="005A1995"/>
    <w:rsid w:val="005A1B34"/>
    <w:rsid w:val="005A1BFB"/>
    <w:rsid w:val="005A1E17"/>
    <w:rsid w:val="005A1F85"/>
    <w:rsid w:val="005A2136"/>
    <w:rsid w:val="005A26CE"/>
    <w:rsid w:val="005A2B4C"/>
    <w:rsid w:val="005A2D14"/>
    <w:rsid w:val="005A2E4E"/>
    <w:rsid w:val="005A318F"/>
    <w:rsid w:val="005A338A"/>
    <w:rsid w:val="005A3508"/>
    <w:rsid w:val="005A36F2"/>
    <w:rsid w:val="005A36FD"/>
    <w:rsid w:val="005A3A92"/>
    <w:rsid w:val="005A464D"/>
    <w:rsid w:val="005A48F3"/>
    <w:rsid w:val="005A49B3"/>
    <w:rsid w:val="005A4DD7"/>
    <w:rsid w:val="005A4E89"/>
    <w:rsid w:val="005A4FF3"/>
    <w:rsid w:val="005A504C"/>
    <w:rsid w:val="005A519F"/>
    <w:rsid w:val="005A53DE"/>
    <w:rsid w:val="005A5561"/>
    <w:rsid w:val="005A5FA8"/>
    <w:rsid w:val="005A6071"/>
    <w:rsid w:val="005A6343"/>
    <w:rsid w:val="005A6375"/>
    <w:rsid w:val="005A675B"/>
    <w:rsid w:val="005A68F5"/>
    <w:rsid w:val="005A6C3C"/>
    <w:rsid w:val="005A728D"/>
    <w:rsid w:val="005A7462"/>
    <w:rsid w:val="005A7878"/>
    <w:rsid w:val="005A7BA2"/>
    <w:rsid w:val="005A7F78"/>
    <w:rsid w:val="005B0189"/>
    <w:rsid w:val="005B047E"/>
    <w:rsid w:val="005B08FE"/>
    <w:rsid w:val="005B1114"/>
    <w:rsid w:val="005B1448"/>
    <w:rsid w:val="005B194C"/>
    <w:rsid w:val="005B1A2C"/>
    <w:rsid w:val="005B1B41"/>
    <w:rsid w:val="005B1DBE"/>
    <w:rsid w:val="005B1E51"/>
    <w:rsid w:val="005B1EE3"/>
    <w:rsid w:val="005B1F55"/>
    <w:rsid w:val="005B240D"/>
    <w:rsid w:val="005B2439"/>
    <w:rsid w:val="005B29AE"/>
    <w:rsid w:val="005B29BF"/>
    <w:rsid w:val="005B2CE7"/>
    <w:rsid w:val="005B3062"/>
    <w:rsid w:val="005B32E0"/>
    <w:rsid w:val="005B37C3"/>
    <w:rsid w:val="005B3D2A"/>
    <w:rsid w:val="005B41BA"/>
    <w:rsid w:val="005B41FE"/>
    <w:rsid w:val="005B4492"/>
    <w:rsid w:val="005B464E"/>
    <w:rsid w:val="005B4C9C"/>
    <w:rsid w:val="005B4D40"/>
    <w:rsid w:val="005B4EDB"/>
    <w:rsid w:val="005B536A"/>
    <w:rsid w:val="005B5534"/>
    <w:rsid w:val="005B5A86"/>
    <w:rsid w:val="005B5AF4"/>
    <w:rsid w:val="005B5B86"/>
    <w:rsid w:val="005B5BD9"/>
    <w:rsid w:val="005B5BE8"/>
    <w:rsid w:val="005B5E88"/>
    <w:rsid w:val="005B5F14"/>
    <w:rsid w:val="005B607B"/>
    <w:rsid w:val="005B61DD"/>
    <w:rsid w:val="005B69F3"/>
    <w:rsid w:val="005B7012"/>
    <w:rsid w:val="005B7155"/>
    <w:rsid w:val="005B76B6"/>
    <w:rsid w:val="005B7B69"/>
    <w:rsid w:val="005C0112"/>
    <w:rsid w:val="005C046C"/>
    <w:rsid w:val="005C083A"/>
    <w:rsid w:val="005C0A08"/>
    <w:rsid w:val="005C13B2"/>
    <w:rsid w:val="005C160E"/>
    <w:rsid w:val="005C1630"/>
    <w:rsid w:val="005C16FC"/>
    <w:rsid w:val="005C1A5E"/>
    <w:rsid w:val="005C1CF0"/>
    <w:rsid w:val="005C1F6A"/>
    <w:rsid w:val="005C25A0"/>
    <w:rsid w:val="005C28CB"/>
    <w:rsid w:val="005C291A"/>
    <w:rsid w:val="005C2B59"/>
    <w:rsid w:val="005C33F9"/>
    <w:rsid w:val="005C34BE"/>
    <w:rsid w:val="005C3602"/>
    <w:rsid w:val="005C3A7F"/>
    <w:rsid w:val="005C3B1D"/>
    <w:rsid w:val="005C3F27"/>
    <w:rsid w:val="005C3F7F"/>
    <w:rsid w:val="005C402C"/>
    <w:rsid w:val="005C453E"/>
    <w:rsid w:val="005C475D"/>
    <w:rsid w:val="005C4761"/>
    <w:rsid w:val="005C476E"/>
    <w:rsid w:val="005C4978"/>
    <w:rsid w:val="005C4A25"/>
    <w:rsid w:val="005C4AB9"/>
    <w:rsid w:val="005C4B0A"/>
    <w:rsid w:val="005C4E5F"/>
    <w:rsid w:val="005C4F10"/>
    <w:rsid w:val="005C5104"/>
    <w:rsid w:val="005C543C"/>
    <w:rsid w:val="005C58F7"/>
    <w:rsid w:val="005C5C91"/>
    <w:rsid w:val="005C5DF4"/>
    <w:rsid w:val="005C614B"/>
    <w:rsid w:val="005C6357"/>
    <w:rsid w:val="005C64C9"/>
    <w:rsid w:val="005C6551"/>
    <w:rsid w:val="005C6597"/>
    <w:rsid w:val="005C6646"/>
    <w:rsid w:val="005C6E92"/>
    <w:rsid w:val="005C76AD"/>
    <w:rsid w:val="005C78DD"/>
    <w:rsid w:val="005C7B5C"/>
    <w:rsid w:val="005C7D11"/>
    <w:rsid w:val="005C7E27"/>
    <w:rsid w:val="005C7FCC"/>
    <w:rsid w:val="005D0134"/>
    <w:rsid w:val="005D01A3"/>
    <w:rsid w:val="005D026D"/>
    <w:rsid w:val="005D0327"/>
    <w:rsid w:val="005D05D1"/>
    <w:rsid w:val="005D07E8"/>
    <w:rsid w:val="005D09F6"/>
    <w:rsid w:val="005D0B8E"/>
    <w:rsid w:val="005D0E06"/>
    <w:rsid w:val="005D12EE"/>
    <w:rsid w:val="005D1664"/>
    <w:rsid w:val="005D1B67"/>
    <w:rsid w:val="005D1CAB"/>
    <w:rsid w:val="005D1E06"/>
    <w:rsid w:val="005D1FC5"/>
    <w:rsid w:val="005D25E1"/>
    <w:rsid w:val="005D25E8"/>
    <w:rsid w:val="005D27BE"/>
    <w:rsid w:val="005D2842"/>
    <w:rsid w:val="005D28E6"/>
    <w:rsid w:val="005D2B32"/>
    <w:rsid w:val="005D2B47"/>
    <w:rsid w:val="005D2BEA"/>
    <w:rsid w:val="005D2BFC"/>
    <w:rsid w:val="005D2E13"/>
    <w:rsid w:val="005D3013"/>
    <w:rsid w:val="005D30E8"/>
    <w:rsid w:val="005D3110"/>
    <w:rsid w:val="005D3598"/>
    <w:rsid w:val="005D3664"/>
    <w:rsid w:val="005D384D"/>
    <w:rsid w:val="005D4894"/>
    <w:rsid w:val="005D49DC"/>
    <w:rsid w:val="005D4A65"/>
    <w:rsid w:val="005D4C4E"/>
    <w:rsid w:val="005D4E8C"/>
    <w:rsid w:val="005D5232"/>
    <w:rsid w:val="005D5329"/>
    <w:rsid w:val="005D5586"/>
    <w:rsid w:val="005D5592"/>
    <w:rsid w:val="005D5803"/>
    <w:rsid w:val="005D5B3E"/>
    <w:rsid w:val="005D677B"/>
    <w:rsid w:val="005D6843"/>
    <w:rsid w:val="005D69F9"/>
    <w:rsid w:val="005D76AB"/>
    <w:rsid w:val="005D77CC"/>
    <w:rsid w:val="005D78B0"/>
    <w:rsid w:val="005D78CC"/>
    <w:rsid w:val="005D7B30"/>
    <w:rsid w:val="005D7BA0"/>
    <w:rsid w:val="005D7D5D"/>
    <w:rsid w:val="005D7D8D"/>
    <w:rsid w:val="005D7F3B"/>
    <w:rsid w:val="005D7FE1"/>
    <w:rsid w:val="005E00FA"/>
    <w:rsid w:val="005E038E"/>
    <w:rsid w:val="005E046D"/>
    <w:rsid w:val="005E06B4"/>
    <w:rsid w:val="005E0BE6"/>
    <w:rsid w:val="005E0DD9"/>
    <w:rsid w:val="005E0EF9"/>
    <w:rsid w:val="005E1692"/>
    <w:rsid w:val="005E16CD"/>
    <w:rsid w:val="005E177D"/>
    <w:rsid w:val="005E1834"/>
    <w:rsid w:val="005E185F"/>
    <w:rsid w:val="005E1B12"/>
    <w:rsid w:val="005E2243"/>
    <w:rsid w:val="005E250A"/>
    <w:rsid w:val="005E25C6"/>
    <w:rsid w:val="005E2A09"/>
    <w:rsid w:val="005E2A50"/>
    <w:rsid w:val="005E2D0F"/>
    <w:rsid w:val="005E2DBF"/>
    <w:rsid w:val="005E30A4"/>
    <w:rsid w:val="005E31F5"/>
    <w:rsid w:val="005E32B3"/>
    <w:rsid w:val="005E34AB"/>
    <w:rsid w:val="005E389E"/>
    <w:rsid w:val="005E38E8"/>
    <w:rsid w:val="005E3A58"/>
    <w:rsid w:val="005E3E32"/>
    <w:rsid w:val="005E3E3A"/>
    <w:rsid w:val="005E402F"/>
    <w:rsid w:val="005E426E"/>
    <w:rsid w:val="005E4661"/>
    <w:rsid w:val="005E4911"/>
    <w:rsid w:val="005E4D91"/>
    <w:rsid w:val="005E4E00"/>
    <w:rsid w:val="005E4E6C"/>
    <w:rsid w:val="005E4F00"/>
    <w:rsid w:val="005E4FBC"/>
    <w:rsid w:val="005E51BD"/>
    <w:rsid w:val="005E522D"/>
    <w:rsid w:val="005E5401"/>
    <w:rsid w:val="005E558A"/>
    <w:rsid w:val="005E5716"/>
    <w:rsid w:val="005E5F7D"/>
    <w:rsid w:val="005E601C"/>
    <w:rsid w:val="005E6090"/>
    <w:rsid w:val="005E60F3"/>
    <w:rsid w:val="005E6518"/>
    <w:rsid w:val="005E6A56"/>
    <w:rsid w:val="005E6BAE"/>
    <w:rsid w:val="005E6E9A"/>
    <w:rsid w:val="005E72C7"/>
    <w:rsid w:val="005E7609"/>
    <w:rsid w:val="005E7924"/>
    <w:rsid w:val="005E7930"/>
    <w:rsid w:val="005E7C2C"/>
    <w:rsid w:val="005E7C50"/>
    <w:rsid w:val="005E7E49"/>
    <w:rsid w:val="005E7EA5"/>
    <w:rsid w:val="005F0607"/>
    <w:rsid w:val="005F0C19"/>
    <w:rsid w:val="005F10E1"/>
    <w:rsid w:val="005F14E0"/>
    <w:rsid w:val="005F1595"/>
    <w:rsid w:val="005F1708"/>
    <w:rsid w:val="005F1D4C"/>
    <w:rsid w:val="005F2032"/>
    <w:rsid w:val="005F20E9"/>
    <w:rsid w:val="005F25B2"/>
    <w:rsid w:val="005F28FA"/>
    <w:rsid w:val="005F2A20"/>
    <w:rsid w:val="005F2DDE"/>
    <w:rsid w:val="005F2EA0"/>
    <w:rsid w:val="005F341A"/>
    <w:rsid w:val="005F36EC"/>
    <w:rsid w:val="005F399D"/>
    <w:rsid w:val="005F3B51"/>
    <w:rsid w:val="005F3C11"/>
    <w:rsid w:val="005F3E6E"/>
    <w:rsid w:val="005F3F2E"/>
    <w:rsid w:val="005F3FB2"/>
    <w:rsid w:val="005F41EE"/>
    <w:rsid w:val="005F4511"/>
    <w:rsid w:val="005F472F"/>
    <w:rsid w:val="005F4E47"/>
    <w:rsid w:val="005F5034"/>
    <w:rsid w:val="005F53D0"/>
    <w:rsid w:val="005F543E"/>
    <w:rsid w:val="005F5571"/>
    <w:rsid w:val="005F58DD"/>
    <w:rsid w:val="005F60A8"/>
    <w:rsid w:val="005F6527"/>
    <w:rsid w:val="005F652A"/>
    <w:rsid w:val="005F652C"/>
    <w:rsid w:val="005F6582"/>
    <w:rsid w:val="005F66DA"/>
    <w:rsid w:val="005F6E3A"/>
    <w:rsid w:val="005F704C"/>
    <w:rsid w:val="005F70C0"/>
    <w:rsid w:val="005F74E3"/>
    <w:rsid w:val="005F7519"/>
    <w:rsid w:val="005F7674"/>
    <w:rsid w:val="0060002A"/>
    <w:rsid w:val="00600896"/>
    <w:rsid w:val="006010F5"/>
    <w:rsid w:val="006017B7"/>
    <w:rsid w:val="00601AC4"/>
    <w:rsid w:val="0060204B"/>
    <w:rsid w:val="006022D8"/>
    <w:rsid w:val="0060287F"/>
    <w:rsid w:val="00602AB6"/>
    <w:rsid w:val="00602C16"/>
    <w:rsid w:val="00603326"/>
    <w:rsid w:val="00603510"/>
    <w:rsid w:val="00603671"/>
    <w:rsid w:val="0060370E"/>
    <w:rsid w:val="0060391A"/>
    <w:rsid w:val="006048F0"/>
    <w:rsid w:val="0060496E"/>
    <w:rsid w:val="006049ED"/>
    <w:rsid w:val="00604C57"/>
    <w:rsid w:val="00604D17"/>
    <w:rsid w:val="00604E6C"/>
    <w:rsid w:val="00604E7B"/>
    <w:rsid w:val="0060525D"/>
    <w:rsid w:val="006052B9"/>
    <w:rsid w:val="006052BB"/>
    <w:rsid w:val="0060533C"/>
    <w:rsid w:val="0060540B"/>
    <w:rsid w:val="0060572A"/>
    <w:rsid w:val="00606310"/>
    <w:rsid w:val="00606A9C"/>
    <w:rsid w:val="00606D47"/>
    <w:rsid w:val="0060731C"/>
    <w:rsid w:val="0060797C"/>
    <w:rsid w:val="00607E3C"/>
    <w:rsid w:val="00609D7C"/>
    <w:rsid w:val="006101A4"/>
    <w:rsid w:val="0061024A"/>
    <w:rsid w:val="0061026D"/>
    <w:rsid w:val="006102F4"/>
    <w:rsid w:val="00610313"/>
    <w:rsid w:val="006105D5"/>
    <w:rsid w:val="00610744"/>
    <w:rsid w:val="00610A6F"/>
    <w:rsid w:val="00611021"/>
    <w:rsid w:val="0061107E"/>
    <w:rsid w:val="00611127"/>
    <w:rsid w:val="00611398"/>
    <w:rsid w:val="00611404"/>
    <w:rsid w:val="006117CC"/>
    <w:rsid w:val="006118F6"/>
    <w:rsid w:val="00611903"/>
    <w:rsid w:val="006122D0"/>
    <w:rsid w:val="006124AB"/>
    <w:rsid w:val="00612597"/>
    <w:rsid w:val="0061287D"/>
    <w:rsid w:val="00612A99"/>
    <w:rsid w:val="00612CDC"/>
    <w:rsid w:val="006131D1"/>
    <w:rsid w:val="00613209"/>
    <w:rsid w:val="0061331C"/>
    <w:rsid w:val="0061340E"/>
    <w:rsid w:val="0061347B"/>
    <w:rsid w:val="006135DB"/>
    <w:rsid w:val="00613A83"/>
    <w:rsid w:val="00613C9C"/>
    <w:rsid w:val="00614716"/>
    <w:rsid w:val="0061490C"/>
    <w:rsid w:val="00614E0F"/>
    <w:rsid w:val="00615223"/>
    <w:rsid w:val="00615275"/>
    <w:rsid w:val="00615601"/>
    <w:rsid w:val="0061574F"/>
    <w:rsid w:val="00615869"/>
    <w:rsid w:val="006158AE"/>
    <w:rsid w:val="00615C06"/>
    <w:rsid w:val="006163B2"/>
    <w:rsid w:val="006166C1"/>
    <w:rsid w:val="00616B42"/>
    <w:rsid w:val="00616DA5"/>
    <w:rsid w:val="00616E32"/>
    <w:rsid w:val="00616FD8"/>
    <w:rsid w:val="0061703E"/>
    <w:rsid w:val="00617437"/>
    <w:rsid w:val="00617D7D"/>
    <w:rsid w:val="00617E36"/>
    <w:rsid w:val="00620517"/>
    <w:rsid w:val="00620548"/>
    <w:rsid w:val="006206B2"/>
    <w:rsid w:val="006207CE"/>
    <w:rsid w:val="00620812"/>
    <w:rsid w:val="00620E35"/>
    <w:rsid w:val="0062116E"/>
    <w:rsid w:val="006214EF"/>
    <w:rsid w:val="0062162B"/>
    <w:rsid w:val="006216CB"/>
    <w:rsid w:val="0062173B"/>
    <w:rsid w:val="0062173E"/>
    <w:rsid w:val="006217A5"/>
    <w:rsid w:val="006217D6"/>
    <w:rsid w:val="006218D5"/>
    <w:rsid w:val="00621ACA"/>
    <w:rsid w:val="00621DD8"/>
    <w:rsid w:val="00621E2A"/>
    <w:rsid w:val="00621E54"/>
    <w:rsid w:val="00621E6B"/>
    <w:rsid w:val="0062208F"/>
    <w:rsid w:val="00622590"/>
    <w:rsid w:val="006237A5"/>
    <w:rsid w:val="00623C3D"/>
    <w:rsid w:val="00624272"/>
    <w:rsid w:val="00624733"/>
    <w:rsid w:val="00625082"/>
    <w:rsid w:val="0062528C"/>
    <w:rsid w:val="006255FE"/>
    <w:rsid w:val="00625724"/>
    <w:rsid w:val="006257EA"/>
    <w:rsid w:val="006257EF"/>
    <w:rsid w:val="00625D14"/>
    <w:rsid w:val="00625D75"/>
    <w:rsid w:val="00626301"/>
    <w:rsid w:val="006263FC"/>
    <w:rsid w:val="006265C4"/>
    <w:rsid w:val="00626776"/>
    <w:rsid w:val="006267A0"/>
    <w:rsid w:val="00626C24"/>
    <w:rsid w:val="00626C76"/>
    <w:rsid w:val="00626D95"/>
    <w:rsid w:val="00626F17"/>
    <w:rsid w:val="00627112"/>
    <w:rsid w:val="00627486"/>
    <w:rsid w:val="006274A9"/>
    <w:rsid w:val="00627544"/>
    <w:rsid w:val="0062758C"/>
    <w:rsid w:val="0062770A"/>
    <w:rsid w:val="00627C85"/>
    <w:rsid w:val="00627F66"/>
    <w:rsid w:val="006300A5"/>
    <w:rsid w:val="006300C3"/>
    <w:rsid w:val="006302A1"/>
    <w:rsid w:val="00630311"/>
    <w:rsid w:val="0063061C"/>
    <w:rsid w:val="0063064A"/>
    <w:rsid w:val="00630933"/>
    <w:rsid w:val="00630AB3"/>
    <w:rsid w:val="00630DF0"/>
    <w:rsid w:val="00630E86"/>
    <w:rsid w:val="00630EBA"/>
    <w:rsid w:val="006310C7"/>
    <w:rsid w:val="00631243"/>
    <w:rsid w:val="0063193A"/>
    <w:rsid w:val="006319DA"/>
    <w:rsid w:val="00631BD2"/>
    <w:rsid w:val="00631D17"/>
    <w:rsid w:val="00631FDA"/>
    <w:rsid w:val="006320BF"/>
    <w:rsid w:val="00632155"/>
    <w:rsid w:val="006321B9"/>
    <w:rsid w:val="00632602"/>
    <w:rsid w:val="00632607"/>
    <w:rsid w:val="006326DD"/>
    <w:rsid w:val="0063293F"/>
    <w:rsid w:val="00632B27"/>
    <w:rsid w:val="00632F9B"/>
    <w:rsid w:val="0063315C"/>
    <w:rsid w:val="006331D9"/>
    <w:rsid w:val="00633268"/>
    <w:rsid w:val="006332CE"/>
    <w:rsid w:val="00633697"/>
    <w:rsid w:val="00633826"/>
    <w:rsid w:val="00633AD8"/>
    <w:rsid w:val="00633BDD"/>
    <w:rsid w:val="006342A3"/>
    <w:rsid w:val="00634502"/>
    <w:rsid w:val="00634B38"/>
    <w:rsid w:val="00634E90"/>
    <w:rsid w:val="00634FA2"/>
    <w:rsid w:val="0063519E"/>
    <w:rsid w:val="006359DC"/>
    <w:rsid w:val="00635A81"/>
    <w:rsid w:val="00635BEE"/>
    <w:rsid w:val="00635C08"/>
    <w:rsid w:val="00635C43"/>
    <w:rsid w:val="00635CBF"/>
    <w:rsid w:val="0063616D"/>
    <w:rsid w:val="00636389"/>
    <w:rsid w:val="006363BF"/>
    <w:rsid w:val="00636424"/>
    <w:rsid w:val="00636539"/>
    <w:rsid w:val="006365C7"/>
    <w:rsid w:val="0063690F"/>
    <w:rsid w:val="00636D23"/>
    <w:rsid w:val="00636F8B"/>
    <w:rsid w:val="00637381"/>
    <w:rsid w:val="00637583"/>
    <w:rsid w:val="006378B8"/>
    <w:rsid w:val="0063792F"/>
    <w:rsid w:val="00637DD5"/>
    <w:rsid w:val="006404D3"/>
    <w:rsid w:val="00640B19"/>
    <w:rsid w:val="00640CC1"/>
    <w:rsid w:val="00640F06"/>
    <w:rsid w:val="00641086"/>
    <w:rsid w:val="006410E2"/>
    <w:rsid w:val="0064157C"/>
    <w:rsid w:val="006418EA"/>
    <w:rsid w:val="006418F0"/>
    <w:rsid w:val="00641941"/>
    <w:rsid w:val="006419DB"/>
    <w:rsid w:val="00641F7B"/>
    <w:rsid w:val="00642002"/>
    <w:rsid w:val="00642680"/>
    <w:rsid w:val="00642F10"/>
    <w:rsid w:val="00643326"/>
    <w:rsid w:val="0064354F"/>
    <w:rsid w:val="00643554"/>
    <w:rsid w:val="00643605"/>
    <w:rsid w:val="00643857"/>
    <w:rsid w:val="00643A15"/>
    <w:rsid w:val="00643D99"/>
    <w:rsid w:val="00643E7B"/>
    <w:rsid w:val="0064406C"/>
    <w:rsid w:val="0064407C"/>
    <w:rsid w:val="00644362"/>
    <w:rsid w:val="0064468A"/>
    <w:rsid w:val="006446A3"/>
    <w:rsid w:val="00644725"/>
    <w:rsid w:val="00644B71"/>
    <w:rsid w:val="00644BD8"/>
    <w:rsid w:val="00644DA0"/>
    <w:rsid w:val="00645010"/>
    <w:rsid w:val="0064518A"/>
    <w:rsid w:val="0064537C"/>
    <w:rsid w:val="0064540B"/>
    <w:rsid w:val="00645624"/>
    <w:rsid w:val="0064571D"/>
    <w:rsid w:val="00645833"/>
    <w:rsid w:val="00645B21"/>
    <w:rsid w:val="00645E21"/>
    <w:rsid w:val="006465D8"/>
    <w:rsid w:val="006468F0"/>
    <w:rsid w:val="0064726A"/>
    <w:rsid w:val="00647B7E"/>
    <w:rsid w:val="00647C94"/>
    <w:rsid w:val="0065008E"/>
    <w:rsid w:val="0065048D"/>
    <w:rsid w:val="006505C1"/>
    <w:rsid w:val="00650761"/>
    <w:rsid w:val="00650AE6"/>
    <w:rsid w:val="00650BEF"/>
    <w:rsid w:val="00650FAE"/>
    <w:rsid w:val="006517CC"/>
    <w:rsid w:val="00651941"/>
    <w:rsid w:val="00651BA4"/>
    <w:rsid w:val="00651C2D"/>
    <w:rsid w:val="006521F1"/>
    <w:rsid w:val="0065297C"/>
    <w:rsid w:val="00652DF4"/>
    <w:rsid w:val="00652E77"/>
    <w:rsid w:val="00653120"/>
    <w:rsid w:val="00653198"/>
    <w:rsid w:val="0065331F"/>
    <w:rsid w:val="006538A1"/>
    <w:rsid w:val="00653AF1"/>
    <w:rsid w:val="00653BE4"/>
    <w:rsid w:val="00654019"/>
    <w:rsid w:val="0065419D"/>
    <w:rsid w:val="00654235"/>
    <w:rsid w:val="00654463"/>
    <w:rsid w:val="00654871"/>
    <w:rsid w:val="00654908"/>
    <w:rsid w:val="00654F93"/>
    <w:rsid w:val="00654FF1"/>
    <w:rsid w:val="00655021"/>
    <w:rsid w:val="006550A0"/>
    <w:rsid w:val="006554F4"/>
    <w:rsid w:val="006556FC"/>
    <w:rsid w:val="00655891"/>
    <w:rsid w:val="00655ACF"/>
    <w:rsid w:val="00655D18"/>
    <w:rsid w:val="006561E7"/>
    <w:rsid w:val="0065638B"/>
    <w:rsid w:val="006565F4"/>
    <w:rsid w:val="0065679A"/>
    <w:rsid w:val="00656872"/>
    <w:rsid w:val="006568A7"/>
    <w:rsid w:val="006568D8"/>
    <w:rsid w:val="00656E80"/>
    <w:rsid w:val="0065706D"/>
    <w:rsid w:val="00657271"/>
    <w:rsid w:val="006573E8"/>
    <w:rsid w:val="006575BA"/>
    <w:rsid w:val="00657C4B"/>
    <w:rsid w:val="00660101"/>
    <w:rsid w:val="00660249"/>
    <w:rsid w:val="00660689"/>
    <w:rsid w:val="00660EC6"/>
    <w:rsid w:val="00660F03"/>
    <w:rsid w:val="00661460"/>
    <w:rsid w:val="0066147A"/>
    <w:rsid w:val="00661547"/>
    <w:rsid w:val="0066191E"/>
    <w:rsid w:val="00661E3F"/>
    <w:rsid w:val="0066200E"/>
    <w:rsid w:val="0066237B"/>
    <w:rsid w:val="006623BF"/>
    <w:rsid w:val="00662615"/>
    <w:rsid w:val="00662638"/>
    <w:rsid w:val="0066273B"/>
    <w:rsid w:val="0066280E"/>
    <w:rsid w:val="00662CB8"/>
    <w:rsid w:val="00663492"/>
    <w:rsid w:val="0066361F"/>
    <w:rsid w:val="00663EB4"/>
    <w:rsid w:val="006644A7"/>
    <w:rsid w:val="00664536"/>
    <w:rsid w:val="006648B5"/>
    <w:rsid w:val="00664F89"/>
    <w:rsid w:val="0066512B"/>
    <w:rsid w:val="00665255"/>
    <w:rsid w:val="006657BA"/>
    <w:rsid w:val="006658B9"/>
    <w:rsid w:val="00665BA3"/>
    <w:rsid w:val="0066607C"/>
    <w:rsid w:val="006660C5"/>
    <w:rsid w:val="006661A7"/>
    <w:rsid w:val="006665AE"/>
    <w:rsid w:val="006667AD"/>
    <w:rsid w:val="00667105"/>
    <w:rsid w:val="0066739D"/>
    <w:rsid w:val="00667673"/>
    <w:rsid w:val="006678DD"/>
    <w:rsid w:val="006678EF"/>
    <w:rsid w:val="006679F6"/>
    <w:rsid w:val="00667E77"/>
    <w:rsid w:val="0066A1EA"/>
    <w:rsid w:val="006704A6"/>
    <w:rsid w:val="00670920"/>
    <w:rsid w:val="00670B39"/>
    <w:rsid w:val="00670DA9"/>
    <w:rsid w:val="00670F82"/>
    <w:rsid w:val="006715E9"/>
    <w:rsid w:val="006725F6"/>
    <w:rsid w:val="00672947"/>
    <w:rsid w:val="0067297E"/>
    <w:rsid w:val="006729A3"/>
    <w:rsid w:val="0067316B"/>
    <w:rsid w:val="0067322D"/>
    <w:rsid w:val="00673291"/>
    <w:rsid w:val="00673C5B"/>
    <w:rsid w:val="006740A8"/>
    <w:rsid w:val="006740B8"/>
    <w:rsid w:val="006742DC"/>
    <w:rsid w:val="0067434D"/>
    <w:rsid w:val="0067443C"/>
    <w:rsid w:val="006744C4"/>
    <w:rsid w:val="00674636"/>
    <w:rsid w:val="00674C13"/>
    <w:rsid w:val="00674CE0"/>
    <w:rsid w:val="006750A8"/>
    <w:rsid w:val="006753B3"/>
    <w:rsid w:val="00675549"/>
    <w:rsid w:val="00675607"/>
    <w:rsid w:val="00675966"/>
    <w:rsid w:val="00675A97"/>
    <w:rsid w:val="00675BD5"/>
    <w:rsid w:val="00675F14"/>
    <w:rsid w:val="0067662B"/>
    <w:rsid w:val="00676963"/>
    <w:rsid w:val="00676AD2"/>
    <w:rsid w:val="0067723D"/>
    <w:rsid w:val="0067758B"/>
    <w:rsid w:val="006777DD"/>
    <w:rsid w:val="006779CC"/>
    <w:rsid w:val="00677C04"/>
    <w:rsid w:val="00677C30"/>
    <w:rsid w:val="00677C36"/>
    <w:rsid w:val="00677CD9"/>
    <w:rsid w:val="00680196"/>
    <w:rsid w:val="0068041C"/>
    <w:rsid w:val="00680646"/>
    <w:rsid w:val="006807B4"/>
    <w:rsid w:val="00680977"/>
    <w:rsid w:val="006809CC"/>
    <w:rsid w:val="00680BC9"/>
    <w:rsid w:val="00680BE1"/>
    <w:rsid w:val="00680D3D"/>
    <w:rsid w:val="006811BB"/>
    <w:rsid w:val="0068130D"/>
    <w:rsid w:val="006813FA"/>
    <w:rsid w:val="00681866"/>
    <w:rsid w:val="006818D1"/>
    <w:rsid w:val="00681A92"/>
    <w:rsid w:val="00681D44"/>
    <w:rsid w:val="006821CD"/>
    <w:rsid w:val="00682273"/>
    <w:rsid w:val="0068234F"/>
    <w:rsid w:val="0068235B"/>
    <w:rsid w:val="006823C3"/>
    <w:rsid w:val="006823D6"/>
    <w:rsid w:val="00682441"/>
    <w:rsid w:val="006826E4"/>
    <w:rsid w:val="00682924"/>
    <w:rsid w:val="00682A73"/>
    <w:rsid w:val="00682B58"/>
    <w:rsid w:val="00682BD9"/>
    <w:rsid w:val="00682C63"/>
    <w:rsid w:val="00682E83"/>
    <w:rsid w:val="0068306B"/>
    <w:rsid w:val="0068336E"/>
    <w:rsid w:val="0068351B"/>
    <w:rsid w:val="0068357E"/>
    <w:rsid w:val="00683A38"/>
    <w:rsid w:val="00683CD7"/>
    <w:rsid w:val="00683D17"/>
    <w:rsid w:val="00683DA7"/>
    <w:rsid w:val="006846B5"/>
    <w:rsid w:val="0068479B"/>
    <w:rsid w:val="00684858"/>
    <w:rsid w:val="006848FD"/>
    <w:rsid w:val="00684AE3"/>
    <w:rsid w:val="0068536E"/>
    <w:rsid w:val="00685386"/>
    <w:rsid w:val="006854C9"/>
    <w:rsid w:val="006854DB"/>
    <w:rsid w:val="00685715"/>
    <w:rsid w:val="0068575F"/>
    <w:rsid w:val="006857B2"/>
    <w:rsid w:val="00685B2A"/>
    <w:rsid w:val="00685CB1"/>
    <w:rsid w:val="00685F94"/>
    <w:rsid w:val="00686580"/>
    <w:rsid w:val="0068695A"/>
    <w:rsid w:val="00686CC9"/>
    <w:rsid w:val="00686CD3"/>
    <w:rsid w:val="0068701D"/>
    <w:rsid w:val="006870B1"/>
    <w:rsid w:val="006870BF"/>
    <w:rsid w:val="00687217"/>
    <w:rsid w:val="0068753E"/>
    <w:rsid w:val="00687A4E"/>
    <w:rsid w:val="00687AF8"/>
    <w:rsid w:val="00687BD9"/>
    <w:rsid w:val="006907A5"/>
    <w:rsid w:val="0069089A"/>
    <w:rsid w:val="00690959"/>
    <w:rsid w:val="00690F62"/>
    <w:rsid w:val="00690F7E"/>
    <w:rsid w:val="006912A6"/>
    <w:rsid w:val="00691778"/>
    <w:rsid w:val="0069186F"/>
    <w:rsid w:val="00691BB1"/>
    <w:rsid w:val="00691BDC"/>
    <w:rsid w:val="00691DC9"/>
    <w:rsid w:val="00692027"/>
    <w:rsid w:val="006925F8"/>
    <w:rsid w:val="00692884"/>
    <w:rsid w:val="006928BF"/>
    <w:rsid w:val="00692AF9"/>
    <w:rsid w:val="00692BFB"/>
    <w:rsid w:val="00692E3A"/>
    <w:rsid w:val="00692F60"/>
    <w:rsid w:val="00693284"/>
    <w:rsid w:val="006932E4"/>
    <w:rsid w:val="00693787"/>
    <w:rsid w:val="006937D1"/>
    <w:rsid w:val="00693898"/>
    <w:rsid w:val="00693C9D"/>
    <w:rsid w:val="00693CF0"/>
    <w:rsid w:val="00693D3D"/>
    <w:rsid w:val="00693E50"/>
    <w:rsid w:val="00693F5A"/>
    <w:rsid w:val="00693F82"/>
    <w:rsid w:val="0069408F"/>
    <w:rsid w:val="0069480E"/>
    <w:rsid w:val="00694EAD"/>
    <w:rsid w:val="00695238"/>
    <w:rsid w:val="0069552D"/>
    <w:rsid w:val="00695A10"/>
    <w:rsid w:val="00695A28"/>
    <w:rsid w:val="00695BBA"/>
    <w:rsid w:val="00695F27"/>
    <w:rsid w:val="006965E8"/>
    <w:rsid w:val="006967AD"/>
    <w:rsid w:val="00696D4B"/>
    <w:rsid w:val="00696D80"/>
    <w:rsid w:val="00696F94"/>
    <w:rsid w:val="00697275"/>
    <w:rsid w:val="00697484"/>
    <w:rsid w:val="006975AF"/>
    <w:rsid w:val="006975C1"/>
    <w:rsid w:val="00697656"/>
    <w:rsid w:val="0069767D"/>
    <w:rsid w:val="006976B7"/>
    <w:rsid w:val="006976E7"/>
    <w:rsid w:val="00697857"/>
    <w:rsid w:val="00697A53"/>
    <w:rsid w:val="00697AE1"/>
    <w:rsid w:val="00697E03"/>
    <w:rsid w:val="006A01A6"/>
    <w:rsid w:val="006A0342"/>
    <w:rsid w:val="006A045B"/>
    <w:rsid w:val="006A0518"/>
    <w:rsid w:val="006A0927"/>
    <w:rsid w:val="006A106B"/>
    <w:rsid w:val="006A122F"/>
    <w:rsid w:val="006A1909"/>
    <w:rsid w:val="006A1929"/>
    <w:rsid w:val="006A1B17"/>
    <w:rsid w:val="006A1B8F"/>
    <w:rsid w:val="006A22C5"/>
    <w:rsid w:val="006A22D1"/>
    <w:rsid w:val="006A2702"/>
    <w:rsid w:val="006A2866"/>
    <w:rsid w:val="006A2DF4"/>
    <w:rsid w:val="006A2FAC"/>
    <w:rsid w:val="006A300C"/>
    <w:rsid w:val="006A30CD"/>
    <w:rsid w:val="006A3274"/>
    <w:rsid w:val="006A342D"/>
    <w:rsid w:val="006A3885"/>
    <w:rsid w:val="006A3AE5"/>
    <w:rsid w:val="006A3E95"/>
    <w:rsid w:val="006A41B0"/>
    <w:rsid w:val="006A439C"/>
    <w:rsid w:val="006A47E7"/>
    <w:rsid w:val="006A4860"/>
    <w:rsid w:val="006A4DD6"/>
    <w:rsid w:val="006A4DFD"/>
    <w:rsid w:val="006A5B81"/>
    <w:rsid w:val="006A65DF"/>
    <w:rsid w:val="006A667F"/>
    <w:rsid w:val="006A6D6A"/>
    <w:rsid w:val="006A6FC5"/>
    <w:rsid w:val="006A701E"/>
    <w:rsid w:val="006A7294"/>
    <w:rsid w:val="006A760C"/>
    <w:rsid w:val="006A767C"/>
    <w:rsid w:val="006A783B"/>
    <w:rsid w:val="006A7C54"/>
    <w:rsid w:val="006B059D"/>
    <w:rsid w:val="006B05AA"/>
    <w:rsid w:val="006B0AA8"/>
    <w:rsid w:val="006B0B4B"/>
    <w:rsid w:val="006B0B55"/>
    <w:rsid w:val="006B0D4B"/>
    <w:rsid w:val="006B0EC6"/>
    <w:rsid w:val="006B103C"/>
    <w:rsid w:val="006B15AC"/>
    <w:rsid w:val="006B19BF"/>
    <w:rsid w:val="006B19ED"/>
    <w:rsid w:val="006B2090"/>
    <w:rsid w:val="006B2529"/>
    <w:rsid w:val="006B26C9"/>
    <w:rsid w:val="006B2898"/>
    <w:rsid w:val="006B2B6F"/>
    <w:rsid w:val="006B2B7F"/>
    <w:rsid w:val="006B2DC0"/>
    <w:rsid w:val="006B2E78"/>
    <w:rsid w:val="006B2EDA"/>
    <w:rsid w:val="006B3048"/>
    <w:rsid w:val="006B315F"/>
    <w:rsid w:val="006B31B2"/>
    <w:rsid w:val="006B328D"/>
    <w:rsid w:val="006B3475"/>
    <w:rsid w:val="006B34CF"/>
    <w:rsid w:val="006B360D"/>
    <w:rsid w:val="006B3A11"/>
    <w:rsid w:val="006B3D0D"/>
    <w:rsid w:val="006B3DA8"/>
    <w:rsid w:val="006B4161"/>
    <w:rsid w:val="006B4243"/>
    <w:rsid w:val="006B42FF"/>
    <w:rsid w:val="006B4742"/>
    <w:rsid w:val="006B4CBE"/>
    <w:rsid w:val="006B4CE7"/>
    <w:rsid w:val="006B4F29"/>
    <w:rsid w:val="006B50F6"/>
    <w:rsid w:val="006B523F"/>
    <w:rsid w:val="006B53D8"/>
    <w:rsid w:val="006B5529"/>
    <w:rsid w:val="006B5B09"/>
    <w:rsid w:val="006B5E32"/>
    <w:rsid w:val="006B5F20"/>
    <w:rsid w:val="006B5FE9"/>
    <w:rsid w:val="006B6B2C"/>
    <w:rsid w:val="006B71DD"/>
    <w:rsid w:val="006B76D8"/>
    <w:rsid w:val="006B7744"/>
    <w:rsid w:val="006B7830"/>
    <w:rsid w:val="006B7EA0"/>
    <w:rsid w:val="006C0247"/>
    <w:rsid w:val="006C026D"/>
    <w:rsid w:val="006C049E"/>
    <w:rsid w:val="006C051A"/>
    <w:rsid w:val="006C08AE"/>
    <w:rsid w:val="006C0B8E"/>
    <w:rsid w:val="006C0DD8"/>
    <w:rsid w:val="006C0F31"/>
    <w:rsid w:val="006C0F57"/>
    <w:rsid w:val="006C148A"/>
    <w:rsid w:val="006C1621"/>
    <w:rsid w:val="006C1796"/>
    <w:rsid w:val="006C197D"/>
    <w:rsid w:val="006C1C94"/>
    <w:rsid w:val="006C1EAA"/>
    <w:rsid w:val="006C1FD7"/>
    <w:rsid w:val="006C1FD8"/>
    <w:rsid w:val="006C2024"/>
    <w:rsid w:val="006C2109"/>
    <w:rsid w:val="006C23D3"/>
    <w:rsid w:val="006C276C"/>
    <w:rsid w:val="006C281C"/>
    <w:rsid w:val="006C2878"/>
    <w:rsid w:val="006C29AD"/>
    <w:rsid w:val="006C2A43"/>
    <w:rsid w:val="006C2BC2"/>
    <w:rsid w:val="006C2D47"/>
    <w:rsid w:val="006C3064"/>
    <w:rsid w:val="006C31DB"/>
    <w:rsid w:val="006C369A"/>
    <w:rsid w:val="006C396C"/>
    <w:rsid w:val="006C3AB4"/>
    <w:rsid w:val="006C3C39"/>
    <w:rsid w:val="006C3C60"/>
    <w:rsid w:val="006C3CFD"/>
    <w:rsid w:val="006C3ECA"/>
    <w:rsid w:val="006C3FE4"/>
    <w:rsid w:val="006C43B8"/>
    <w:rsid w:val="006C44BC"/>
    <w:rsid w:val="006C4513"/>
    <w:rsid w:val="006C47C7"/>
    <w:rsid w:val="006C4869"/>
    <w:rsid w:val="006C4C99"/>
    <w:rsid w:val="006C4DA7"/>
    <w:rsid w:val="006C4E32"/>
    <w:rsid w:val="006C512F"/>
    <w:rsid w:val="006C5490"/>
    <w:rsid w:val="006C55F7"/>
    <w:rsid w:val="006C5653"/>
    <w:rsid w:val="006C5715"/>
    <w:rsid w:val="006C57B1"/>
    <w:rsid w:val="006C5A75"/>
    <w:rsid w:val="006C5AC5"/>
    <w:rsid w:val="006C5F4C"/>
    <w:rsid w:val="006C60AA"/>
    <w:rsid w:val="006C6629"/>
    <w:rsid w:val="006C695E"/>
    <w:rsid w:val="006C6C7A"/>
    <w:rsid w:val="006C6D08"/>
    <w:rsid w:val="006C72AD"/>
    <w:rsid w:val="006C746C"/>
    <w:rsid w:val="006C7985"/>
    <w:rsid w:val="006C7DC1"/>
    <w:rsid w:val="006D0432"/>
    <w:rsid w:val="006D051A"/>
    <w:rsid w:val="006D0825"/>
    <w:rsid w:val="006D0BDB"/>
    <w:rsid w:val="006D0DE4"/>
    <w:rsid w:val="006D10B7"/>
    <w:rsid w:val="006D10EB"/>
    <w:rsid w:val="006D11B1"/>
    <w:rsid w:val="006D145E"/>
    <w:rsid w:val="006D1D3A"/>
    <w:rsid w:val="006D1D51"/>
    <w:rsid w:val="006D21CE"/>
    <w:rsid w:val="006D2CF0"/>
    <w:rsid w:val="006D3158"/>
    <w:rsid w:val="006D31B3"/>
    <w:rsid w:val="006D3256"/>
    <w:rsid w:val="006D32CD"/>
    <w:rsid w:val="006D330B"/>
    <w:rsid w:val="006D350D"/>
    <w:rsid w:val="006D36D2"/>
    <w:rsid w:val="006D3779"/>
    <w:rsid w:val="006D3DDC"/>
    <w:rsid w:val="006D44C7"/>
    <w:rsid w:val="006D4651"/>
    <w:rsid w:val="006D47B7"/>
    <w:rsid w:val="006D4800"/>
    <w:rsid w:val="006D48AA"/>
    <w:rsid w:val="006D4D6F"/>
    <w:rsid w:val="006D52A9"/>
    <w:rsid w:val="006D53A3"/>
    <w:rsid w:val="006D574B"/>
    <w:rsid w:val="006D57FA"/>
    <w:rsid w:val="006D597C"/>
    <w:rsid w:val="006D5D72"/>
    <w:rsid w:val="006D5F37"/>
    <w:rsid w:val="006D6131"/>
    <w:rsid w:val="006D65A3"/>
    <w:rsid w:val="006D6668"/>
    <w:rsid w:val="006D6722"/>
    <w:rsid w:val="006D6802"/>
    <w:rsid w:val="006D68FB"/>
    <w:rsid w:val="006D6A62"/>
    <w:rsid w:val="006D6BEB"/>
    <w:rsid w:val="006D6CB3"/>
    <w:rsid w:val="006D6DEB"/>
    <w:rsid w:val="006D6E81"/>
    <w:rsid w:val="006D6F34"/>
    <w:rsid w:val="006D6FAC"/>
    <w:rsid w:val="006D749E"/>
    <w:rsid w:val="006D7511"/>
    <w:rsid w:val="006D7595"/>
    <w:rsid w:val="006D76A7"/>
    <w:rsid w:val="006E070C"/>
    <w:rsid w:val="006E0882"/>
    <w:rsid w:val="006E0CB4"/>
    <w:rsid w:val="006E0D09"/>
    <w:rsid w:val="006E1216"/>
    <w:rsid w:val="006E16C7"/>
    <w:rsid w:val="006E1AEF"/>
    <w:rsid w:val="006E1C2E"/>
    <w:rsid w:val="006E1E34"/>
    <w:rsid w:val="006E247A"/>
    <w:rsid w:val="006E24BC"/>
    <w:rsid w:val="006E25B2"/>
    <w:rsid w:val="006E2754"/>
    <w:rsid w:val="006E28A9"/>
    <w:rsid w:val="006E2AD8"/>
    <w:rsid w:val="006E2BC9"/>
    <w:rsid w:val="006E2C27"/>
    <w:rsid w:val="006E2D56"/>
    <w:rsid w:val="006E337A"/>
    <w:rsid w:val="006E3497"/>
    <w:rsid w:val="006E35F3"/>
    <w:rsid w:val="006E3ADC"/>
    <w:rsid w:val="006E3E14"/>
    <w:rsid w:val="006E3FA5"/>
    <w:rsid w:val="006E46DE"/>
    <w:rsid w:val="006E493D"/>
    <w:rsid w:val="006E4B84"/>
    <w:rsid w:val="006E4C7E"/>
    <w:rsid w:val="006E4DE6"/>
    <w:rsid w:val="006E4E5B"/>
    <w:rsid w:val="006E4E91"/>
    <w:rsid w:val="006E52EC"/>
    <w:rsid w:val="006E5572"/>
    <w:rsid w:val="006E5926"/>
    <w:rsid w:val="006E5D44"/>
    <w:rsid w:val="006E5EF3"/>
    <w:rsid w:val="006E5F83"/>
    <w:rsid w:val="006E60E1"/>
    <w:rsid w:val="006E6210"/>
    <w:rsid w:val="006E6641"/>
    <w:rsid w:val="006E66B1"/>
    <w:rsid w:val="006E6961"/>
    <w:rsid w:val="006E6A28"/>
    <w:rsid w:val="006E6B1D"/>
    <w:rsid w:val="006E6B5E"/>
    <w:rsid w:val="006E6C74"/>
    <w:rsid w:val="006E6FE6"/>
    <w:rsid w:val="006E72AA"/>
    <w:rsid w:val="006E74D0"/>
    <w:rsid w:val="006E7536"/>
    <w:rsid w:val="006E75C8"/>
    <w:rsid w:val="006E7AE0"/>
    <w:rsid w:val="006E7BCA"/>
    <w:rsid w:val="006E7C72"/>
    <w:rsid w:val="006E7EC1"/>
    <w:rsid w:val="006E7F1B"/>
    <w:rsid w:val="006F048C"/>
    <w:rsid w:val="006F0528"/>
    <w:rsid w:val="006F06EC"/>
    <w:rsid w:val="006F0A67"/>
    <w:rsid w:val="006F0B35"/>
    <w:rsid w:val="006F116E"/>
    <w:rsid w:val="006F14ED"/>
    <w:rsid w:val="006F21CA"/>
    <w:rsid w:val="006F2573"/>
    <w:rsid w:val="006F25DA"/>
    <w:rsid w:val="006F2866"/>
    <w:rsid w:val="006F2977"/>
    <w:rsid w:val="006F2991"/>
    <w:rsid w:val="006F30CF"/>
    <w:rsid w:val="006F34CA"/>
    <w:rsid w:val="006F3A1A"/>
    <w:rsid w:val="006F4078"/>
    <w:rsid w:val="006F410A"/>
    <w:rsid w:val="006F45A4"/>
    <w:rsid w:val="006F478F"/>
    <w:rsid w:val="006F47BE"/>
    <w:rsid w:val="006F490F"/>
    <w:rsid w:val="006F49C3"/>
    <w:rsid w:val="006F4AB3"/>
    <w:rsid w:val="006F4D9F"/>
    <w:rsid w:val="006F4DC8"/>
    <w:rsid w:val="006F4F8E"/>
    <w:rsid w:val="006F532B"/>
    <w:rsid w:val="006F556C"/>
    <w:rsid w:val="006F58A0"/>
    <w:rsid w:val="006F5ADF"/>
    <w:rsid w:val="006F5CE7"/>
    <w:rsid w:val="006F5D28"/>
    <w:rsid w:val="006F5DA2"/>
    <w:rsid w:val="006F614E"/>
    <w:rsid w:val="006F621B"/>
    <w:rsid w:val="006F6297"/>
    <w:rsid w:val="006F6A0C"/>
    <w:rsid w:val="006F6C68"/>
    <w:rsid w:val="006F6F6D"/>
    <w:rsid w:val="006F6FBC"/>
    <w:rsid w:val="006F74C2"/>
    <w:rsid w:val="006F7523"/>
    <w:rsid w:val="006F78C9"/>
    <w:rsid w:val="006F7927"/>
    <w:rsid w:val="006F79A0"/>
    <w:rsid w:val="00700BEB"/>
    <w:rsid w:val="00700C46"/>
    <w:rsid w:val="00700DC1"/>
    <w:rsid w:val="00700F2A"/>
    <w:rsid w:val="00700F50"/>
    <w:rsid w:val="007011B3"/>
    <w:rsid w:val="007012EE"/>
    <w:rsid w:val="0070136D"/>
    <w:rsid w:val="00701832"/>
    <w:rsid w:val="0070188B"/>
    <w:rsid w:val="0070196D"/>
    <w:rsid w:val="00701AA8"/>
    <w:rsid w:val="00701B84"/>
    <w:rsid w:val="00701DA5"/>
    <w:rsid w:val="0070224E"/>
    <w:rsid w:val="00702284"/>
    <w:rsid w:val="007023AA"/>
    <w:rsid w:val="00702493"/>
    <w:rsid w:val="0070298B"/>
    <w:rsid w:val="0070299F"/>
    <w:rsid w:val="007029CE"/>
    <w:rsid w:val="00703046"/>
    <w:rsid w:val="007030CC"/>
    <w:rsid w:val="007030D9"/>
    <w:rsid w:val="007030ED"/>
    <w:rsid w:val="00703267"/>
    <w:rsid w:val="007032A9"/>
    <w:rsid w:val="00703316"/>
    <w:rsid w:val="00703970"/>
    <w:rsid w:val="00703DCF"/>
    <w:rsid w:val="00704193"/>
    <w:rsid w:val="007045DA"/>
    <w:rsid w:val="00704611"/>
    <w:rsid w:val="00704735"/>
    <w:rsid w:val="00704935"/>
    <w:rsid w:val="00704DFA"/>
    <w:rsid w:val="00704EA8"/>
    <w:rsid w:val="00704F69"/>
    <w:rsid w:val="00704FA2"/>
    <w:rsid w:val="00705322"/>
    <w:rsid w:val="0070566E"/>
    <w:rsid w:val="0070608D"/>
    <w:rsid w:val="007060F5"/>
    <w:rsid w:val="007063D6"/>
    <w:rsid w:val="007064BD"/>
    <w:rsid w:val="00706545"/>
    <w:rsid w:val="0070681C"/>
    <w:rsid w:val="00706D34"/>
    <w:rsid w:val="00706E4B"/>
    <w:rsid w:val="007073FB"/>
    <w:rsid w:val="00707546"/>
    <w:rsid w:val="0070760D"/>
    <w:rsid w:val="0070772E"/>
    <w:rsid w:val="00707819"/>
    <w:rsid w:val="00707AC2"/>
    <w:rsid w:val="00707AF7"/>
    <w:rsid w:val="00707FC0"/>
    <w:rsid w:val="007100BB"/>
    <w:rsid w:val="00710913"/>
    <w:rsid w:val="00710DA3"/>
    <w:rsid w:val="007110E0"/>
    <w:rsid w:val="007111AB"/>
    <w:rsid w:val="00711308"/>
    <w:rsid w:val="007113A6"/>
    <w:rsid w:val="00711501"/>
    <w:rsid w:val="0071156A"/>
    <w:rsid w:val="00711AB6"/>
    <w:rsid w:val="0071205C"/>
    <w:rsid w:val="00712515"/>
    <w:rsid w:val="007126DC"/>
    <w:rsid w:val="00712945"/>
    <w:rsid w:val="00712A72"/>
    <w:rsid w:val="00712B36"/>
    <w:rsid w:val="00712E9B"/>
    <w:rsid w:val="007130A4"/>
    <w:rsid w:val="007130F4"/>
    <w:rsid w:val="00713310"/>
    <w:rsid w:val="0071336B"/>
    <w:rsid w:val="007135A8"/>
    <w:rsid w:val="00713913"/>
    <w:rsid w:val="00713A25"/>
    <w:rsid w:val="00713B34"/>
    <w:rsid w:val="00713BE8"/>
    <w:rsid w:val="00713E28"/>
    <w:rsid w:val="00713E5F"/>
    <w:rsid w:val="00713F24"/>
    <w:rsid w:val="00714004"/>
    <w:rsid w:val="00714011"/>
    <w:rsid w:val="007140A0"/>
    <w:rsid w:val="007142A4"/>
    <w:rsid w:val="0071451A"/>
    <w:rsid w:val="00714545"/>
    <w:rsid w:val="00714631"/>
    <w:rsid w:val="00714769"/>
    <w:rsid w:val="00714842"/>
    <w:rsid w:val="0071484D"/>
    <w:rsid w:val="007148B9"/>
    <w:rsid w:val="00714930"/>
    <w:rsid w:val="00714BC8"/>
    <w:rsid w:val="00714C2E"/>
    <w:rsid w:val="00714DF8"/>
    <w:rsid w:val="007152D1"/>
    <w:rsid w:val="00715602"/>
    <w:rsid w:val="0071575D"/>
    <w:rsid w:val="00715FA5"/>
    <w:rsid w:val="00716577"/>
    <w:rsid w:val="00716A54"/>
    <w:rsid w:val="00716CF9"/>
    <w:rsid w:val="00716D2E"/>
    <w:rsid w:val="00716FD1"/>
    <w:rsid w:val="00717061"/>
    <w:rsid w:val="00717641"/>
    <w:rsid w:val="007177F1"/>
    <w:rsid w:val="0071798D"/>
    <w:rsid w:val="00717B75"/>
    <w:rsid w:val="00717BC5"/>
    <w:rsid w:val="00717E69"/>
    <w:rsid w:val="00717E90"/>
    <w:rsid w:val="00720503"/>
    <w:rsid w:val="00720762"/>
    <w:rsid w:val="007207B3"/>
    <w:rsid w:val="00720CAB"/>
    <w:rsid w:val="00720CE6"/>
    <w:rsid w:val="00721322"/>
    <w:rsid w:val="0072137E"/>
    <w:rsid w:val="007216F7"/>
    <w:rsid w:val="0072196B"/>
    <w:rsid w:val="00721A91"/>
    <w:rsid w:val="00721E33"/>
    <w:rsid w:val="00721E61"/>
    <w:rsid w:val="0072211F"/>
    <w:rsid w:val="00722123"/>
    <w:rsid w:val="00722215"/>
    <w:rsid w:val="0072237D"/>
    <w:rsid w:val="0072274B"/>
    <w:rsid w:val="00722804"/>
    <w:rsid w:val="00722845"/>
    <w:rsid w:val="00722909"/>
    <w:rsid w:val="00722D4C"/>
    <w:rsid w:val="00722EA6"/>
    <w:rsid w:val="007231C3"/>
    <w:rsid w:val="007231FE"/>
    <w:rsid w:val="00723670"/>
    <w:rsid w:val="00723BBC"/>
    <w:rsid w:val="00723DA5"/>
    <w:rsid w:val="0072406F"/>
    <w:rsid w:val="007241A6"/>
    <w:rsid w:val="0072484E"/>
    <w:rsid w:val="00724D53"/>
    <w:rsid w:val="00724D98"/>
    <w:rsid w:val="00724FF1"/>
    <w:rsid w:val="00725027"/>
    <w:rsid w:val="00725161"/>
    <w:rsid w:val="007253A9"/>
    <w:rsid w:val="007253F3"/>
    <w:rsid w:val="00725508"/>
    <w:rsid w:val="0072554F"/>
    <w:rsid w:val="00725600"/>
    <w:rsid w:val="007257D6"/>
    <w:rsid w:val="007258F7"/>
    <w:rsid w:val="00725BD5"/>
    <w:rsid w:val="00725D5E"/>
    <w:rsid w:val="007265B8"/>
    <w:rsid w:val="00726678"/>
    <w:rsid w:val="00726D41"/>
    <w:rsid w:val="00726E33"/>
    <w:rsid w:val="007272BC"/>
    <w:rsid w:val="0072749E"/>
    <w:rsid w:val="00727546"/>
    <w:rsid w:val="007275A7"/>
    <w:rsid w:val="007275B6"/>
    <w:rsid w:val="00727829"/>
    <w:rsid w:val="00727B98"/>
    <w:rsid w:val="00727C00"/>
    <w:rsid w:val="00727D3F"/>
    <w:rsid w:val="00727DC5"/>
    <w:rsid w:val="007300EE"/>
    <w:rsid w:val="007300F9"/>
    <w:rsid w:val="007301FB"/>
    <w:rsid w:val="00730259"/>
    <w:rsid w:val="00730459"/>
    <w:rsid w:val="00730664"/>
    <w:rsid w:val="00730947"/>
    <w:rsid w:val="00730DB3"/>
    <w:rsid w:val="0073110F"/>
    <w:rsid w:val="00731121"/>
    <w:rsid w:val="007311AA"/>
    <w:rsid w:val="00731289"/>
    <w:rsid w:val="007319CC"/>
    <w:rsid w:val="00731BBE"/>
    <w:rsid w:val="00731BFD"/>
    <w:rsid w:val="0073235F"/>
    <w:rsid w:val="00732718"/>
    <w:rsid w:val="007328C3"/>
    <w:rsid w:val="0073295A"/>
    <w:rsid w:val="007329AC"/>
    <w:rsid w:val="00732C74"/>
    <w:rsid w:val="00732D00"/>
    <w:rsid w:val="0073333A"/>
    <w:rsid w:val="00733AFC"/>
    <w:rsid w:val="00733E0A"/>
    <w:rsid w:val="00733F13"/>
    <w:rsid w:val="0073447C"/>
    <w:rsid w:val="00734636"/>
    <w:rsid w:val="007347AF"/>
    <w:rsid w:val="007347C1"/>
    <w:rsid w:val="0073487B"/>
    <w:rsid w:val="00734A86"/>
    <w:rsid w:val="00734BB8"/>
    <w:rsid w:val="00734F0C"/>
    <w:rsid w:val="00735086"/>
    <w:rsid w:val="00735654"/>
    <w:rsid w:val="007356FF"/>
    <w:rsid w:val="007359A5"/>
    <w:rsid w:val="00735BC3"/>
    <w:rsid w:val="00735DDB"/>
    <w:rsid w:val="0073640E"/>
    <w:rsid w:val="00736676"/>
    <w:rsid w:val="00736B9E"/>
    <w:rsid w:val="0073702C"/>
    <w:rsid w:val="007371E7"/>
    <w:rsid w:val="007372B2"/>
    <w:rsid w:val="00737963"/>
    <w:rsid w:val="00737CA9"/>
    <w:rsid w:val="007400FD"/>
    <w:rsid w:val="00740437"/>
    <w:rsid w:val="00740487"/>
    <w:rsid w:val="00740621"/>
    <w:rsid w:val="007406E5"/>
    <w:rsid w:val="00740B40"/>
    <w:rsid w:val="00740F76"/>
    <w:rsid w:val="00740FBC"/>
    <w:rsid w:val="00741346"/>
    <w:rsid w:val="00741515"/>
    <w:rsid w:val="00741697"/>
    <w:rsid w:val="0074188A"/>
    <w:rsid w:val="00741A8E"/>
    <w:rsid w:val="00741BEC"/>
    <w:rsid w:val="00741CEA"/>
    <w:rsid w:val="00742474"/>
    <w:rsid w:val="00742939"/>
    <w:rsid w:val="00742D08"/>
    <w:rsid w:val="007430AF"/>
    <w:rsid w:val="007435B7"/>
    <w:rsid w:val="007435CF"/>
    <w:rsid w:val="0074365F"/>
    <w:rsid w:val="00743B18"/>
    <w:rsid w:val="00743C0D"/>
    <w:rsid w:val="00743C68"/>
    <w:rsid w:val="007441D7"/>
    <w:rsid w:val="0074434D"/>
    <w:rsid w:val="007443A2"/>
    <w:rsid w:val="007443BD"/>
    <w:rsid w:val="007445AD"/>
    <w:rsid w:val="0074464C"/>
    <w:rsid w:val="00744C1A"/>
    <w:rsid w:val="007450D7"/>
    <w:rsid w:val="00745265"/>
    <w:rsid w:val="00745285"/>
    <w:rsid w:val="007452AA"/>
    <w:rsid w:val="007454D6"/>
    <w:rsid w:val="00745504"/>
    <w:rsid w:val="00745694"/>
    <w:rsid w:val="00745809"/>
    <w:rsid w:val="00745817"/>
    <w:rsid w:val="007460B8"/>
    <w:rsid w:val="00746423"/>
    <w:rsid w:val="00746448"/>
    <w:rsid w:val="007464BC"/>
    <w:rsid w:val="0074660A"/>
    <w:rsid w:val="0074674A"/>
    <w:rsid w:val="007467A0"/>
    <w:rsid w:val="007469EF"/>
    <w:rsid w:val="00746BD8"/>
    <w:rsid w:val="00746CD1"/>
    <w:rsid w:val="00746F30"/>
    <w:rsid w:val="00746F45"/>
    <w:rsid w:val="00746FF8"/>
    <w:rsid w:val="00747091"/>
    <w:rsid w:val="00747770"/>
    <w:rsid w:val="00747C44"/>
    <w:rsid w:val="00747CBA"/>
    <w:rsid w:val="00747CED"/>
    <w:rsid w:val="007500BA"/>
    <w:rsid w:val="00750192"/>
    <w:rsid w:val="00750392"/>
    <w:rsid w:val="0075066F"/>
    <w:rsid w:val="00750694"/>
    <w:rsid w:val="007506AE"/>
    <w:rsid w:val="00750959"/>
    <w:rsid w:val="00750A3D"/>
    <w:rsid w:val="00750FB2"/>
    <w:rsid w:val="0075117D"/>
    <w:rsid w:val="0075118A"/>
    <w:rsid w:val="007513B6"/>
    <w:rsid w:val="007514C2"/>
    <w:rsid w:val="0075163C"/>
    <w:rsid w:val="0075194C"/>
    <w:rsid w:val="00751A4C"/>
    <w:rsid w:val="00751CC8"/>
    <w:rsid w:val="00751E6F"/>
    <w:rsid w:val="00751EEA"/>
    <w:rsid w:val="00752799"/>
    <w:rsid w:val="007528D3"/>
    <w:rsid w:val="00752C9C"/>
    <w:rsid w:val="00752F2B"/>
    <w:rsid w:val="007531B9"/>
    <w:rsid w:val="007531C1"/>
    <w:rsid w:val="007538C1"/>
    <w:rsid w:val="007538E2"/>
    <w:rsid w:val="007539AF"/>
    <w:rsid w:val="00753A02"/>
    <w:rsid w:val="00753AE6"/>
    <w:rsid w:val="00753F14"/>
    <w:rsid w:val="00754B25"/>
    <w:rsid w:val="00754D95"/>
    <w:rsid w:val="0075577A"/>
    <w:rsid w:val="00755806"/>
    <w:rsid w:val="00755F6E"/>
    <w:rsid w:val="007560BA"/>
    <w:rsid w:val="007561D9"/>
    <w:rsid w:val="0075639E"/>
    <w:rsid w:val="007564D0"/>
    <w:rsid w:val="007564E7"/>
    <w:rsid w:val="0075659E"/>
    <w:rsid w:val="00756834"/>
    <w:rsid w:val="00756901"/>
    <w:rsid w:val="00756B3E"/>
    <w:rsid w:val="00756C4A"/>
    <w:rsid w:val="00756EED"/>
    <w:rsid w:val="00756F76"/>
    <w:rsid w:val="00757577"/>
    <w:rsid w:val="00757B14"/>
    <w:rsid w:val="00757BC8"/>
    <w:rsid w:val="00757D27"/>
    <w:rsid w:val="00757EF3"/>
    <w:rsid w:val="00757F6D"/>
    <w:rsid w:val="00759FC0"/>
    <w:rsid w:val="0076000D"/>
    <w:rsid w:val="007603B7"/>
    <w:rsid w:val="00760542"/>
    <w:rsid w:val="0076072D"/>
    <w:rsid w:val="00760ABB"/>
    <w:rsid w:val="00760AD4"/>
    <w:rsid w:val="00760DD4"/>
    <w:rsid w:val="0076111F"/>
    <w:rsid w:val="007613E4"/>
    <w:rsid w:val="0076242E"/>
    <w:rsid w:val="00762B3F"/>
    <w:rsid w:val="00762E3C"/>
    <w:rsid w:val="0076313D"/>
    <w:rsid w:val="007631D1"/>
    <w:rsid w:val="00763319"/>
    <w:rsid w:val="00763414"/>
    <w:rsid w:val="00763628"/>
    <w:rsid w:val="00763A92"/>
    <w:rsid w:val="00763EA9"/>
    <w:rsid w:val="00764112"/>
    <w:rsid w:val="00764196"/>
    <w:rsid w:val="0076420F"/>
    <w:rsid w:val="00764BA5"/>
    <w:rsid w:val="00764EA4"/>
    <w:rsid w:val="00764FB4"/>
    <w:rsid w:val="0076532C"/>
    <w:rsid w:val="007655A7"/>
    <w:rsid w:val="00765692"/>
    <w:rsid w:val="007657B4"/>
    <w:rsid w:val="007657BA"/>
    <w:rsid w:val="0076580A"/>
    <w:rsid w:val="00765963"/>
    <w:rsid w:val="00765A32"/>
    <w:rsid w:val="00765AEA"/>
    <w:rsid w:val="00765BF4"/>
    <w:rsid w:val="00765BFF"/>
    <w:rsid w:val="00765C46"/>
    <w:rsid w:val="00765C87"/>
    <w:rsid w:val="00765D48"/>
    <w:rsid w:val="00765F02"/>
    <w:rsid w:val="00766101"/>
    <w:rsid w:val="00766289"/>
    <w:rsid w:val="0076658F"/>
    <w:rsid w:val="0076682C"/>
    <w:rsid w:val="007668A7"/>
    <w:rsid w:val="007669B6"/>
    <w:rsid w:val="00766B77"/>
    <w:rsid w:val="00766CEE"/>
    <w:rsid w:val="00766E23"/>
    <w:rsid w:val="007670FA"/>
    <w:rsid w:val="007675E2"/>
    <w:rsid w:val="0076771C"/>
    <w:rsid w:val="00767725"/>
    <w:rsid w:val="00767A7A"/>
    <w:rsid w:val="00767B36"/>
    <w:rsid w:val="00767D04"/>
    <w:rsid w:val="00767D0A"/>
    <w:rsid w:val="00767D38"/>
    <w:rsid w:val="00767F1A"/>
    <w:rsid w:val="00767F3A"/>
    <w:rsid w:val="00770047"/>
    <w:rsid w:val="0077012F"/>
    <w:rsid w:val="007702CE"/>
    <w:rsid w:val="00770EA0"/>
    <w:rsid w:val="007710C7"/>
    <w:rsid w:val="00771205"/>
    <w:rsid w:val="00771B5B"/>
    <w:rsid w:val="00771BF9"/>
    <w:rsid w:val="00771C52"/>
    <w:rsid w:val="00771EE8"/>
    <w:rsid w:val="00771EF1"/>
    <w:rsid w:val="00772463"/>
    <w:rsid w:val="007725B7"/>
    <w:rsid w:val="007725DD"/>
    <w:rsid w:val="00772A49"/>
    <w:rsid w:val="00772B58"/>
    <w:rsid w:val="00772B76"/>
    <w:rsid w:val="00772C2E"/>
    <w:rsid w:val="00773078"/>
    <w:rsid w:val="00773278"/>
    <w:rsid w:val="007733B7"/>
    <w:rsid w:val="007733D3"/>
    <w:rsid w:val="007734A6"/>
    <w:rsid w:val="00773946"/>
    <w:rsid w:val="00773A6A"/>
    <w:rsid w:val="00773E90"/>
    <w:rsid w:val="007744EC"/>
    <w:rsid w:val="00774735"/>
    <w:rsid w:val="00774855"/>
    <w:rsid w:val="00774D5F"/>
    <w:rsid w:val="00775154"/>
    <w:rsid w:val="00775899"/>
    <w:rsid w:val="00775A9C"/>
    <w:rsid w:val="00775D52"/>
    <w:rsid w:val="00775E96"/>
    <w:rsid w:val="00775F2A"/>
    <w:rsid w:val="00776151"/>
    <w:rsid w:val="00776266"/>
    <w:rsid w:val="007763C5"/>
    <w:rsid w:val="00776417"/>
    <w:rsid w:val="0077657C"/>
    <w:rsid w:val="007765F9"/>
    <w:rsid w:val="00776701"/>
    <w:rsid w:val="0077679B"/>
    <w:rsid w:val="00776B9F"/>
    <w:rsid w:val="00776E30"/>
    <w:rsid w:val="00776F15"/>
    <w:rsid w:val="00776F30"/>
    <w:rsid w:val="00776F98"/>
    <w:rsid w:val="00777421"/>
    <w:rsid w:val="007774E5"/>
    <w:rsid w:val="00777C77"/>
    <w:rsid w:val="00780203"/>
    <w:rsid w:val="0078053C"/>
    <w:rsid w:val="00780A5A"/>
    <w:rsid w:val="00780A93"/>
    <w:rsid w:val="00780C66"/>
    <w:rsid w:val="0078174A"/>
    <w:rsid w:val="00781C2B"/>
    <w:rsid w:val="00781EC0"/>
    <w:rsid w:val="0078212F"/>
    <w:rsid w:val="00782148"/>
    <w:rsid w:val="00782150"/>
    <w:rsid w:val="007822BC"/>
    <w:rsid w:val="0078233C"/>
    <w:rsid w:val="00782372"/>
    <w:rsid w:val="00782694"/>
    <w:rsid w:val="007828B2"/>
    <w:rsid w:val="007829EC"/>
    <w:rsid w:val="00782C2E"/>
    <w:rsid w:val="007830EC"/>
    <w:rsid w:val="007830FB"/>
    <w:rsid w:val="00783395"/>
    <w:rsid w:val="0078347E"/>
    <w:rsid w:val="0078357B"/>
    <w:rsid w:val="00783899"/>
    <w:rsid w:val="00783D4F"/>
    <w:rsid w:val="0078455F"/>
    <w:rsid w:val="007849BF"/>
    <w:rsid w:val="007849CF"/>
    <w:rsid w:val="00784BA4"/>
    <w:rsid w:val="00784C4C"/>
    <w:rsid w:val="00784FC1"/>
    <w:rsid w:val="00785027"/>
    <w:rsid w:val="007851A1"/>
    <w:rsid w:val="00785207"/>
    <w:rsid w:val="0078596E"/>
    <w:rsid w:val="00785A82"/>
    <w:rsid w:val="00785D76"/>
    <w:rsid w:val="00785DA9"/>
    <w:rsid w:val="007865DD"/>
    <w:rsid w:val="00786F19"/>
    <w:rsid w:val="007870B8"/>
    <w:rsid w:val="00787151"/>
    <w:rsid w:val="0078790F"/>
    <w:rsid w:val="00787910"/>
    <w:rsid w:val="00787C4F"/>
    <w:rsid w:val="00787CF3"/>
    <w:rsid w:val="00787DF2"/>
    <w:rsid w:val="00790016"/>
    <w:rsid w:val="0079037A"/>
    <w:rsid w:val="0079089C"/>
    <w:rsid w:val="0079107A"/>
    <w:rsid w:val="00791214"/>
    <w:rsid w:val="00791355"/>
    <w:rsid w:val="007914D6"/>
    <w:rsid w:val="0079190D"/>
    <w:rsid w:val="00791953"/>
    <w:rsid w:val="00791ADC"/>
    <w:rsid w:val="00791D65"/>
    <w:rsid w:val="00791D74"/>
    <w:rsid w:val="007920F4"/>
    <w:rsid w:val="00792246"/>
    <w:rsid w:val="0079240E"/>
    <w:rsid w:val="00792442"/>
    <w:rsid w:val="00792B1A"/>
    <w:rsid w:val="00792E05"/>
    <w:rsid w:val="0079304C"/>
    <w:rsid w:val="00793156"/>
    <w:rsid w:val="007933F0"/>
    <w:rsid w:val="00793481"/>
    <w:rsid w:val="00793534"/>
    <w:rsid w:val="00793588"/>
    <w:rsid w:val="00793A3D"/>
    <w:rsid w:val="0079435C"/>
    <w:rsid w:val="00794761"/>
    <w:rsid w:val="00794E53"/>
    <w:rsid w:val="00795127"/>
    <w:rsid w:val="007951E7"/>
    <w:rsid w:val="007954FE"/>
    <w:rsid w:val="00795834"/>
    <w:rsid w:val="00795AC7"/>
    <w:rsid w:val="00795DCA"/>
    <w:rsid w:val="00795E96"/>
    <w:rsid w:val="00795F32"/>
    <w:rsid w:val="007964B5"/>
    <w:rsid w:val="00796736"/>
    <w:rsid w:val="007968DD"/>
    <w:rsid w:val="00796929"/>
    <w:rsid w:val="00796AFE"/>
    <w:rsid w:val="007970EF"/>
    <w:rsid w:val="0079752B"/>
    <w:rsid w:val="0079766B"/>
    <w:rsid w:val="00797673"/>
    <w:rsid w:val="007977B5"/>
    <w:rsid w:val="00797BA8"/>
    <w:rsid w:val="00797C54"/>
    <w:rsid w:val="00797F83"/>
    <w:rsid w:val="007A0343"/>
    <w:rsid w:val="007A03F8"/>
    <w:rsid w:val="007A0402"/>
    <w:rsid w:val="007A044D"/>
    <w:rsid w:val="007A07CF"/>
    <w:rsid w:val="007A0FE4"/>
    <w:rsid w:val="007A138D"/>
    <w:rsid w:val="007A1653"/>
    <w:rsid w:val="007A1816"/>
    <w:rsid w:val="007A185B"/>
    <w:rsid w:val="007A193C"/>
    <w:rsid w:val="007A19E3"/>
    <w:rsid w:val="007A1B84"/>
    <w:rsid w:val="007A2058"/>
    <w:rsid w:val="007A2280"/>
    <w:rsid w:val="007A22AE"/>
    <w:rsid w:val="007A22ED"/>
    <w:rsid w:val="007A24DC"/>
    <w:rsid w:val="007A2858"/>
    <w:rsid w:val="007A2AB3"/>
    <w:rsid w:val="007A2B57"/>
    <w:rsid w:val="007A2B66"/>
    <w:rsid w:val="007A2D00"/>
    <w:rsid w:val="007A3166"/>
    <w:rsid w:val="007A3231"/>
    <w:rsid w:val="007A39DA"/>
    <w:rsid w:val="007A3A8E"/>
    <w:rsid w:val="007A3B00"/>
    <w:rsid w:val="007A3BAE"/>
    <w:rsid w:val="007A3BAF"/>
    <w:rsid w:val="007A3C19"/>
    <w:rsid w:val="007A3D11"/>
    <w:rsid w:val="007A3DA6"/>
    <w:rsid w:val="007A4019"/>
    <w:rsid w:val="007A4235"/>
    <w:rsid w:val="007A42C9"/>
    <w:rsid w:val="007A43CE"/>
    <w:rsid w:val="007A470B"/>
    <w:rsid w:val="007A4756"/>
    <w:rsid w:val="007A4989"/>
    <w:rsid w:val="007A49EF"/>
    <w:rsid w:val="007A4BD0"/>
    <w:rsid w:val="007A4EE2"/>
    <w:rsid w:val="007A52C7"/>
    <w:rsid w:val="007A549D"/>
    <w:rsid w:val="007A6001"/>
    <w:rsid w:val="007A6097"/>
    <w:rsid w:val="007A6522"/>
    <w:rsid w:val="007A6771"/>
    <w:rsid w:val="007A67F4"/>
    <w:rsid w:val="007A6959"/>
    <w:rsid w:val="007A6B5D"/>
    <w:rsid w:val="007A6BD3"/>
    <w:rsid w:val="007A6BF2"/>
    <w:rsid w:val="007A6ECA"/>
    <w:rsid w:val="007A6EDE"/>
    <w:rsid w:val="007A6FEA"/>
    <w:rsid w:val="007A7227"/>
    <w:rsid w:val="007A746F"/>
    <w:rsid w:val="007A7BC3"/>
    <w:rsid w:val="007A7C6E"/>
    <w:rsid w:val="007A7C71"/>
    <w:rsid w:val="007A7D9E"/>
    <w:rsid w:val="007A7ECD"/>
    <w:rsid w:val="007B0171"/>
    <w:rsid w:val="007B039F"/>
    <w:rsid w:val="007B046E"/>
    <w:rsid w:val="007B0495"/>
    <w:rsid w:val="007B08DA"/>
    <w:rsid w:val="007B0C01"/>
    <w:rsid w:val="007B0C49"/>
    <w:rsid w:val="007B0DC7"/>
    <w:rsid w:val="007B13B2"/>
    <w:rsid w:val="007B14B4"/>
    <w:rsid w:val="007B16A9"/>
    <w:rsid w:val="007B17D1"/>
    <w:rsid w:val="007B200D"/>
    <w:rsid w:val="007B2220"/>
    <w:rsid w:val="007B23CF"/>
    <w:rsid w:val="007B274A"/>
    <w:rsid w:val="007B2AE6"/>
    <w:rsid w:val="007B2C01"/>
    <w:rsid w:val="007B2EB5"/>
    <w:rsid w:val="007B2F79"/>
    <w:rsid w:val="007B323B"/>
    <w:rsid w:val="007B35D6"/>
    <w:rsid w:val="007B3A7F"/>
    <w:rsid w:val="007B468E"/>
    <w:rsid w:val="007B47B7"/>
    <w:rsid w:val="007B4808"/>
    <w:rsid w:val="007B4E8A"/>
    <w:rsid w:val="007B5045"/>
    <w:rsid w:val="007B5104"/>
    <w:rsid w:val="007B5114"/>
    <w:rsid w:val="007B5167"/>
    <w:rsid w:val="007B5262"/>
    <w:rsid w:val="007B5287"/>
    <w:rsid w:val="007B5883"/>
    <w:rsid w:val="007B5A35"/>
    <w:rsid w:val="007B5C5F"/>
    <w:rsid w:val="007B6033"/>
    <w:rsid w:val="007B640D"/>
    <w:rsid w:val="007B65DA"/>
    <w:rsid w:val="007B688E"/>
    <w:rsid w:val="007B68BD"/>
    <w:rsid w:val="007B69D1"/>
    <w:rsid w:val="007B7F4C"/>
    <w:rsid w:val="007BBECC"/>
    <w:rsid w:val="007C07CA"/>
    <w:rsid w:val="007C0A13"/>
    <w:rsid w:val="007C0C6F"/>
    <w:rsid w:val="007C0D2D"/>
    <w:rsid w:val="007C1022"/>
    <w:rsid w:val="007C1072"/>
    <w:rsid w:val="007C17FC"/>
    <w:rsid w:val="007C193D"/>
    <w:rsid w:val="007C1C2F"/>
    <w:rsid w:val="007C1C41"/>
    <w:rsid w:val="007C205A"/>
    <w:rsid w:val="007C21E4"/>
    <w:rsid w:val="007C23C9"/>
    <w:rsid w:val="007C2595"/>
    <w:rsid w:val="007C2918"/>
    <w:rsid w:val="007C2E51"/>
    <w:rsid w:val="007C2EB0"/>
    <w:rsid w:val="007C3041"/>
    <w:rsid w:val="007C3081"/>
    <w:rsid w:val="007C3304"/>
    <w:rsid w:val="007C3586"/>
    <w:rsid w:val="007C371A"/>
    <w:rsid w:val="007C385C"/>
    <w:rsid w:val="007C3DA2"/>
    <w:rsid w:val="007C3E3A"/>
    <w:rsid w:val="007C3FC4"/>
    <w:rsid w:val="007C41B1"/>
    <w:rsid w:val="007C475F"/>
    <w:rsid w:val="007C4DA6"/>
    <w:rsid w:val="007C4F26"/>
    <w:rsid w:val="007C529F"/>
    <w:rsid w:val="007C52D1"/>
    <w:rsid w:val="007C52ED"/>
    <w:rsid w:val="007C59AC"/>
    <w:rsid w:val="007C5F1A"/>
    <w:rsid w:val="007C5F3A"/>
    <w:rsid w:val="007C6257"/>
    <w:rsid w:val="007C637E"/>
    <w:rsid w:val="007C63DC"/>
    <w:rsid w:val="007C6B0E"/>
    <w:rsid w:val="007C6C1B"/>
    <w:rsid w:val="007C7221"/>
    <w:rsid w:val="007C77EC"/>
    <w:rsid w:val="007C788C"/>
    <w:rsid w:val="007C7B77"/>
    <w:rsid w:val="007C7F56"/>
    <w:rsid w:val="007D02D0"/>
    <w:rsid w:val="007D0847"/>
    <w:rsid w:val="007D0A5F"/>
    <w:rsid w:val="007D0CB8"/>
    <w:rsid w:val="007D0E61"/>
    <w:rsid w:val="007D0F86"/>
    <w:rsid w:val="007D1014"/>
    <w:rsid w:val="007D10FF"/>
    <w:rsid w:val="007D1322"/>
    <w:rsid w:val="007D15A6"/>
    <w:rsid w:val="007D184C"/>
    <w:rsid w:val="007D1A99"/>
    <w:rsid w:val="007D1C8C"/>
    <w:rsid w:val="007D1D1C"/>
    <w:rsid w:val="007D2210"/>
    <w:rsid w:val="007D2660"/>
    <w:rsid w:val="007D2689"/>
    <w:rsid w:val="007D2756"/>
    <w:rsid w:val="007D2A69"/>
    <w:rsid w:val="007D2EE9"/>
    <w:rsid w:val="007D35F7"/>
    <w:rsid w:val="007D36D2"/>
    <w:rsid w:val="007D37DA"/>
    <w:rsid w:val="007D3971"/>
    <w:rsid w:val="007D3D1E"/>
    <w:rsid w:val="007D3E6A"/>
    <w:rsid w:val="007D3E93"/>
    <w:rsid w:val="007D45CD"/>
    <w:rsid w:val="007D4862"/>
    <w:rsid w:val="007D4AAD"/>
    <w:rsid w:val="007D4E77"/>
    <w:rsid w:val="007D4FD4"/>
    <w:rsid w:val="007D5322"/>
    <w:rsid w:val="007D54D3"/>
    <w:rsid w:val="007D55E4"/>
    <w:rsid w:val="007D5C26"/>
    <w:rsid w:val="007D5F42"/>
    <w:rsid w:val="007D6020"/>
    <w:rsid w:val="007D609C"/>
    <w:rsid w:val="007D621A"/>
    <w:rsid w:val="007D63E7"/>
    <w:rsid w:val="007D6A3F"/>
    <w:rsid w:val="007D6E20"/>
    <w:rsid w:val="007D706B"/>
    <w:rsid w:val="007D70E2"/>
    <w:rsid w:val="007D739E"/>
    <w:rsid w:val="007D788D"/>
    <w:rsid w:val="007D7A96"/>
    <w:rsid w:val="007D7C62"/>
    <w:rsid w:val="007D7E80"/>
    <w:rsid w:val="007D7F2B"/>
    <w:rsid w:val="007D7FC8"/>
    <w:rsid w:val="007E0010"/>
    <w:rsid w:val="007E003F"/>
    <w:rsid w:val="007E08A1"/>
    <w:rsid w:val="007E0D73"/>
    <w:rsid w:val="007E0D7D"/>
    <w:rsid w:val="007E1010"/>
    <w:rsid w:val="007E1317"/>
    <w:rsid w:val="007E1604"/>
    <w:rsid w:val="007E190B"/>
    <w:rsid w:val="007E1C88"/>
    <w:rsid w:val="007E1CD2"/>
    <w:rsid w:val="007E1F92"/>
    <w:rsid w:val="007E2047"/>
    <w:rsid w:val="007E2263"/>
    <w:rsid w:val="007E25EA"/>
    <w:rsid w:val="007E2620"/>
    <w:rsid w:val="007E2621"/>
    <w:rsid w:val="007E2757"/>
    <w:rsid w:val="007E322C"/>
    <w:rsid w:val="007E3342"/>
    <w:rsid w:val="007E35F8"/>
    <w:rsid w:val="007E3894"/>
    <w:rsid w:val="007E38D5"/>
    <w:rsid w:val="007E3B06"/>
    <w:rsid w:val="007E3D8F"/>
    <w:rsid w:val="007E3DD0"/>
    <w:rsid w:val="007E3F23"/>
    <w:rsid w:val="007E4190"/>
    <w:rsid w:val="007E45AF"/>
    <w:rsid w:val="007E467D"/>
    <w:rsid w:val="007E4804"/>
    <w:rsid w:val="007E4878"/>
    <w:rsid w:val="007E4B70"/>
    <w:rsid w:val="007E4CF3"/>
    <w:rsid w:val="007E551B"/>
    <w:rsid w:val="007E5C03"/>
    <w:rsid w:val="007E5D78"/>
    <w:rsid w:val="007E5E1B"/>
    <w:rsid w:val="007E6444"/>
    <w:rsid w:val="007E6673"/>
    <w:rsid w:val="007E66B9"/>
    <w:rsid w:val="007E6C5D"/>
    <w:rsid w:val="007E6CF9"/>
    <w:rsid w:val="007E70B9"/>
    <w:rsid w:val="007E72FA"/>
    <w:rsid w:val="007E734D"/>
    <w:rsid w:val="007E7789"/>
    <w:rsid w:val="007E7C94"/>
    <w:rsid w:val="007E7D3D"/>
    <w:rsid w:val="007E7ECC"/>
    <w:rsid w:val="007F01EB"/>
    <w:rsid w:val="007F0424"/>
    <w:rsid w:val="007F086E"/>
    <w:rsid w:val="007F08BA"/>
    <w:rsid w:val="007F0989"/>
    <w:rsid w:val="007F0A6A"/>
    <w:rsid w:val="007F0A84"/>
    <w:rsid w:val="007F0B07"/>
    <w:rsid w:val="007F0D66"/>
    <w:rsid w:val="007F0EB2"/>
    <w:rsid w:val="007F0F52"/>
    <w:rsid w:val="007F117E"/>
    <w:rsid w:val="007F18B5"/>
    <w:rsid w:val="007F1AFA"/>
    <w:rsid w:val="007F1D86"/>
    <w:rsid w:val="007F1E45"/>
    <w:rsid w:val="007F1EE3"/>
    <w:rsid w:val="007F1FB5"/>
    <w:rsid w:val="007F2334"/>
    <w:rsid w:val="007F23A8"/>
    <w:rsid w:val="007F23C6"/>
    <w:rsid w:val="007F248B"/>
    <w:rsid w:val="007F2858"/>
    <w:rsid w:val="007F287C"/>
    <w:rsid w:val="007F2949"/>
    <w:rsid w:val="007F2B16"/>
    <w:rsid w:val="007F2C93"/>
    <w:rsid w:val="007F2F46"/>
    <w:rsid w:val="007F3002"/>
    <w:rsid w:val="007F30D0"/>
    <w:rsid w:val="007F318E"/>
    <w:rsid w:val="007F3442"/>
    <w:rsid w:val="007F3473"/>
    <w:rsid w:val="007F3594"/>
    <w:rsid w:val="007F3A67"/>
    <w:rsid w:val="007F3E53"/>
    <w:rsid w:val="007F401A"/>
    <w:rsid w:val="007F4286"/>
    <w:rsid w:val="007F43F7"/>
    <w:rsid w:val="007F45D6"/>
    <w:rsid w:val="007F4C27"/>
    <w:rsid w:val="007F54C0"/>
    <w:rsid w:val="007F5529"/>
    <w:rsid w:val="007F562F"/>
    <w:rsid w:val="007F59EB"/>
    <w:rsid w:val="007F5B59"/>
    <w:rsid w:val="007F5C31"/>
    <w:rsid w:val="007F5D0E"/>
    <w:rsid w:val="007F5E1E"/>
    <w:rsid w:val="007F6059"/>
    <w:rsid w:val="007F61BB"/>
    <w:rsid w:val="007F64BD"/>
    <w:rsid w:val="007F677F"/>
    <w:rsid w:val="007F69AE"/>
    <w:rsid w:val="007F7025"/>
    <w:rsid w:val="007F73AB"/>
    <w:rsid w:val="007F7599"/>
    <w:rsid w:val="007F76AB"/>
    <w:rsid w:val="007F7967"/>
    <w:rsid w:val="007F7A2F"/>
    <w:rsid w:val="007F7A89"/>
    <w:rsid w:val="007F7B88"/>
    <w:rsid w:val="007F7B9D"/>
    <w:rsid w:val="007F7B9E"/>
    <w:rsid w:val="007F7CDD"/>
    <w:rsid w:val="00800315"/>
    <w:rsid w:val="00800D9D"/>
    <w:rsid w:val="008014B0"/>
    <w:rsid w:val="00801653"/>
    <w:rsid w:val="008016CE"/>
    <w:rsid w:val="00801BC4"/>
    <w:rsid w:val="00801C86"/>
    <w:rsid w:val="00802062"/>
    <w:rsid w:val="00802965"/>
    <w:rsid w:val="00802B9D"/>
    <w:rsid w:val="0080305A"/>
    <w:rsid w:val="00803299"/>
    <w:rsid w:val="00803726"/>
    <w:rsid w:val="00803AB2"/>
    <w:rsid w:val="00803C9F"/>
    <w:rsid w:val="00803D32"/>
    <w:rsid w:val="00804586"/>
    <w:rsid w:val="00804639"/>
    <w:rsid w:val="00804A03"/>
    <w:rsid w:val="00804AC6"/>
    <w:rsid w:val="00804BC5"/>
    <w:rsid w:val="00804C6D"/>
    <w:rsid w:val="00804CB6"/>
    <w:rsid w:val="00804CD8"/>
    <w:rsid w:val="00804CDD"/>
    <w:rsid w:val="00804D60"/>
    <w:rsid w:val="00804E43"/>
    <w:rsid w:val="00804F61"/>
    <w:rsid w:val="0080500F"/>
    <w:rsid w:val="008050E0"/>
    <w:rsid w:val="00805223"/>
    <w:rsid w:val="008052DC"/>
    <w:rsid w:val="00805C16"/>
    <w:rsid w:val="00805F03"/>
    <w:rsid w:val="00805F63"/>
    <w:rsid w:val="0080680C"/>
    <w:rsid w:val="00806A6B"/>
    <w:rsid w:val="00806A72"/>
    <w:rsid w:val="00806B2D"/>
    <w:rsid w:val="00806B4F"/>
    <w:rsid w:val="00806E8B"/>
    <w:rsid w:val="00807042"/>
    <w:rsid w:val="00807087"/>
    <w:rsid w:val="0080708B"/>
    <w:rsid w:val="0080712C"/>
    <w:rsid w:val="0080717C"/>
    <w:rsid w:val="008072F9"/>
    <w:rsid w:val="00807DD1"/>
    <w:rsid w:val="0081043F"/>
    <w:rsid w:val="00810494"/>
    <w:rsid w:val="0081069C"/>
    <w:rsid w:val="0081079F"/>
    <w:rsid w:val="008107F8"/>
    <w:rsid w:val="00810B9D"/>
    <w:rsid w:val="00810D7E"/>
    <w:rsid w:val="00810FE2"/>
    <w:rsid w:val="00811802"/>
    <w:rsid w:val="00811C05"/>
    <w:rsid w:val="00811E7C"/>
    <w:rsid w:val="0081204C"/>
    <w:rsid w:val="00812D44"/>
    <w:rsid w:val="0081305E"/>
    <w:rsid w:val="008135FB"/>
    <w:rsid w:val="0081391C"/>
    <w:rsid w:val="00813D99"/>
    <w:rsid w:val="00813FCE"/>
    <w:rsid w:val="008142A7"/>
    <w:rsid w:val="008145E7"/>
    <w:rsid w:val="00814804"/>
    <w:rsid w:val="00814AB5"/>
    <w:rsid w:val="00814CD0"/>
    <w:rsid w:val="00814D34"/>
    <w:rsid w:val="008150B2"/>
    <w:rsid w:val="00815885"/>
    <w:rsid w:val="00815A44"/>
    <w:rsid w:val="00815E11"/>
    <w:rsid w:val="00815F7F"/>
    <w:rsid w:val="00815FF8"/>
    <w:rsid w:val="00816004"/>
    <w:rsid w:val="00816065"/>
    <w:rsid w:val="0081628B"/>
    <w:rsid w:val="00816784"/>
    <w:rsid w:val="00816857"/>
    <w:rsid w:val="00816EAB"/>
    <w:rsid w:val="008170BF"/>
    <w:rsid w:val="00817301"/>
    <w:rsid w:val="00817A2E"/>
    <w:rsid w:val="00817D80"/>
    <w:rsid w:val="00817EA4"/>
    <w:rsid w:val="008201DB"/>
    <w:rsid w:val="00820331"/>
    <w:rsid w:val="008207DB"/>
    <w:rsid w:val="00820852"/>
    <w:rsid w:val="008208C6"/>
    <w:rsid w:val="008216F9"/>
    <w:rsid w:val="00821C76"/>
    <w:rsid w:val="00821EE4"/>
    <w:rsid w:val="00821F63"/>
    <w:rsid w:val="00821FA2"/>
    <w:rsid w:val="00822793"/>
    <w:rsid w:val="008227CB"/>
    <w:rsid w:val="00822B15"/>
    <w:rsid w:val="00822DEB"/>
    <w:rsid w:val="0082315E"/>
    <w:rsid w:val="00823269"/>
    <w:rsid w:val="0082342D"/>
    <w:rsid w:val="008235EC"/>
    <w:rsid w:val="0082365A"/>
    <w:rsid w:val="008236E7"/>
    <w:rsid w:val="0082370E"/>
    <w:rsid w:val="00823BBB"/>
    <w:rsid w:val="00823D00"/>
    <w:rsid w:val="00823E52"/>
    <w:rsid w:val="00824AEB"/>
    <w:rsid w:val="00824C2E"/>
    <w:rsid w:val="0082515E"/>
    <w:rsid w:val="00825551"/>
    <w:rsid w:val="00825767"/>
    <w:rsid w:val="008258B5"/>
    <w:rsid w:val="00825A27"/>
    <w:rsid w:val="00825B10"/>
    <w:rsid w:val="0082607F"/>
    <w:rsid w:val="008260A9"/>
    <w:rsid w:val="00826163"/>
    <w:rsid w:val="00826380"/>
    <w:rsid w:val="0082645E"/>
    <w:rsid w:val="00826588"/>
    <w:rsid w:val="00826AED"/>
    <w:rsid w:val="0082728B"/>
    <w:rsid w:val="00827649"/>
    <w:rsid w:val="0082796C"/>
    <w:rsid w:val="0082798B"/>
    <w:rsid w:val="0082798F"/>
    <w:rsid w:val="00827CB2"/>
    <w:rsid w:val="00827FEC"/>
    <w:rsid w:val="00830040"/>
    <w:rsid w:val="0083014A"/>
    <w:rsid w:val="008304D3"/>
    <w:rsid w:val="00830798"/>
    <w:rsid w:val="00831186"/>
    <w:rsid w:val="008312B7"/>
    <w:rsid w:val="00831492"/>
    <w:rsid w:val="00831739"/>
    <w:rsid w:val="00831A71"/>
    <w:rsid w:val="00831DB0"/>
    <w:rsid w:val="008320D2"/>
    <w:rsid w:val="00832522"/>
    <w:rsid w:val="008326EC"/>
    <w:rsid w:val="00832A35"/>
    <w:rsid w:val="00832CD7"/>
    <w:rsid w:val="00832D04"/>
    <w:rsid w:val="00832DE9"/>
    <w:rsid w:val="00832F11"/>
    <w:rsid w:val="008331B2"/>
    <w:rsid w:val="00833307"/>
    <w:rsid w:val="008335C5"/>
    <w:rsid w:val="0083376A"/>
    <w:rsid w:val="00833AF6"/>
    <w:rsid w:val="00833EBC"/>
    <w:rsid w:val="00834279"/>
    <w:rsid w:val="008343BA"/>
    <w:rsid w:val="008343F9"/>
    <w:rsid w:val="0083456C"/>
    <w:rsid w:val="00834689"/>
    <w:rsid w:val="008349CB"/>
    <w:rsid w:val="00834A1C"/>
    <w:rsid w:val="00834BD2"/>
    <w:rsid w:val="00834D23"/>
    <w:rsid w:val="00834EA0"/>
    <w:rsid w:val="00835143"/>
    <w:rsid w:val="00835186"/>
    <w:rsid w:val="008353EA"/>
    <w:rsid w:val="00835458"/>
    <w:rsid w:val="008354A6"/>
    <w:rsid w:val="00835736"/>
    <w:rsid w:val="008357D4"/>
    <w:rsid w:val="00835C3E"/>
    <w:rsid w:val="008360C0"/>
    <w:rsid w:val="00836499"/>
    <w:rsid w:val="00836572"/>
    <w:rsid w:val="00836A50"/>
    <w:rsid w:val="00836AC5"/>
    <w:rsid w:val="00836B1B"/>
    <w:rsid w:val="00836E49"/>
    <w:rsid w:val="00836F2B"/>
    <w:rsid w:val="008372C4"/>
    <w:rsid w:val="00837753"/>
    <w:rsid w:val="00837879"/>
    <w:rsid w:val="00837A75"/>
    <w:rsid w:val="00837A7B"/>
    <w:rsid w:val="00837B0F"/>
    <w:rsid w:val="00837C00"/>
    <w:rsid w:val="00837C52"/>
    <w:rsid w:val="00837E1D"/>
    <w:rsid w:val="00837FDE"/>
    <w:rsid w:val="00840171"/>
    <w:rsid w:val="00840215"/>
    <w:rsid w:val="00840929"/>
    <w:rsid w:val="00840985"/>
    <w:rsid w:val="00840D9C"/>
    <w:rsid w:val="00841007"/>
    <w:rsid w:val="00841032"/>
    <w:rsid w:val="0084103E"/>
    <w:rsid w:val="00841172"/>
    <w:rsid w:val="008413C9"/>
    <w:rsid w:val="008415BA"/>
    <w:rsid w:val="008415BF"/>
    <w:rsid w:val="008415FE"/>
    <w:rsid w:val="00841A0C"/>
    <w:rsid w:val="00841DA4"/>
    <w:rsid w:val="00842186"/>
    <w:rsid w:val="0084221D"/>
    <w:rsid w:val="00842A1E"/>
    <w:rsid w:val="008438D3"/>
    <w:rsid w:val="00843A67"/>
    <w:rsid w:val="00843AA9"/>
    <w:rsid w:val="00843D1A"/>
    <w:rsid w:val="00843E5C"/>
    <w:rsid w:val="00844307"/>
    <w:rsid w:val="0084457D"/>
    <w:rsid w:val="008446DF"/>
    <w:rsid w:val="00845131"/>
    <w:rsid w:val="008452D5"/>
    <w:rsid w:val="00845324"/>
    <w:rsid w:val="00845506"/>
    <w:rsid w:val="00845686"/>
    <w:rsid w:val="008456A7"/>
    <w:rsid w:val="0084575B"/>
    <w:rsid w:val="008458B7"/>
    <w:rsid w:val="00845B86"/>
    <w:rsid w:val="00846439"/>
    <w:rsid w:val="0084651B"/>
    <w:rsid w:val="008466E7"/>
    <w:rsid w:val="00846752"/>
    <w:rsid w:val="00846A84"/>
    <w:rsid w:val="00846B2B"/>
    <w:rsid w:val="00846D6D"/>
    <w:rsid w:val="0084716E"/>
    <w:rsid w:val="008471C3"/>
    <w:rsid w:val="008471DA"/>
    <w:rsid w:val="0084728D"/>
    <w:rsid w:val="00847609"/>
    <w:rsid w:val="008476D0"/>
    <w:rsid w:val="0084774C"/>
    <w:rsid w:val="00850070"/>
    <w:rsid w:val="00850220"/>
    <w:rsid w:val="008506CF"/>
    <w:rsid w:val="00850912"/>
    <w:rsid w:val="00850A0F"/>
    <w:rsid w:val="00850B89"/>
    <w:rsid w:val="0085106C"/>
    <w:rsid w:val="00851143"/>
    <w:rsid w:val="0085166D"/>
    <w:rsid w:val="00851686"/>
    <w:rsid w:val="00851A2E"/>
    <w:rsid w:val="00851D65"/>
    <w:rsid w:val="00852379"/>
    <w:rsid w:val="00852407"/>
    <w:rsid w:val="008525DA"/>
    <w:rsid w:val="00852665"/>
    <w:rsid w:val="00852702"/>
    <w:rsid w:val="00852A10"/>
    <w:rsid w:val="0085305D"/>
    <w:rsid w:val="00853102"/>
    <w:rsid w:val="00853151"/>
    <w:rsid w:val="00853A61"/>
    <w:rsid w:val="00853CCD"/>
    <w:rsid w:val="00853E19"/>
    <w:rsid w:val="0085417C"/>
    <w:rsid w:val="0085444C"/>
    <w:rsid w:val="00854492"/>
    <w:rsid w:val="008545C5"/>
    <w:rsid w:val="0085494B"/>
    <w:rsid w:val="00854B8E"/>
    <w:rsid w:val="00854BE4"/>
    <w:rsid w:val="00854D04"/>
    <w:rsid w:val="00854E7B"/>
    <w:rsid w:val="00854F75"/>
    <w:rsid w:val="008550BE"/>
    <w:rsid w:val="008554C8"/>
    <w:rsid w:val="008554FC"/>
    <w:rsid w:val="0085586D"/>
    <w:rsid w:val="00855D1C"/>
    <w:rsid w:val="0085609E"/>
    <w:rsid w:val="008563E8"/>
    <w:rsid w:val="00856597"/>
    <w:rsid w:val="008568F4"/>
    <w:rsid w:val="00856B81"/>
    <w:rsid w:val="00856BD8"/>
    <w:rsid w:val="00856DB1"/>
    <w:rsid w:val="0085725B"/>
    <w:rsid w:val="00857BBF"/>
    <w:rsid w:val="00857C04"/>
    <w:rsid w:val="00857C4E"/>
    <w:rsid w:val="00857CFE"/>
    <w:rsid w:val="00857E92"/>
    <w:rsid w:val="00857FFE"/>
    <w:rsid w:val="008600BB"/>
    <w:rsid w:val="00860525"/>
    <w:rsid w:val="008605CC"/>
    <w:rsid w:val="008605DD"/>
    <w:rsid w:val="00860622"/>
    <w:rsid w:val="008609D9"/>
    <w:rsid w:val="00860AFC"/>
    <w:rsid w:val="00860F99"/>
    <w:rsid w:val="00861118"/>
    <w:rsid w:val="0086121F"/>
    <w:rsid w:val="00861373"/>
    <w:rsid w:val="00861466"/>
    <w:rsid w:val="0086147F"/>
    <w:rsid w:val="008615CD"/>
    <w:rsid w:val="00861D40"/>
    <w:rsid w:val="00861D8D"/>
    <w:rsid w:val="0086219D"/>
    <w:rsid w:val="0086287A"/>
    <w:rsid w:val="0086291B"/>
    <w:rsid w:val="0086293F"/>
    <w:rsid w:val="0086295C"/>
    <w:rsid w:val="00862972"/>
    <w:rsid w:val="00862A56"/>
    <w:rsid w:val="00862A72"/>
    <w:rsid w:val="008634DC"/>
    <w:rsid w:val="0086362B"/>
    <w:rsid w:val="008639F1"/>
    <w:rsid w:val="00863B07"/>
    <w:rsid w:val="00863B5C"/>
    <w:rsid w:val="0086413A"/>
    <w:rsid w:val="00864339"/>
    <w:rsid w:val="00864A60"/>
    <w:rsid w:val="0086528B"/>
    <w:rsid w:val="00865368"/>
    <w:rsid w:val="00865377"/>
    <w:rsid w:val="00865400"/>
    <w:rsid w:val="00865FFF"/>
    <w:rsid w:val="008661F9"/>
    <w:rsid w:val="00866400"/>
    <w:rsid w:val="00866765"/>
    <w:rsid w:val="00866A80"/>
    <w:rsid w:val="00866E17"/>
    <w:rsid w:val="0086740F"/>
    <w:rsid w:val="0086765D"/>
    <w:rsid w:val="00867829"/>
    <w:rsid w:val="008679B7"/>
    <w:rsid w:val="00867B3E"/>
    <w:rsid w:val="00867BF1"/>
    <w:rsid w:val="00867D90"/>
    <w:rsid w:val="00867DD3"/>
    <w:rsid w:val="00867FFC"/>
    <w:rsid w:val="0087012A"/>
    <w:rsid w:val="0087079F"/>
    <w:rsid w:val="00870AD0"/>
    <w:rsid w:val="00870BDB"/>
    <w:rsid w:val="008710FD"/>
    <w:rsid w:val="00871376"/>
    <w:rsid w:val="0087159B"/>
    <w:rsid w:val="008719E0"/>
    <w:rsid w:val="00871E07"/>
    <w:rsid w:val="00871E7C"/>
    <w:rsid w:val="00871F47"/>
    <w:rsid w:val="008721C8"/>
    <w:rsid w:val="0087224B"/>
    <w:rsid w:val="0087236E"/>
    <w:rsid w:val="00872686"/>
    <w:rsid w:val="008726FD"/>
    <w:rsid w:val="00872720"/>
    <w:rsid w:val="00872BFC"/>
    <w:rsid w:val="008734D8"/>
    <w:rsid w:val="0087375F"/>
    <w:rsid w:val="00873B5C"/>
    <w:rsid w:val="00873D45"/>
    <w:rsid w:val="008745F9"/>
    <w:rsid w:val="00874693"/>
    <w:rsid w:val="0087490B"/>
    <w:rsid w:val="00874B5B"/>
    <w:rsid w:val="00874BF9"/>
    <w:rsid w:val="00874CBF"/>
    <w:rsid w:val="00874D30"/>
    <w:rsid w:val="00874D80"/>
    <w:rsid w:val="008751A7"/>
    <w:rsid w:val="0087531E"/>
    <w:rsid w:val="008754EE"/>
    <w:rsid w:val="008754EF"/>
    <w:rsid w:val="00875B53"/>
    <w:rsid w:val="008760B6"/>
    <w:rsid w:val="008765B7"/>
    <w:rsid w:val="0087668A"/>
    <w:rsid w:val="00876775"/>
    <w:rsid w:val="008767C7"/>
    <w:rsid w:val="0087683A"/>
    <w:rsid w:val="008769C4"/>
    <w:rsid w:val="008770A9"/>
    <w:rsid w:val="0087715A"/>
    <w:rsid w:val="00877806"/>
    <w:rsid w:val="00877833"/>
    <w:rsid w:val="00877A2A"/>
    <w:rsid w:val="00877C5A"/>
    <w:rsid w:val="00877F75"/>
    <w:rsid w:val="00877FE9"/>
    <w:rsid w:val="008801E6"/>
    <w:rsid w:val="00880474"/>
    <w:rsid w:val="008809A8"/>
    <w:rsid w:val="00880AF2"/>
    <w:rsid w:val="00880D79"/>
    <w:rsid w:val="00881001"/>
    <w:rsid w:val="00881021"/>
    <w:rsid w:val="00881341"/>
    <w:rsid w:val="008813C8"/>
    <w:rsid w:val="00881466"/>
    <w:rsid w:val="0088155F"/>
    <w:rsid w:val="008816B7"/>
    <w:rsid w:val="00882299"/>
    <w:rsid w:val="00882455"/>
    <w:rsid w:val="008824D9"/>
    <w:rsid w:val="00882740"/>
    <w:rsid w:val="008827E9"/>
    <w:rsid w:val="0088288B"/>
    <w:rsid w:val="00882A72"/>
    <w:rsid w:val="00882B20"/>
    <w:rsid w:val="0088303A"/>
    <w:rsid w:val="0088308B"/>
    <w:rsid w:val="00883137"/>
    <w:rsid w:val="0088325A"/>
    <w:rsid w:val="00883D57"/>
    <w:rsid w:val="00883EE3"/>
    <w:rsid w:val="00883EF8"/>
    <w:rsid w:val="00884182"/>
    <w:rsid w:val="00884559"/>
    <w:rsid w:val="00884840"/>
    <w:rsid w:val="008849D3"/>
    <w:rsid w:val="00884B1C"/>
    <w:rsid w:val="00884BD2"/>
    <w:rsid w:val="00885147"/>
    <w:rsid w:val="0088542A"/>
    <w:rsid w:val="00885882"/>
    <w:rsid w:val="00885946"/>
    <w:rsid w:val="00885FFA"/>
    <w:rsid w:val="00886439"/>
    <w:rsid w:val="00886505"/>
    <w:rsid w:val="008865A8"/>
    <w:rsid w:val="0088733C"/>
    <w:rsid w:val="00887430"/>
    <w:rsid w:val="00887644"/>
    <w:rsid w:val="00887A9F"/>
    <w:rsid w:val="00887D4D"/>
    <w:rsid w:val="00887F0C"/>
    <w:rsid w:val="008902AC"/>
    <w:rsid w:val="0089056C"/>
    <w:rsid w:val="008908CD"/>
    <w:rsid w:val="00890A5E"/>
    <w:rsid w:val="00890DDE"/>
    <w:rsid w:val="00890F5C"/>
    <w:rsid w:val="0089100B"/>
    <w:rsid w:val="00891373"/>
    <w:rsid w:val="00891464"/>
    <w:rsid w:val="0089147B"/>
    <w:rsid w:val="0089154D"/>
    <w:rsid w:val="0089163E"/>
    <w:rsid w:val="008917E6"/>
    <w:rsid w:val="008919F7"/>
    <w:rsid w:val="00891D4D"/>
    <w:rsid w:val="00891F00"/>
    <w:rsid w:val="00892094"/>
    <w:rsid w:val="008929F8"/>
    <w:rsid w:val="00892B18"/>
    <w:rsid w:val="00892B87"/>
    <w:rsid w:val="008934E3"/>
    <w:rsid w:val="008935B1"/>
    <w:rsid w:val="00893860"/>
    <w:rsid w:val="00893ADB"/>
    <w:rsid w:val="00893B4D"/>
    <w:rsid w:val="00893EFC"/>
    <w:rsid w:val="00894003"/>
    <w:rsid w:val="008940B7"/>
    <w:rsid w:val="00894576"/>
    <w:rsid w:val="0089498D"/>
    <w:rsid w:val="00894EEF"/>
    <w:rsid w:val="00894FA3"/>
    <w:rsid w:val="008951F6"/>
    <w:rsid w:val="00895361"/>
    <w:rsid w:val="0089538C"/>
    <w:rsid w:val="008953D2"/>
    <w:rsid w:val="00895432"/>
    <w:rsid w:val="008956E2"/>
    <w:rsid w:val="00895871"/>
    <w:rsid w:val="00895D21"/>
    <w:rsid w:val="00895E2D"/>
    <w:rsid w:val="00896AE5"/>
    <w:rsid w:val="00896CE6"/>
    <w:rsid w:val="00896E86"/>
    <w:rsid w:val="00897282"/>
    <w:rsid w:val="008972CC"/>
    <w:rsid w:val="00897515"/>
    <w:rsid w:val="00897A95"/>
    <w:rsid w:val="00897BA2"/>
    <w:rsid w:val="008A038A"/>
    <w:rsid w:val="008A09C1"/>
    <w:rsid w:val="008A0BD7"/>
    <w:rsid w:val="008A0D95"/>
    <w:rsid w:val="008A0E8D"/>
    <w:rsid w:val="008A11BD"/>
    <w:rsid w:val="008A1287"/>
    <w:rsid w:val="008A12B7"/>
    <w:rsid w:val="008A1363"/>
    <w:rsid w:val="008A13B7"/>
    <w:rsid w:val="008A19F2"/>
    <w:rsid w:val="008A1B99"/>
    <w:rsid w:val="008A21E4"/>
    <w:rsid w:val="008A2208"/>
    <w:rsid w:val="008A223F"/>
    <w:rsid w:val="008A271C"/>
    <w:rsid w:val="008A2AD0"/>
    <w:rsid w:val="008A2D8C"/>
    <w:rsid w:val="008A2FCE"/>
    <w:rsid w:val="008A303C"/>
    <w:rsid w:val="008A3064"/>
    <w:rsid w:val="008A30A9"/>
    <w:rsid w:val="008A317A"/>
    <w:rsid w:val="008A3219"/>
    <w:rsid w:val="008A332B"/>
    <w:rsid w:val="008A33A5"/>
    <w:rsid w:val="008A3842"/>
    <w:rsid w:val="008A397B"/>
    <w:rsid w:val="008A3CA3"/>
    <w:rsid w:val="008A3D5E"/>
    <w:rsid w:val="008A3DC0"/>
    <w:rsid w:val="008A3F66"/>
    <w:rsid w:val="008A3FD1"/>
    <w:rsid w:val="008A40A2"/>
    <w:rsid w:val="008A427B"/>
    <w:rsid w:val="008A432E"/>
    <w:rsid w:val="008A4369"/>
    <w:rsid w:val="008A436A"/>
    <w:rsid w:val="008A43BA"/>
    <w:rsid w:val="008A4479"/>
    <w:rsid w:val="008A467B"/>
    <w:rsid w:val="008A49F0"/>
    <w:rsid w:val="008A4B0E"/>
    <w:rsid w:val="008A4EBF"/>
    <w:rsid w:val="008A4FED"/>
    <w:rsid w:val="008A5063"/>
    <w:rsid w:val="008A51D4"/>
    <w:rsid w:val="008A530B"/>
    <w:rsid w:val="008A54F1"/>
    <w:rsid w:val="008A55E7"/>
    <w:rsid w:val="008A562B"/>
    <w:rsid w:val="008A583B"/>
    <w:rsid w:val="008A5B2A"/>
    <w:rsid w:val="008A5DB1"/>
    <w:rsid w:val="008A5F55"/>
    <w:rsid w:val="008A6063"/>
    <w:rsid w:val="008A62B1"/>
    <w:rsid w:val="008A6367"/>
    <w:rsid w:val="008A66D0"/>
    <w:rsid w:val="008A6959"/>
    <w:rsid w:val="008A6BC3"/>
    <w:rsid w:val="008A6E41"/>
    <w:rsid w:val="008A6F98"/>
    <w:rsid w:val="008A736E"/>
    <w:rsid w:val="008A7A29"/>
    <w:rsid w:val="008A7C6B"/>
    <w:rsid w:val="008B0168"/>
    <w:rsid w:val="008B02D7"/>
    <w:rsid w:val="008B05DB"/>
    <w:rsid w:val="008B0622"/>
    <w:rsid w:val="008B0871"/>
    <w:rsid w:val="008B0CB6"/>
    <w:rsid w:val="008B0FAB"/>
    <w:rsid w:val="008B0FE6"/>
    <w:rsid w:val="008B11F6"/>
    <w:rsid w:val="008B13E3"/>
    <w:rsid w:val="008B1563"/>
    <w:rsid w:val="008B158E"/>
    <w:rsid w:val="008B197E"/>
    <w:rsid w:val="008B1DB9"/>
    <w:rsid w:val="008B1F20"/>
    <w:rsid w:val="008B280A"/>
    <w:rsid w:val="008B294C"/>
    <w:rsid w:val="008B298A"/>
    <w:rsid w:val="008B2B6E"/>
    <w:rsid w:val="008B2D52"/>
    <w:rsid w:val="008B30F9"/>
    <w:rsid w:val="008B320C"/>
    <w:rsid w:val="008B3B48"/>
    <w:rsid w:val="008B3CD3"/>
    <w:rsid w:val="008B45F0"/>
    <w:rsid w:val="008B477E"/>
    <w:rsid w:val="008B47E3"/>
    <w:rsid w:val="008B4C8A"/>
    <w:rsid w:val="008B4CA5"/>
    <w:rsid w:val="008B4D91"/>
    <w:rsid w:val="008B4F77"/>
    <w:rsid w:val="008B4F88"/>
    <w:rsid w:val="008B550D"/>
    <w:rsid w:val="008B57A1"/>
    <w:rsid w:val="008B5A5D"/>
    <w:rsid w:val="008B5B34"/>
    <w:rsid w:val="008B60F4"/>
    <w:rsid w:val="008B621D"/>
    <w:rsid w:val="008B6499"/>
    <w:rsid w:val="008B64FF"/>
    <w:rsid w:val="008B6562"/>
    <w:rsid w:val="008B6614"/>
    <w:rsid w:val="008B6661"/>
    <w:rsid w:val="008B67DC"/>
    <w:rsid w:val="008B6B0E"/>
    <w:rsid w:val="008B6C9A"/>
    <w:rsid w:val="008B6D87"/>
    <w:rsid w:val="008B7073"/>
    <w:rsid w:val="008B731D"/>
    <w:rsid w:val="008B7D9D"/>
    <w:rsid w:val="008B7EA4"/>
    <w:rsid w:val="008B7F99"/>
    <w:rsid w:val="008B9C2C"/>
    <w:rsid w:val="008B9F9C"/>
    <w:rsid w:val="008C0011"/>
    <w:rsid w:val="008C001B"/>
    <w:rsid w:val="008C006B"/>
    <w:rsid w:val="008C0197"/>
    <w:rsid w:val="008C03C5"/>
    <w:rsid w:val="008C054D"/>
    <w:rsid w:val="008C08E4"/>
    <w:rsid w:val="008C0A69"/>
    <w:rsid w:val="008C0FEA"/>
    <w:rsid w:val="008C104B"/>
    <w:rsid w:val="008C11BD"/>
    <w:rsid w:val="008C1386"/>
    <w:rsid w:val="008C1A48"/>
    <w:rsid w:val="008C1A85"/>
    <w:rsid w:val="008C1BA5"/>
    <w:rsid w:val="008C1DE9"/>
    <w:rsid w:val="008C246B"/>
    <w:rsid w:val="008C258A"/>
    <w:rsid w:val="008C2870"/>
    <w:rsid w:val="008C3398"/>
    <w:rsid w:val="008C34BD"/>
    <w:rsid w:val="008C37C6"/>
    <w:rsid w:val="008C3927"/>
    <w:rsid w:val="008C3D03"/>
    <w:rsid w:val="008C3D4D"/>
    <w:rsid w:val="008C3EEA"/>
    <w:rsid w:val="008C3FA2"/>
    <w:rsid w:val="008C40E4"/>
    <w:rsid w:val="008C4475"/>
    <w:rsid w:val="008C4790"/>
    <w:rsid w:val="008C4951"/>
    <w:rsid w:val="008C49EB"/>
    <w:rsid w:val="008C4AFC"/>
    <w:rsid w:val="008C4C4E"/>
    <w:rsid w:val="008C4CC3"/>
    <w:rsid w:val="008C4CF3"/>
    <w:rsid w:val="008C4EB8"/>
    <w:rsid w:val="008C4F7E"/>
    <w:rsid w:val="008C4F86"/>
    <w:rsid w:val="008C517B"/>
    <w:rsid w:val="008C545E"/>
    <w:rsid w:val="008C54E0"/>
    <w:rsid w:val="008C567E"/>
    <w:rsid w:val="008C57FF"/>
    <w:rsid w:val="008C59EC"/>
    <w:rsid w:val="008C5E6C"/>
    <w:rsid w:val="008C6109"/>
    <w:rsid w:val="008C620D"/>
    <w:rsid w:val="008C6455"/>
    <w:rsid w:val="008C6547"/>
    <w:rsid w:val="008C65A3"/>
    <w:rsid w:val="008C6762"/>
    <w:rsid w:val="008C688D"/>
    <w:rsid w:val="008C6A2C"/>
    <w:rsid w:val="008C6C03"/>
    <w:rsid w:val="008C6F2C"/>
    <w:rsid w:val="008C6FE5"/>
    <w:rsid w:val="008C746B"/>
    <w:rsid w:val="008C76B3"/>
    <w:rsid w:val="008C76D6"/>
    <w:rsid w:val="008C7736"/>
    <w:rsid w:val="008C7954"/>
    <w:rsid w:val="008D004F"/>
    <w:rsid w:val="008D0278"/>
    <w:rsid w:val="008D07D2"/>
    <w:rsid w:val="008D086B"/>
    <w:rsid w:val="008D0B1D"/>
    <w:rsid w:val="008D0B32"/>
    <w:rsid w:val="008D0E36"/>
    <w:rsid w:val="008D16C6"/>
    <w:rsid w:val="008D1C27"/>
    <w:rsid w:val="008D1CD5"/>
    <w:rsid w:val="008D1CFA"/>
    <w:rsid w:val="008D21D1"/>
    <w:rsid w:val="008D2FB9"/>
    <w:rsid w:val="008D32D9"/>
    <w:rsid w:val="008D3359"/>
    <w:rsid w:val="008D386C"/>
    <w:rsid w:val="008D3A57"/>
    <w:rsid w:val="008D3B09"/>
    <w:rsid w:val="008D3B6B"/>
    <w:rsid w:val="008D3BB9"/>
    <w:rsid w:val="008D3C1C"/>
    <w:rsid w:val="008D3D2B"/>
    <w:rsid w:val="008D4591"/>
    <w:rsid w:val="008D48C9"/>
    <w:rsid w:val="008D4E89"/>
    <w:rsid w:val="008D4EBD"/>
    <w:rsid w:val="008D500E"/>
    <w:rsid w:val="008D5169"/>
    <w:rsid w:val="008D5294"/>
    <w:rsid w:val="008D5385"/>
    <w:rsid w:val="008D540B"/>
    <w:rsid w:val="008D54B8"/>
    <w:rsid w:val="008D5730"/>
    <w:rsid w:val="008D586D"/>
    <w:rsid w:val="008D5B18"/>
    <w:rsid w:val="008D5C85"/>
    <w:rsid w:val="008D5E62"/>
    <w:rsid w:val="008D6047"/>
    <w:rsid w:val="008D62B0"/>
    <w:rsid w:val="008D67E7"/>
    <w:rsid w:val="008D717F"/>
    <w:rsid w:val="008D7488"/>
    <w:rsid w:val="008D74E2"/>
    <w:rsid w:val="008D76F7"/>
    <w:rsid w:val="008D7725"/>
    <w:rsid w:val="008D7797"/>
    <w:rsid w:val="008D7888"/>
    <w:rsid w:val="008D78E1"/>
    <w:rsid w:val="008D793D"/>
    <w:rsid w:val="008D7A41"/>
    <w:rsid w:val="008D7E87"/>
    <w:rsid w:val="008E03BB"/>
    <w:rsid w:val="008E05E0"/>
    <w:rsid w:val="008E0A3A"/>
    <w:rsid w:val="008E0CBB"/>
    <w:rsid w:val="008E0F91"/>
    <w:rsid w:val="008E11FC"/>
    <w:rsid w:val="008E120C"/>
    <w:rsid w:val="008E1297"/>
    <w:rsid w:val="008E1332"/>
    <w:rsid w:val="008E1504"/>
    <w:rsid w:val="008E159D"/>
    <w:rsid w:val="008E15DC"/>
    <w:rsid w:val="008E1C2E"/>
    <w:rsid w:val="008E1F08"/>
    <w:rsid w:val="008E1F62"/>
    <w:rsid w:val="008E20E9"/>
    <w:rsid w:val="008E224C"/>
    <w:rsid w:val="008E231B"/>
    <w:rsid w:val="008E23FF"/>
    <w:rsid w:val="008E27BC"/>
    <w:rsid w:val="008E29EA"/>
    <w:rsid w:val="008E2B3E"/>
    <w:rsid w:val="008E2CBB"/>
    <w:rsid w:val="008E2D05"/>
    <w:rsid w:val="008E33FA"/>
    <w:rsid w:val="008E36BB"/>
    <w:rsid w:val="008E3846"/>
    <w:rsid w:val="008E3A79"/>
    <w:rsid w:val="008E3BAB"/>
    <w:rsid w:val="008E446A"/>
    <w:rsid w:val="008E4542"/>
    <w:rsid w:val="008E47E7"/>
    <w:rsid w:val="008E4859"/>
    <w:rsid w:val="008E4BA3"/>
    <w:rsid w:val="008E52EE"/>
    <w:rsid w:val="008E550B"/>
    <w:rsid w:val="008E58E0"/>
    <w:rsid w:val="008E5A22"/>
    <w:rsid w:val="008E5C97"/>
    <w:rsid w:val="008E5D33"/>
    <w:rsid w:val="008E6552"/>
    <w:rsid w:val="008E69DA"/>
    <w:rsid w:val="008E7029"/>
    <w:rsid w:val="008E7109"/>
    <w:rsid w:val="008E7167"/>
    <w:rsid w:val="008E7278"/>
    <w:rsid w:val="008E7285"/>
    <w:rsid w:val="008E7692"/>
    <w:rsid w:val="008E795C"/>
    <w:rsid w:val="008E7982"/>
    <w:rsid w:val="008E7CC8"/>
    <w:rsid w:val="008E7D8B"/>
    <w:rsid w:val="008E7F63"/>
    <w:rsid w:val="008E7F88"/>
    <w:rsid w:val="008F0126"/>
    <w:rsid w:val="008F023B"/>
    <w:rsid w:val="008F03C0"/>
    <w:rsid w:val="008F0766"/>
    <w:rsid w:val="008F0AE9"/>
    <w:rsid w:val="008F0DF8"/>
    <w:rsid w:val="008F0FA7"/>
    <w:rsid w:val="008F102A"/>
    <w:rsid w:val="008F1088"/>
    <w:rsid w:val="008F1120"/>
    <w:rsid w:val="008F1196"/>
    <w:rsid w:val="008F13D6"/>
    <w:rsid w:val="008F1656"/>
    <w:rsid w:val="008F1D09"/>
    <w:rsid w:val="008F1EFE"/>
    <w:rsid w:val="008F1F19"/>
    <w:rsid w:val="008F20BE"/>
    <w:rsid w:val="008F2403"/>
    <w:rsid w:val="008F2466"/>
    <w:rsid w:val="008F26C8"/>
    <w:rsid w:val="008F2E71"/>
    <w:rsid w:val="008F3287"/>
    <w:rsid w:val="008F3344"/>
    <w:rsid w:val="008F3418"/>
    <w:rsid w:val="008F342C"/>
    <w:rsid w:val="008F3798"/>
    <w:rsid w:val="008F3855"/>
    <w:rsid w:val="008F3C50"/>
    <w:rsid w:val="008F3C82"/>
    <w:rsid w:val="008F422A"/>
    <w:rsid w:val="008F43D8"/>
    <w:rsid w:val="008F471A"/>
    <w:rsid w:val="008F471C"/>
    <w:rsid w:val="008F49BE"/>
    <w:rsid w:val="008F4B41"/>
    <w:rsid w:val="008F4BA1"/>
    <w:rsid w:val="008F4D11"/>
    <w:rsid w:val="008F4E05"/>
    <w:rsid w:val="008F4EF3"/>
    <w:rsid w:val="008F50D9"/>
    <w:rsid w:val="008F529E"/>
    <w:rsid w:val="008F53C1"/>
    <w:rsid w:val="008F5484"/>
    <w:rsid w:val="008F5531"/>
    <w:rsid w:val="008F5798"/>
    <w:rsid w:val="008F5B4D"/>
    <w:rsid w:val="008F5CA4"/>
    <w:rsid w:val="008F65C8"/>
    <w:rsid w:val="008F6743"/>
    <w:rsid w:val="008F68F8"/>
    <w:rsid w:val="008F705A"/>
    <w:rsid w:val="008F7475"/>
    <w:rsid w:val="008F7753"/>
    <w:rsid w:val="008F7B4B"/>
    <w:rsid w:val="008F7C7F"/>
    <w:rsid w:val="008F7EE8"/>
    <w:rsid w:val="009001E7"/>
    <w:rsid w:val="00900281"/>
    <w:rsid w:val="009006BD"/>
    <w:rsid w:val="009008E0"/>
    <w:rsid w:val="009011BE"/>
    <w:rsid w:val="00901582"/>
    <w:rsid w:val="00901DB7"/>
    <w:rsid w:val="00902C1C"/>
    <w:rsid w:val="00902D19"/>
    <w:rsid w:val="00902E0B"/>
    <w:rsid w:val="00902FF6"/>
    <w:rsid w:val="009031A6"/>
    <w:rsid w:val="00903351"/>
    <w:rsid w:val="00903494"/>
    <w:rsid w:val="0090366F"/>
    <w:rsid w:val="009038BB"/>
    <w:rsid w:val="00903B80"/>
    <w:rsid w:val="00903BC4"/>
    <w:rsid w:val="00903E8A"/>
    <w:rsid w:val="00903F8F"/>
    <w:rsid w:val="00904961"/>
    <w:rsid w:val="009049E1"/>
    <w:rsid w:val="00904AD0"/>
    <w:rsid w:val="00904E5B"/>
    <w:rsid w:val="00905683"/>
    <w:rsid w:val="00905797"/>
    <w:rsid w:val="00905936"/>
    <w:rsid w:val="00905B09"/>
    <w:rsid w:val="00905C9B"/>
    <w:rsid w:val="00905EE0"/>
    <w:rsid w:val="00905F13"/>
    <w:rsid w:val="00906060"/>
    <w:rsid w:val="00906592"/>
    <w:rsid w:val="009066BD"/>
    <w:rsid w:val="00906B0B"/>
    <w:rsid w:val="00906D82"/>
    <w:rsid w:val="009070CD"/>
    <w:rsid w:val="0090716D"/>
    <w:rsid w:val="009072A6"/>
    <w:rsid w:val="0090731F"/>
    <w:rsid w:val="00907372"/>
    <w:rsid w:val="0090754A"/>
    <w:rsid w:val="009077CC"/>
    <w:rsid w:val="00907C5B"/>
    <w:rsid w:val="00907ED6"/>
    <w:rsid w:val="00910204"/>
    <w:rsid w:val="0091043C"/>
    <w:rsid w:val="00910670"/>
    <w:rsid w:val="009108B4"/>
    <w:rsid w:val="00910907"/>
    <w:rsid w:val="00910CE2"/>
    <w:rsid w:val="009112A7"/>
    <w:rsid w:val="009115B8"/>
    <w:rsid w:val="009116A4"/>
    <w:rsid w:val="009117F1"/>
    <w:rsid w:val="00911809"/>
    <w:rsid w:val="00911AC2"/>
    <w:rsid w:val="00911E23"/>
    <w:rsid w:val="00911FFB"/>
    <w:rsid w:val="00912375"/>
    <w:rsid w:val="009127A1"/>
    <w:rsid w:val="0091292B"/>
    <w:rsid w:val="0091292E"/>
    <w:rsid w:val="00912967"/>
    <w:rsid w:val="00912A56"/>
    <w:rsid w:val="00912A6C"/>
    <w:rsid w:val="00912C38"/>
    <w:rsid w:val="00913396"/>
    <w:rsid w:val="0091387A"/>
    <w:rsid w:val="00913A2A"/>
    <w:rsid w:val="00913BA9"/>
    <w:rsid w:val="00913EF5"/>
    <w:rsid w:val="00913F66"/>
    <w:rsid w:val="0091404D"/>
    <w:rsid w:val="00914258"/>
    <w:rsid w:val="0091438F"/>
    <w:rsid w:val="009145DB"/>
    <w:rsid w:val="0091477E"/>
    <w:rsid w:val="00914AD3"/>
    <w:rsid w:val="00914C47"/>
    <w:rsid w:val="00914D98"/>
    <w:rsid w:val="00914F99"/>
    <w:rsid w:val="009150D9"/>
    <w:rsid w:val="00915219"/>
    <w:rsid w:val="009152FE"/>
    <w:rsid w:val="009153C9"/>
    <w:rsid w:val="00915570"/>
    <w:rsid w:val="0091581B"/>
    <w:rsid w:val="00915B14"/>
    <w:rsid w:val="00915D08"/>
    <w:rsid w:val="00915DD4"/>
    <w:rsid w:val="00915EF7"/>
    <w:rsid w:val="009160E3"/>
    <w:rsid w:val="00916215"/>
    <w:rsid w:val="0091634B"/>
    <w:rsid w:val="00916CD6"/>
    <w:rsid w:val="00917097"/>
    <w:rsid w:val="00917591"/>
    <w:rsid w:val="009176C5"/>
    <w:rsid w:val="009176F2"/>
    <w:rsid w:val="0091786A"/>
    <w:rsid w:val="00917947"/>
    <w:rsid w:val="00917960"/>
    <w:rsid w:val="00917B06"/>
    <w:rsid w:val="00917C32"/>
    <w:rsid w:val="00917E47"/>
    <w:rsid w:val="00920497"/>
    <w:rsid w:val="009206D8"/>
    <w:rsid w:val="0092081A"/>
    <w:rsid w:val="0092082E"/>
    <w:rsid w:val="00920F1F"/>
    <w:rsid w:val="00921315"/>
    <w:rsid w:val="009219FE"/>
    <w:rsid w:val="00921ACB"/>
    <w:rsid w:val="00921E39"/>
    <w:rsid w:val="00921E62"/>
    <w:rsid w:val="0092205A"/>
    <w:rsid w:val="0092209A"/>
    <w:rsid w:val="00922AD3"/>
    <w:rsid w:val="00922BA4"/>
    <w:rsid w:val="00922D94"/>
    <w:rsid w:val="00922E69"/>
    <w:rsid w:val="00923314"/>
    <w:rsid w:val="00923522"/>
    <w:rsid w:val="00923594"/>
    <w:rsid w:val="00923697"/>
    <w:rsid w:val="00923846"/>
    <w:rsid w:val="00923C29"/>
    <w:rsid w:val="00923DFD"/>
    <w:rsid w:val="00923EF4"/>
    <w:rsid w:val="009241B2"/>
    <w:rsid w:val="009248B5"/>
    <w:rsid w:val="009248C4"/>
    <w:rsid w:val="009248D6"/>
    <w:rsid w:val="00924951"/>
    <w:rsid w:val="00924A3F"/>
    <w:rsid w:val="00924C52"/>
    <w:rsid w:val="00924F49"/>
    <w:rsid w:val="00925097"/>
    <w:rsid w:val="00925175"/>
    <w:rsid w:val="009252EB"/>
    <w:rsid w:val="00925456"/>
    <w:rsid w:val="00925A58"/>
    <w:rsid w:val="00925BD3"/>
    <w:rsid w:val="00925C1B"/>
    <w:rsid w:val="00925E64"/>
    <w:rsid w:val="00925EFF"/>
    <w:rsid w:val="00926186"/>
    <w:rsid w:val="0092619A"/>
    <w:rsid w:val="00926811"/>
    <w:rsid w:val="00926FA4"/>
    <w:rsid w:val="0092702C"/>
    <w:rsid w:val="009270A7"/>
    <w:rsid w:val="00927885"/>
    <w:rsid w:val="0092790E"/>
    <w:rsid w:val="009279FB"/>
    <w:rsid w:val="00927A04"/>
    <w:rsid w:val="00927BF9"/>
    <w:rsid w:val="00930145"/>
    <w:rsid w:val="009301E8"/>
    <w:rsid w:val="009302D4"/>
    <w:rsid w:val="0093045C"/>
    <w:rsid w:val="009305DF"/>
    <w:rsid w:val="0093061F"/>
    <w:rsid w:val="00930874"/>
    <w:rsid w:val="00930B3B"/>
    <w:rsid w:val="00930E89"/>
    <w:rsid w:val="00930F13"/>
    <w:rsid w:val="00930F9D"/>
    <w:rsid w:val="00930FDC"/>
    <w:rsid w:val="009314C1"/>
    <w:rsid w:val="009314D1"/>
    <w:rsid w:val="009315BD"/>
    <w:rsid w:val="009316A1"/>
    <w:rsid w:val="009316B0"/>
    <w:rsid w:val="00931A57"/>
    <w:rsid w:val="00931F1E"/>
    <w:rsid w:val="00932C01"/>
    <w:rsid w:val="00932DA3"/>
    <w:rsid w:val="00932E4A"/>
    <w:rsid w:val="0093372E"/>
    <w:rsid w:val="00933B64"/>
    <w:rsid w:val="00933D04"/>
    <w:rsid w:val="009341E0"/>
    <w:rsid w:val="00934201"/>
    <w:rsid w:val="00934370"/>
    <w:rsid w:val="00934476"/>
    <w:rsid w:val="00934934"/>
    <w:rsid w:val="00934C2E"/>
    <w:rsid w:val="00934F63"/>
    <w:rsid w:val="009350A3"/>
    <w:rsid w:val="009350EA"/>
    <w:rsid w:val="00935106"/>
    <w:rsid w:val="0093512F"/>
    <w:rsid w:val="0093553E"/>
    <w:rsid w:val="00935681"/>
    <w:rsid w:val="00935813"/>
    <w:rsid w:val="00935842"/>
    <w:rsid w:val="00935B19"/>
    <w:rsid w:val="00935C4C"/>
    <w:rsid w:val="00935DAD"/>
    <w:rsid w:val="00935E6A"/>
    <w:rsid w:val="00935FD5"/>
    <w:rsid w:val="009363C5"/>
    <w:rsid w:val="00936472"/>
    <w:rsid w:val="00936823"/>
    <w:rsid w:val="009368F1"/>
    <w:rsid w:val="00936C9D"/>
    <w:rsid w:val="00936DFB"/>
    <w:rsid w:val="00937034"/>
    <w:rsid w:val="00937A19"/>
    <w:rsid w:val="00937ACC"/>
    <w:rsid w:val="00937D04"/>
    <w:rsid w:val="00940466"/>
    <w:rsid w:val="009405C9"/>
    <w:rsid w:val="009409F8"/>
    <w:rsid w:val="009410B2"/>
    <w:rsid w:val="00941208"/>
    <w:rsid w:val="00941292"/>
    <w:rsid w:val="009413C9"/>
    <w:rsid w:val="009414B2"/>
    <w:rsid w:val="009414BA"/>
    <w:rsid w:val="00941847"/>
    <w:rsid w:val="00941A78"/>
    <w:rsid w:val="00941A7C"/>
    <w:rsid w:val="0094268E"/>
    <w:rsid w:val="009427FC"/>
    <w:rsid w:val="0094280C"/>
    <w:rsid w:val="009428CF"/>
    <w:rsid w:val="00942C0D"/>
    <w:rsid w:val="0094345D"/>
    <w:rsid w:val="00943532"/>
    <w:rsid w:val="00943957"/>
    <w:rsid w:val="00943A73"/>
    <w:rsid w:val="00943C34"/>
    <w:rsid w:val="00943E3E"/>
    <w:rsid w:val="00943FF4"/>
    <w:rsid w:val="009440F0"/>
    <w:rsid w:val="00944140"/>
    <w:rsid w:val="0094468E"/>
    <w:rsid w:val="009446C8"/>
    <w:rsid w:val="00944E08"/>
    <w:rsid w:val="00944EB2"/>
    <w:rsid w:val="00944F90"/>
    <w:rsid w:val="009452BA"/>
    <w:rsid w:val="009452E9"/>
    <w:rsid w:val="0094587E"/>
    <w:rsid w:val="00945A8D"/>
    <w:rsid w:val="00945DC4"/>
    <w:rsid w:val="00945E45"/>
    <w:rsid w:val="00946307"/>
    <w:rsid w:val="0094637C"/>
    <w:rsid w:val="009466A2"/>
    <w:rsid w:val="0094673A"/>
    <w:rsid w:val="00946B19"/>
    <w:rsid w:val="00946B44"/>
    <w:rsid w:val="0094754F"/>
    <w:rsid w:val="0094783F"/>
    <w:rsid w:val="009478B7"/>
    <w:rsid w:val="0095012C"/>
    <w:rsid w:val="00950634"/>
    <w:rsid w:val="00950AC0"/>
    <w:rsid w:val="00950B3E"/>
    <w:rsid w:val="00950BBB"/>
    <w:rsid w:val="00951459"/>
    <w:rsid w:val="00951468"/>
    <w:rsid w:val="0095154C"/>
    <w:rsid w:val="00951673"/>
    <w:rsid w:val="00951745"/>
    <w:rsid w:val="00951B86"/>
    <w:rsid w:val="00951EDE"/>
    <w:rsid w:val="00951F9C"/>
    <w:rsid w:val="0095238E"/>
    <w:rsid w:val="009526C4"/>
    <w:rsid w:val="00952C48"/>
    <w:rsid w:val="0095308A"/>
    <w:rsid w:val="00953114"/>
    <w:rsid w:val="0095338B"/>
    <w:rsid w:val="0095368C"/>
    <w:rsid w:val="009537B1"/>
    <w:rsid w:val="009538D8"/>
    <w:rsid w:val="00953D1D"/>
    <w:rsid w:val="00953E45"/>
    <w:rsid w:val="00954622"/>
    <w:rsid w:val="00954649"/>
    <w:rsid w:val="00954677"/>
    <w:rsid w:val="00954738"/>
    <w:rsid w:val="0095490A"/>
    <w:rsid w:val="009549D2"/>
    <w:rsid w:val="00954FFF"/>
    <w:rsid w:val="0095514C"/>
    <w:rsid w:val="009553AB"/>
    <w:rsid w:val="009553D1"/>
    <w:rsid w:val="00955445"/>
    <w:rsid w:val="00955606"/>
    <w:rsid w:val="00955A3A"/>
    <w:rsid w:val="00955A4E"/>
    <w:rsid w:val="00955E40"/>
    <w:rsid w:val="00956996"/>
    <w:rsid w:val="00956A07"/>
    <w:rsid w:val="009571B0"/>
    <w:rsid w:val="00957570"/>
    <w:rsid w:val="009576C0"/>
    <w:rsid w:val="00957AF9"/>
    <w:rsid w:val="00957E52"/>
    <w:rsid w:val="0096062E"/>
    <w:rsid w:val="00960847"/>
    <w:rsid w:val="00960933"/>
    <w:rsid w:val="0096098A"/>
    <w:rsid w:val="00960A34"/>
    <w:rsid w:val="00960B90"/>
    <w:rsid w:val="00960C0C"/>
    <w:rsid w:val="00960E71"/>
    <w:rsid w:val="00960FC1"/>
    <w:rsid w:val="009612D6"/>
    <w:rsid w:val="0096146E"/>
    <w:rsid w:val="009616D8"/>
    <w:rsid w:val="00961873"/>
    <w:rsid w:val="00961B6E"/>
    <w:rsid w:val="00961BD2"/>
    <w:rsid w:val="00961D0C"/>
    <w:rsid w:val="00961DC8"/>
    <w:rsid w:val="00961EB2"/>
    <w:rsid w:val="00961F62"/>
    <w:rsid w:val="00961FF8"/>
    <w:rsid w:val="00962213"/>
    <w:rsid w:val="0096238C"/>
    <w:rsid w:val="009623F3"/>
    <w:rsid w:val="00962444"/>
    <w:rsid w:val="00962A28"/>
    <w:rsid w:val="00962AC4"/>
    <w:rsid w:val="00962EA8"/>
    <w:rsid w:val="00962EBE"/>
    <w:rsid w:val="009631A2"/>
    <w:rsid w:val="009631BA"/>
    <w:rsid w:val="009633AC"/>
    <w:rsid w:val="0096384D"/>
    <w:rsid w:val="009639B8"/>
    <w:rsid w:val="00963D2D"/>
    <w:rsid w:val="009643F6"/>
    <w:rsid w:val="009645C6"/>
    <w:rsid w:val="00964899"/>
    <w:rsid w:val="00964F6C"/>
    <w:rsid w:val="00965143"/>
    <w:rsid w:val="009651BC"/>
    <w:rsid w:val="00965FD7"/>
    <w:rsid w:val="00966148"/>
    <w:rsid w:val="00966230"/>
    <w:rsid w:val="009666F0"/>
    <w:rsid w:val="00966735"/>
    <w:rsid w:val="00966795"/>
    <w:rsid w:val="00966999"/>
    <w:rsid w:val="00966B46"/>
    <w:rsid w:val="009672A5"/>
    <w:rsid w:val="00967317"/>
    <w:rsid w:val="0096765F"/>
    <w:rsid w:val="00967771"/>
    <w:rsid w:val="009677C6"/>
    <w:rsid w:val="00967D81"/>
    <w:rsid w:val="00967EB0"/>
    <w:rsid w:val="009700EC"/>
    <w:rsid w:val="00970449"/>
    <w:rsid w:val="009706C6"/>
    <w:rsid w:val="00970962"/>
    <w:rsid w:val="00970A58"/>
    <w:rsid w:val="00970D9F"/>
    <w:rsid w:val="00970F3B"/>
    <w:rsid w:val="0097160D"/>
    <w:rsid w:val="00971984"/>
    <w:rsid w:val="00971B1B"/>
    <w:rsid w:val="00971CCE"/>
    <w:rsid w:val="00971D0B"/>
    <w:rsid w:val="00971F22"/>
    <w:rsid w:val="009720B5"/>
    <w:rsid w:val="0097245B"/>
    <w:rsid w:val="009725A8"/>
    <w:rsid w:val="00972874"/>
    <w:rsid w:val="009729DC"/>
    <w:rsid w:val="00972D07"/>
    <w:rsid w:val="00972DA2"/>
    <w:rsid w:val="00972FC7"/>
    <w:rsid w:val="009732B5"/>
    <w:rsid w:val="00973354"/>
    <w:rsid w:val="009734DA"/>
    <w:rsid w:val="009738C9"/>
    <w:rsid w:val="00973A44"/>
    <w:rsid w:val="00973B39"/>
    <w:rsid w:val="009743C0"/>
    <w:rsid w:val="00974421"/>
    <w:rsid w:val="00974440"/>
    <w:rsid w:val="009744C5"/>
    <w:rsid w:val="009746A9"/>
    <w:rsid w:val="00974BC8"/>
    <w:rsid w:val="00974DFD"/>
    <w:rsid w:val="00975375"/>
    <w:rsid w:val="00975381"/>
    <w:rsid w:val="00975439"/>
    <w:rsid w:val="00975470"/>
    <w:rsid w:val="0097553B"/>
    <w:rsid w:val="0097564E"/>
    <w:rsid w:val="009759EF"/>
    <w:rsid w:val="00975D54"/>
    <w:rsid w:val="00975F54"/>
    <w:rsid w:val="00975FFA"/>
    <w:rsid w:val="009760C3"/>
    <w:rsid w:val="00976200"/>
    <w:rsid w:val="00976217"/>
    <w:rsid w:val="00976767"/>
    <w:rsid w:val="00976820"/>
    <w:rsid w:val="00976869"/>
    <w:rsid w:val="00976BE4"/>
    <w:rsid w:val="00976C09"/>
    <w:rsid w:val="00976C44"/>
    <w:rsid w:val="009770C4"/>
    <w:rsid w:val="0097711B"/>
    <w:rsid w:val="0097712F"/>
    <w:rsid w:val="009771B8"/>
    <w:rsid w:val="0097745C"/>
    <w:rsid w:val="0097749D"/>
    <w:rsid w:val="00977670"/>
    <w:rsid w:val="009776A7"/>
    <w:rsid w:val="00977ADC"/>
    <w:rsid w:val="00977E19"/>
    <w:rsid w:val="009805D7"/>
    <w:rsid w:val="0098060F"/>
    <w:rsid w:val="0098071B"/>
    <w:rsid w:val="00980B85"/>
    <w:rsid w:val="00981514"/>
    <w:rsid w:val="00981709"/>
    <w:rsid w:val="009820EA"/>
    <w:rsid w:val="009829AA"/>
    <w:rsid w:val="00982C28"/>
    <w:rsid w:val="00982D46"/>
    <w:rsid w:val="00982EA6"/>
    <w:rsid w:val="00982F3E"/>
    <w:rsid w:val="00983208"/>
    <w:rsid w:val="0098362B"/>
    <w:rsid w:val="00983705"/>
    <w:rsid w:val="009837AD"/>
    <w:rsid w:val="00983AD0"/>
    <w:rsid w:val="00983C4A"/>
    <w:rsid w:val="00983F0B"/>
    <w:rsid w:val="00984274"/>
    <w:rsid w:val="009842BB"/>
    <w:rsid w:val="00984823"/>
    <w:rsid w:val="0098497F"/>
    <w:rsid w:val="00984A17"/>
    <w:rsid w:val="00984CCE"/>
    <w:rsid w:val="009853B0"/>
    <w:rsid w:val="00985822"/>
    <w:rsid w:val="00985B95"/>
    <w:rsid w:val="00985D4F"/>
    <w:rsid w:val="00985F96"/>
    <w:rsid w:val="0098602C"/>
    <w:rsid w:val="0098637A"/>
    <w:rsid w:val="009863B9"/>
    <w:rsid w:val="009864F7"/>
    <w:rsid w:val="009865D8"/>
    <w:rsid w:val="009868B5"/>
    <w:rsid w:val="009869A8"/>
    <w:rsid w:val="00986E94"/>
    <w:rsid w:val="00986F67"/>
    <w:rsid w:val="009871DF"/>
    <w:rsid w:val="009871F3"/>
    <w:rsid w:val="009874FB"/>
    <w:rsid w:val="00987980"/>
    <w:rsid w:val="00987A01"/>
    <w:rsid w:val="00987A17"/>
    <w:rsid w:val="00990451"/>
    <w:rsid w:val="009905B7"/>
    <w:rsid w:val="0099064A"/>
    <w:rsid w:val="00990980"/>
    <w:rsid w:val="009909E8"/>
    <w:rsid w:val="00990F1A"/>
    <w:rsid w:val="0099113D"/>
    <w:rsid w:val="009915DA"/>
    <w:rsid w:val="0099163D"/>
    <w:rsid w:val="0099177B"/>
    <w:rsid w:val="009919F7"/>
    <w:rsid w:val="00991B77"/>
    <w:rsid w:val="00991BDB"/>
    <w:rsid w:val="009920A2"/>
    <w:rsid w:val="009921FB"/>
    <w:rsid w:val="00992976"/>
    <w:rsid w:val="009929D3"/>
    <w:rsid w:val="00992B96"/>
    <w:rsid w:val="00992CDE"/>
    <w:rsid w:val="00992DC5"/>
    <w:rsid w:val="00992FDD"/>
    <w:rsid w:val="0099323E"/>
    <w:rsid w:val="00993CCC"/>
    <w:rsid w:val="009941F0"/>
    <w:rsid w:val="0099451F"/>
    <w:rsid w:val="00994568"/>
    <w:rsid w:val="00994738"/>
    <w:rsid w:val="009949F0"/>
    <w:rsid w:val="00994A42"/>
    <w:rsid w:val="00994E5C"/>
    <w:rsid w:val="00994F0D"/>
    <w:rsid w:val="009951AE"/>
    <w:rsid w:val="00995908"/>
    <w:rsid w:val="00995B75"/>
    <w:rsid w:val="00995F55"/>
    <w:rsid w:val="0099603B"/>
    <w:rsid w:val="009961B8"/>
    <w:rsid w:val="00996873"/>
    <w:rsid w:val="009968BC"/>
    <w:rsid w:val="00996B54"/>
    <w:rsid w:val="009973E1"/>
    <w:rsid w:val="00997453"/>
    <w:rsid w:val="009974B0"/>
    <w:rsid w:val="00997AF2"/>
    <w:rsid w:val="00997D25"/>
    <w:rsid w:val="00997FDF"/>
    <w:rsid w:val="009A0106"/>
    <w:rsid w:val="009A011A"/>
    <w:rsid w:val="009A0BFC"/>
    <w:rsid w:val="009A0D26"/>
    <w:rsid w:val="009A14BA"/>
    <w:rsid w:val="009A14C4"/>
    <w:rsid w:val="009A1607"/>
    <w:rsid w:val="009A1AED"/>
    <w:rsid w:val="009A1D84"/>
    <w:rsid w:val="009A1FD5"/>
    <w:rsid w:val="009A22F1"/>
    <w:rsid w:val="009A2311"/>
    <w:rsid w:val="009A2539"/>
    <w:rsid w:val="009A2626"/>
    <w:rsid w:val="009A2960"/>
    <w:rsid w:val="009A2B37"/>
    <w:rsid w:val="009A2BB5"/>
    <w:rsid w:val="009A2C51"/>
    <w:rsid w:val="009A2D6D"/>
    <w:rsid w:val="009A302B"/>
    <w:rsid w:val="009A3068"/>
    <w:rsid w:val="009A3340"/>
    <w:rsid w:val="009A34D3"/>
    <w:rsid w:val="009A3D2B"/>
    <w:rsid w:val="009A3D82"/>
    <w:rsid w:val="009A499A"/>
    <w:rsid w:val="009A4A6D"/>
    <w:rsid w:val="009A527F"/>
    <w:rsid w:val="009A534F"/>
    <w:rsid w:val="009A5384"/>
    <w:rsid w:val="009A54D1"/>
    <w:rsid w:val="009A5725"/>
    <w:rsid w:val="009A5A18"/>
    <w:rsid w:val="009A5A3C"/>
    <w:rsid w:val="009A5CB1"/>
    <w:rsid w:val="009A650D"/>
    <w:rsid w:val="009A671A"/>
    <w:rsid w:val="009A67B2"/>
    <w:rsid w:val="009A7354"/>
    <w:rsid w:val="009A7616"/>
    <w:rsid w:val="009A7628"/>
    <w:rsid w:val="009A78EF"/>
    <w:rsid w:val="009A7936"/>
    <w:rsid w:val="009A7BCA"/>
    <w:rsid w:val="009A7CF3"/>
    <w:rsid w:val="009A7F01"/>
    <w:rsid w:val="009AD24A"/>
    <w:rsid w:val="009AE35B"/>
    <w:rsid w:val="009B0164"/>
    <w:rsid w:val="009B01BE"/>
    <w:rsid w:val="009B08BC"/>
    <w:rsid w:val="009B0B21"/>
    <w:rsid w:val="009B0E54"/>
    <w:rsid w:val="009B0F32"/>
    <w:rsid w:val="009B0F69"/>
    <w:rsid w:val="009B1071"/>
    <w:rsid w:val="009B11A3"/>
    <w:rsid w:val="009B126B"/>
    <w:rsid w:val="009B13A9"/>
    <w:rsid w:val="009B1825"/>
    <w:rsid w:val="009B1835"/>
    <w:rsid w:val="009B18A3"/>
    <w:rsid w:val="009B1948"/>
    <w:rsid w:val="009B1AF9"/>
    <w:rsid w:val="009B1C12"/>
    <w:rsid w:val="009B1DD4"/>
    <w:rsid w:val="009B26DD"/>
    <w:rsid w:val="009B279E"/>
    <w:rsid w:val="009B29AA"/>
    <w:rsid w:val="009B2EC3"/>
    <w:rsid w:val="009B3994"/>
    <w:rsid w:val="009B39ED"/>
    <w:rsid w:val="009B3AA4"/>
    <w:rsid w:val="009B3C05"/>
    <w:rsid w:val="009B3D09"/>
    <w:rsid w:val="009B3F01"/>
    <w:rsid w:val="009B4829"/>
    <w:rsid w:val="009B49B2"/>
    <w:rsid w:val="009B4D55"/>
    <w:rsid w:val="009B4D70"/>
    <w:rsid w:val="009B4ECD"/>
    <w:rsid w:val="009B514E"/>
    <w:rsid w:val="009B51EA"/>
    <w:rsid w:val="009B550C"/>
    <w:rsid w:val="009B5649"/>
    <w:rsid w:val="009B5937"/>
    <w:rsid w:val="009B616D"/>
    <w:rsid w:val="009B64AF"/>
    <w:rsid w:val="009B6792"/>
    <w:rsid w:val="009B6A3A"/>
    <w:rsid w:val="009B6C9B"/>
    <w:rsid w:val="009B6CB8"/>
    <w:rsid w:val="009B6E54"/>
    <w:rsid w:val="009B6EB8"/>
    <w:rsid w:val="009B7224"/>
    <w:rsid w:val="009B77B0"/>
    <w:rsid w:val="009B789B"/>
    <w:rsid w:val="009B78F2"/>
    <w:rsid w:val="009B7AB2"/>
    <w:rsid w:val="009B7B41"/>
    <w:rsid w:val="009B7B46"/>
    <w:rsid w:val="009C042B"/>
    <w:rsid w:val="009C057C"/>
    <w:rsid w:val="009C0776"/>
    <w:rsid w:val="009C0B6E"/>
    <w:rsid w:val="009C0F8F"/>
    <w:rsid w:val="009C1044"/>
    <w:rsid w:val="009C1484"/>
    <w:rsid w:val="009C149A"/>
    <w:rsid w:val="009C1542"/>
    <w:rsid w:val="009C1679"/>
    <w:rsid w:val="009C1732"/>
    <w:rsid w:val="009C18BF"/>
    <w:rsid w:val="009C1A4A"/>
    <w:rsid w:val="009C1D26"/>
    <w:rsid w:val="009C20BD"/>
    <w:rsid w:val="009C2149"/>
    <w:rsid w:val="009C227E"/>
    <w:rsid w:val="009C2298"/>
    <w:rsid w:val="009C29CC"/>
    <w:rsid w:val="009C2D17"/>
    <w:rsid w:val="009C302D"/>
    <w:rsid w:val="009C314A"/>
    <w:rsid w:val="009C34ED"/>
    <w:rsid w:val="009C3800"/>
    <w:rsid w:val="009C3958"/>
    <w:rsid w:val="009C3C57"/>
    <w:rsid w:val="009C3E00"/>
    <w:rsid w:val="009C4170"/>
    <w:rsid w:val="009C41C1"/>
    <w:rsid w:val="009C4AA0"/>
    <w:rsid w:val="009C4D24"/>
    <w:rsid w:val="009C5190"/>
    <w:rsid w:val="009C51D4"/>
    <w:rsid w:val="009C51F7"/>
    <w:rsid w:val="009C5286"/>
    <w:rsid w:val="009C53F0"/>
    <w:rsid w:val="009C55E6"/>
    <w:rsid w:val="009C5B9D"/>
    <w:rsid w:val="009C5CE2"/>
    <w:rsid w:val="009C5F09"/>
    <w:rsid w:val="009C5F96"/>
    <w:rsid w:val="009C62BA"/>
    <w:rsid w:val="009C63D1"/>
    <w:rsid w:val="009C6CA1"/>
    <w:rsid w:val="009C72CA"/>
    <w:rsid w:val="009C7698"/>
    <w:rsid w:val="009C7738"/>
    <w:rsid w:val="009C78FB"/>
    <w:rsid w:val="009C7B97"/>
    <w:rsid w:val="009C7C5E"/>
    <w:rsid w:val="009C7F90"/>
    <w:rsid w:val="009D0031"/>
    <w:rsid w:val="009D0259"/>
    <w:rsid w:val="009D033E"/>
    <w:rsid w:val="009D04E2"/>
    <w:rsid w:val="009D05AB"/>
    <w:rsid w:val="009D064A"/>
    <w:rsid w:val="009D06AE"/>
    <w:rsid w:val="009D0701"/>
    <w:rsid w:val="009D0735"/>
    <w:rsid w:val="009D0A69"/>
    <w:rsid w:val="009D0C33"/>
    <w:rsid w:val="009D0C46"/>
    <w:rsid w:val="009D0C83"/>
    <w:rsid w:val="009D0D78"/>
    <w:rsid w:val="009D0EAB"/>
    <w:rsid w:val="009D16E1"/>
    <w:rsid w:val="009D17FF"/>
    <w:rsid w:val="009D181C"/>
    <w:rsid w:val="009D19FB"/>
    <w:rsid w:val="009D1A09"/>
    <w:rsid w:val="009D1D3F"/>
    <w:rsid w:val="009D1E3D"/>
    <w:rsid w:val="009D1E9B"/>
    <w:rsid w:val="009D20D9"/>
    <w:rsid w:val="009D2213"/>
    <w:rsid w:val="009D2730"/>
    <w:rsid w:val="009D2844"/>
    <w:rsid w:val="009D2C70"/>
    <w:rsid w:val="009D2F05"/>
    <w:rsid w:val="009D30DF"/>
    <w:rsid w:val="009D33D6"/>
    <w:rsid w:val="009D3417"/>
    <w:rsid w:val="009D3BB6"/>
    <w:rsid w:val="009D3C87"/>
    <w:rsid w:val="009D3D8E"/>
    <w:rsid w:val="009D4941"/>
    <w:rsid w:val="009D4B2F"/>
    <w:rsid w:val="009D4D39"/>
    <w:rsid w:val="009D4F39"/>
    <w:rsid w:val="009D569A"/>
    <w:rsid w:val="009D594D"/>
    <w:rsid w:val="009D59B2"/>
    <w:rsid w:val="009D59C2"/>
    <w:rsid w:val="009D5AC5"/>
    <w:rsid w:val="009D5C2A"/>
    <w:rsid w:val="009D6069"/>
    <w:rsid w:val="009D6499"/>
    <w:rsid w:val="009D6683"/>
    <w:rsid w:val="009D66FF"/>
    <w:rsid w:val="009D6939"/>
    <w:rsid w:val="009D6A62"/>
    <w:rsid w:val="009D6AFB"/>
    <w:rsid w:val="009D6B66"/>
    <w:rsid w:val="009D6D01"/>
    <w:rsid w:val="009D7193"/>
    <w:rsid w:val="009D7384"/>
    <w:rsid w:val="009D73F9"/>
    <w:rsid w:val="009D7412"/>
    <w:rsid w:val="009D79A2"/>
    <w:rsid w:val="009D7C4C"/>
    <w:rsid w:val="009E0100"/>
    <w:rsid w:val="009E0184"/>
    <w:rsid w:val="009E03CE"/>
    <w:rsid w:val="009E0B70"/>
    <w:rsid w:val="009E0DD9"/>
    <w:rsid w:val="009E1152"/>
    <w:rsid w:val="009E1162"/>
    <w:rsid w:val="009E11AC"/>
    <w:rsid w:val="009E123E"/>
    <w:rsid w:val="009E1B29"/>
    <w:rsid w:val="009E1F61"/>
    <w:rsid w:val="009E2196"/>
    <w:rsid w:val="009E2364"/>
    <w:rsid w:val="009E2397"/>
    <w:rsid w:val="009E244A"/>
    <w:rsid w:val="009E29F4"/>
    <w:rsid w:val="009E2C76"/>
    <w:rsid w:val="009E2C88"/>
    <w:rsid w:val="009E2F16"/>
    <w:rsid w:val="009E301C"/>
    <w:rsid w:val="009E34F9"/>
    <w:rsid w:val="009E3508"/>
    <w:rsid w:val="009E3570"/>
    <w:rsid w:val="009E3843"/>
    <w:rsid w:val="009E3F0F"/>
    <w:rsid w:val="009E41BB"/>
    <w:rsid w:val="009E4321"/>
    <w:rsid w:val="009E43B1"/>
    <w:rsid w:val="009E486A"/>
    <w:rsid w:val="009E49C7"/>
    <w:rsid w:val="009E4D4F"/>
    <w:rsid w:val="009E4F75"/>
    <w:rsid w:val="009E5123"/>
    <w:rsid w:val="009E5297"/>
    <w:rsid w:val="009E54A8"/>
    <w:rsid w:val="009E550D"/>
    <w:rsid w:val="009E575F"/>
    <w:rsid w:val="009E596D"/>
    <w:rsid w:val="009E5D30"/>
    <w:rsid w:val="009E5EE1"/>
    <w:rsid w:val="009E60F3"/>
    <w:rsid w:val="009E67E1"/>
    <w:rsid w:val="009E6B11"/>
    <w:rsid w:val="009E6CA2"/>
    <w:rsid w:val="009E6D3C"/>
    <w:rsid w:val="009E79ED"/>
    <w:rsid w:val="009E7A7F"/>
    <w:rsid w:val="009E7D07"/>
    <w:rsid w:val="009E7E18"/>
    <w:rsid w:val="009F02DA"/>
    <w:rsid w:val="009F08A9"/>
    <w:rsid w:val="009F098E"/>
    <w:rsid w:val="009F0A22"/>
    <w:rsid w:val="009F0C45"/>
    <w:rsid w:val="009F0CEF"/>
    <w:rsid w:val="009F0ED6"/>
    <w:rsid w:val="009F0EF2"/>
    <w:rsid w:val="009F100A"/>
    <w:rsid w:val="009F14D9"/>
    <w:rsid w:val="009F166C"/>
    <w:rsid w:val="009F183F"/>
    <w:rsid w:val="009F1C04"/>
    <w:rsid w:val="009F1D26"/>
    <w:rsid w:val="009F1E56"/>
    <w:rsid w:val="009F2231"/>
    <w:rsid w:val="009F2238"/>
    <w:rsid w:val="009F2427"/>
    <w:rsid w:val="009F27D8"/>
    <w:rsid w:val="009F28C3"/>
    <w:rsid w:val="009F2922"/>
    <w:rsid w:val="009F35DC"/>
    <w:rsid w:val="009F375F"/>
    <w:rsid w:val="009F38CA"/>
    <w:rsid w:val="009F3922"/>
    <w:rsid w:val="009F3F0E"/>
    <w:rsid w:val="009F3F6C"/>
    <w:rsid w:val="009F3FFF"/>
    <w:rsid w:val="009F421F"/>
    <w:rsid w:val="009F4340"/>
    <w:rsid w:val="009F44BF"/>
    <w:rsid w:val="009F4AB8"/>
    <w:rsid w:val="009F4C42"/>
    <w:rsid w:val="009F4DC3"/>
    <w:rsid w:val="009F4EED"/>
    <w:rsid w:val="009F5123"/>
    <w:rsid w:val="009F5628"/>
    <w:rsid w:val="009F5CE5"/>
    <w:rsid w:val="009F5DEF"/>
    <w:rsid w:val="009F60B2"/>
    <w:rsid w:val="009F65FC"/>
    <w:rsid w:val="009F6A85"/>
    <w:rsid w:val="009F6CC5"/>
    <w:rsid w:val="009F6E98"/>
    <w:rsid w:val="009F6EAF"/>
    <w:rsid w:val="009F7011"/>
    <w:rsid w:val="009F744C"/>
    <w:rsid w:val="009F760D"/>
    <w:rsid w:val="009F79E5"/>
    <w:rsid w:val="009F7BF6"/>
    <w:rsid w:val="009F7F14"/>
    <w:rsid w:val="00A0015F"/>
    <w:rsid w:val="00A00515"/>
    <w:rsid w:val="00A007A1"/>
    <w:rsid w:val="00A007CD"/>
    <w:rsid w:val="00A00916"/>
    <w:rsid w:val="00A00CD5"/>
    <w:rsid w:val="00A01457"/>
    <w:rsid w:val="00A01473"/>
    <w:rsid w:val="00A01573"/>
    <w:rsid w:val="00A015F1"/>
    <w:rsid w:val="00A016F1"/>
    <w:rsid w:val="00A01786"/>
    <w:rsid w:val="00A018CE"/>
    <w:rsid w:val="00A018F7"/>
    <w:rsid w:val="00A01AEB"/>
    <w:rsid w:val="00A01E4C"/>
    <w:rsid w:val="00A01EBE"/>
    <w:rsid w:val="00A01F3A"/>
    <w:rsid w:val="00A01FBF"/>
    <w:rsid w:val="00A01FDB"/>
    <w:rsid w:val="00A02015"/>
    <w:rsid w:val="00A0206C"/>
    <w:rsid w:val="00A020E3"/>
    <w:rsid w:val="00A02334"/>
    <w:rsid w:val="00A02489"/>
    <w:rsid w:val="00A027BE"/>
    <w:rsid w:val="00A02968"/>
    <w:rsid w:val="00A02A00"/>
    <w:rsid w:val="00A02AAD"/>
    <w:rsid w:val="00A02BB7"/>
    <w:rsid w:val="00A02D19"/>
    <w:rsid w:val="00A02EF7"/>
    <w:rsid w:val="00A02FAE"/>
    <w:rsid w:val="00A031A2"/>
    <w:rsid w:val="00A031C7"/>
    <w:rsid w:val="00A033A6"/>
    <w:rsid w:val="00A036C9"/>
    <w:rsid w:val="00A036F8"/>
    <w:rsid w:val="00A03729"/>
    <w:rsid w:val="00A03795"/>
    <w:rsid w:val="00A03A87"/>
    <w:rsid w:val="00A03C6A"/>
    <w:rsid w:val="00A04218"/>
    <w:rsid w:val="00A04F16"/>
    <w:rsid w:val="00A0505A"/>
    <w:rsid w:val="00A050D4"/>
    <w:rsid w:val="00A051D6"/>
    <w:rsid w:val="00A053D8"/>
    <w:rsid w:val="00A0575D"/>
    <w:rsid w:val="00A059F3"/>
    <w:rsid w:val="00A05F6D"/>
    <w:rsid w:val="00A063E7"/>
    <w:rsid w:val="00A06A16"/>
    <w:rsid w:val="00A06AB0"/>
    <w:rsid w:val="00A07572"/>
    <w:rsid w:val="00A07A06"/>
    <w:rsid w:val="00A07B8F"/>
    <w:rsid w:val="00A07B98"/>
    <w:rsid w:val="00A07BD8"/>
    <w:rsid w:val="00A07DA6"/>
    <w:rsid w:val="00A10043"/>
    <w:rsid w:val="00A100CF"/>
    <w:rsid w:val="00A10163"/>
    <w:rsid w:val="00A10300"/>
    <w:rsid w:val="00A10418"/>
    <w:rsid w:val="00A1042E"/>
    <w:rsid w:val="00A10627"/>
    <w:rsid w:val="00A1082B"/>
    <w:rsid w:val="00A108C1"/>
    <w:rsid w:val="00A10DA6"/>
    <w:rsid w:val="00A10E63"/>
    <w:rsid w:val="00A10F6A"/>
    <w:rsid w:val="00A10FC1"/>
    <w:rsid w:val="00A10FF4"/>
    <w:rsid w:val="00A1117F"/>
    <w:rsid w:val="00A111A6"/>
    <w:rsid w:val="00A113CF"/>
    <w:rsid w:val="00A113D7"/>
    <w:rsid w:val="00A11587"/>
    <w:rsid w:val="00A118C7"/>
    <w:rsid w:val="00A119E4"/>
    <w:rsid w:val="00A11B68"/>
    <w:rsid w:val="00A11C4A"/>
    <w:rsid w:val="00A11E15"/>
    <w:rsid w:val="00A124DF"/>
    <w:rsid w:val="00A1264C"/>
    <w:rsid w:val="00A126DA"/>
    <w:rsid w:val="00A1284E"/>
    <w:rsid w:val="00A12E4B"/>
    <w:rsid w:val="00A130AF"/>
    <w:rsid w:val="00A133FF"/>
    <w:rsid w:val="00A13938"/>
    <w:rsid w:val="00A1434A"/>
    <w:rsid w:val="00A144EF"/>
    <w:rsid w:val="00A145B5"/>
    <w:rsid w:val="00A145BE"/>
    <w:rsid w:val="00A1469C"/>
    <w:rsid w:val="00A146C0"/>
    <w:rsid w:val="00A148E8"/>
    <w:rsid w:val="00A14905"/>
    <w:rsid w:val="00A14ABF"/>
    <w:rsid w:val="00A14CEE"/>
    <w:rsid w:val="00A152A4"/>
    <w:rsid w:val="00A15319"/>
    <w:rsid w:val="00A1547D"/>
    <w:rsid w:val="00A156E0"/>
    <w:rsid w:val="00A15747"/>
    <w:rsid w:val="00A157FB"/>
    <w:rsid w:val="00A15D12"/>
    <w:rsid w:val="00A161FC"/>
    <w:rsid w:val="00A16553"/>
    <w:rsid w:val="00A16EA8"/>
    <w:rsid w:val="00A1745D"/>
    <w:rsid w:val="00A17726"/>
    <w:rsid w:val="00A17D8F"/>
    <w:rsid w:val="00A2013B"/>
    <w:rsid w:val="00A2016A"/>
    <w:rsid w:val="00A201A1"/>
    <w:rsid w:val="00A20C66"/>
    <w:rsid w:val="00A20CB2"/>
    <w:rsid w:val="00A20E24"/>
    <w:rsid w:val="00A20EB1"/>
    <w:rsid w:val="00A2127F"/>
    <w:rsid w:val="00A214D3"/>
    <w:rsid w:val="00A21842"/>
    <w:rsid w:val="00A218D4"/>
    <w:rsid w:val="00A21A87"/>
    <w:rsid w:val="00A21C83"/>
    <w:rsid w:val="00A21ED5"/>
    <w:rsid w:val="00A220CA"/>
    <w:rsid w:val="00A22E71"/>
    <w:rsid w:val="00A22FA0"/>
    <w:rsid w:val="00A230F2"/>
    <w:rsid w:val="00A237DA"/>
    <w:rsid w:val="00A23B3D"/>
    <w:rsid w:val="00A23C67"/>
    <w:rsid w:val="00A23D80"/>
    <w:rsid w:val="00A24072"/>
    <w:rsid w:val="00A24229"/>
    <w:rsid w:val="00A242A8"/>
    <w:rsid w:val="00A24319"/>
    <w:rsid w:val="00A2507C"/>
    <w:rsid w:val="00A25675"/>
    <w:rsid w:val="00A25800"/>
    <w:rsid w:val="00A25C96"/>
    <w:rsid w:val="00A25FC7"/>
    <w:rsid w:val="00A26905"/>
    <w:rsid w:val="00A269A2"/>
    <w:rsid w:val="00A269FB"/>
    <w:rsid w:val="00A26A02"/>
    <w:rsid w:val="00A26ACA"/>
    <w:rsid w:val="00A26DE4"/>
    <w:rsid w:val="00A27140"/>
    <w:rsid w:val="00A27751"/>
    <w:rsid w:val="00A2776D"/>
    <w:rsid w:val="00A27930"/>
    <w:rsid w:val="00A27EE1"/>
    <w:rsid w:val="00A30046"/>
    <w:rsid w:val="00A30259"/>
    <w:rsid w:val="00A304D7"/>
    <w:rsid w:val="00A30609"/>
    <w:rsid w:val="00A3067E"/>
    <w:rsid w:val="00A306EA"/>
    <w:rsid w:val="00A30980"/>
    <w:rsid w:val="00A30991"/>
    <w:rsid w:val="00A30C22"/>
    <w:rsid w:val="00A30E8D"/>
    <w:rsid w:val="00A30E8E"/>
    <w:rsid w:val="00A31159"/>
    <w:rsid w:val="00A31162"/>
    <w:rsid w:val="00A311EF"/>
    <w:rsid w:val="00A315FE"/>
    <w:rsid w:val="00A316A0"/>
    <w:rsid w:val="00A31760"/>
    <w:rsid w:val="00A320D5"/>
    <w:rsid w:val="00A323C0"/>
    <w:rsid w:val="00A323CE"/>
    <w:rsid w:val="00A32662"/>
    <w:rsid w:val="00A327B7"/>
    <w:rsid w:val="00A33068"/>
    <w:rsid w:val="00A33608"/>
    <w:rsid w:val="00A33B03"/>
    <w:rsid w:val="00A34017"/>
    <w:rsid w:val="00A3426F"/>
    <w:rsid w:val="00A3432E"/>
    <w:rsid w:val="00A34823"/>
    <w:rsid w:val="00A3492C"/>
    <w:rsid w:val="00A34A09"/>
    <w:rsid w:val="00A34C14"/>
    <w:rsid w:val="00A35015"/>
    <w:rsid w:val="00A35455"/>
    <w:rsid w:val="00A35AF2"/>
    <w:rsid w:val="00A35C90"/>
    <w:rsid w:val="00A35E42"/>
    <w:rsid w:val="00A35E80"/>
    <w:rsid w:val="00A361C6"/>
    <w:rsid w:val="00A3621E"/>
    <w:rsid w:val="00A36596"/>
    <w:rsid w:val="00A37328"/>
    <w:rsid w:val="00A373CC"/>
    <w:rsid w:val="00A37EA7"/>
    <w:rsid w:val="00A39C7D"/>
    <w:rsid w:val="00A40449"/>
    <w:rsid w:val="00A4068B"/>
    <w:rsid w:val="00A407FA"/>
    <w:rsid w:val="00A4094D"/>
    <w:rsid w:val="00A40C6C"/>
    <w:rsid w:val="00A40E6E"/>
    <w:rsid w:val="00A40E7F"/>
    <w:rsid w:val="00A40E9D"/>
    <w:rsid w:val="00A40F22"/>
    <w:rsid w:val="00A40F7D"/>
    <w:rsid w:val="00A40F84"/>
    <w:rsid w:val="00A4125F"/>
    <w:rsid w:val="00A414E7"/>
    <w:rsid w:val="00A41867"/>
    <w:rsid w:val="00A4213D"/>
    <w:rsid w:val="00A421E6"/>
    <w:rsid w:val="00A425F8"/>
    <w:rsid w:val="00A42820"/>
    <w:rsid w:val="00A429B6"/>
    <w:rsid w:val="00A42D18"/>
    <w:rsid w:val="00A4329A"/>
    <w:rsid w:val="00A433FF"/>
    <w:rsid w:val="00A4346F"/>
    <w:rsid w:val="00A43521"/>
    <w:rsid w:val="00A4352B"/>
    <w:rsid w:val="00A435EB"/>
    <w:rsid w:val="00A4370D"/>
    <w:rsid w:val="00A43C57"/>
    <w:rsid w:val="00A44015"/>
    <w:rsid w:val="00A4406C"/>
    <w:rsid w:val="00A44113"/>
    <w:rsid w:val="00A4455D"/>
    <w:rsid w:val="00A445F8"/>
    <w:rsid w:val="00A44655"/>
    <w:rsid w:val="00A446BA"/>
    <w:rsid w:val="00A44713"/>
    <w:rsid w:val="00A44897"/>
    <w:rsid w:val="00A44A00"/>
    <w:rsid w:val="00A44ABF"/>
    <w:rsid w:val="00A44F1D"/>
    <w:rsid w:val="00A45047"/>
    <w:rsid w:val="00A4566D"/>
    <w:rsid w:val="00A45751"/>
    <w:rsid w:val="00A458BB"/>
    <w:rsid w:val="00A46209"/>
    <w:rsid w:val="00A4689C"/>
    <w:rsid w:val="00A469A0"/>
    <w:rsid w:val="00A46A16"/>
    <w:rsid w:val="00A46A58"/>
    <w:rsid w:val="00A46C10"/>
    <w:rsid w:val="00A47125"/>
    <w:rsid w:val="00A471E5"/>
    <w:rsid w:val="00A4724D"/>
    <w:rsid w:val="00A473D5"/>
    <w:rsid w:val="00A47433"/>
    <w:rsid w:val="00A4744C"/>
    <w:rsid w:val="00A47793"/>
    <w:rsid w:val="00A47A2D"/>
    <w:rsid w:val="00A47B38"/>
    <w:rsid w:val="00A47BBE"/>
    <w:rsid w:val="00A47EC8"/>
    <w:rsid w:val="00A47ECB"/>
    <w:rsid w:val="00A50A17"/>
    <w:rsid w:val="00A50F5F"/>
    <w:rsid w:val="00A512A0"/>
    <w:rsid w:val="00A51411"/>
    <w:rsid w:val="00A515ED"/>
    <w:rsid w:val="00A516CE"/>
    <w:rsid w:val="00A517AB"/>
    <w:rsid w:val="00A5187C"/>
    <w:rsid w:val="00A51AF7"/>
    <w:rsid w:val="00A51B44"/>
    <w:rsid w:val="00A51DB1"/>
    <w:rsid w:val="00A52250"/>
    <w:rsid w:val="00A52588"/>
    <w:rsid w:val="00A525A6"/>
    <w:rsid w:val="00A52706"/>
    <w:rsid w:val="00A528E9"/>
    <w:rsid w:val="00A528F6"/>
    <w:rsid w:val="00A52900"/>
    <w:rsid w:val="00A52C0B"/>
    <w:rsid w:val="00A53165"/>
    <w:rsid w:val="00A53480"/>
    <w:rsid w:val="00A534B9"/>
    <w:rsid w:val="00A535EE"/>
    <w:rsid w:val="00A5361A"/>
    <w:rsid w:val="00A53697"/>
    <w:rsid w:val="00A53932"/>
    <w:rsid w:val="00A53E21"/>
    <w:rsid w:val="00A53EC3"/>
    <w:rsid w:val="00A53F34"/>
    <w:rsid w:val="00A541D7"/>
    <w:rsid w:val="00A54375"/>
    <w:rsid w:val="00A54565"/>
    <w:rsid w:val="00A5481C"/>
    <w:rsid w:val="00A54C15"/>
    <w:rsid w:val="00A550D0"/>
    <w:rsid w:val="00A5540B"/>
    <w:rsid w:val="00A55563"/>
    <w:rsid w:val="00A55840"/>
    <w:rsid w:val="00A55F07"/>
    <w:rsid w:val="00A56072"/>
    <w:rsid w:val="00A56291"/>
    <w:rsid w:val="00A5663D"/>
    <w:rsid w:val="00A5672A"/>
    <w:rsid w:val="00A568EE"/>
    <w:rsid w:val="00A56A30"/>
    <w:rsid w:val="00A56EBD"/>
    <w:rsid w:val="00A572A2"/>
    <w:rsid w:val="00A57375"/>
    <w:rsid w:val="00A573EC"/>
    <w:rsid w:val="00A57630"/>
    <w:rsid w:val="00A577B0"/>
    <w:rsid w:val="00A607F8"/>
    <w:rsid w:val="00A60BE1"/>
    <w:rsid w:val="00A610DA"/>
    <w:rsid w:val="00A6150E"/>
    <w:rsid w:val="00A61853"/>
    <w:rsid w:val="00A618AE"/>
    <w:rsid w:val="00A61968"/>
    <w:rsid w:val="00A619E1"/>
    <w:rsid w:val="00A61C56"/>
    <w:rsid w:val="00A61D18"/>
    <w:rsid w:val="00A6210A"/>
    <w:rsid w:val="00A621C6"/>
    <w:rsid w:val="00A626F7"/>
    <w:rsid w:val="00A628A8"/>
    <w:rsid w:val="00A628B7"/>
    <w:rsid w:val="00A62B61"/>
    <w:rsid w:val="00A62EE6"/>
    <w:rsid w:val="00A62FE8"/>
    <w:rsid w:val="00A63087"/>
    <w:rsid w:val="00A630D8"/>
    <w:rsid w:val="00A63157"/>
    <w:rsid w:val="00A6356C"/>
    <w:rsid w:val="00A638A5"/>
    <w:rsid w:val="00A63989"/>
    <w:rsid w:val="00A63A18"/>
    <w:rsid w:val="00A63B51"/>
    <w:rsid w:val="00A63B93"/>
    <w:rsid w:val="00A63CA8"/>
    <w:rsid w:val="00A64005"/>
    <w:rsid w:val="00A64299"/>
    <w:rsid w:val="00A643F1"/>
    <w:rsid w:val="00A64571"/>
    <w:rsid w:val="00A64616"/>
    <w:rsid w:val="00A6474A"/>
    <w:rsid w:val="00A64A5C"/>
    <w:rsid w:val="00A64A76"/>
    <w:rsid w:val="00A64B3A"/>
    <w:rsid w:val="00A64CA7"/>
    <w:rsid w:val="00A64D7B"/>
    <w:rsid w:val="00A650F9"/>
    <w:rsid w:val="00A65113"/>
    <w:rsid w:val="00A652AA"/>
    <w:rsid w:val="00A65315"/>
    <w:rsid w:val="00A6680E"/>
    <w:rsid w:val="00A66890"/>
    <w:rsid w:val="00A6690C"/>
    <w:rsid w:val="00A66B23"/>
    <w:rsid w:val="00A66B55"/>
    <w:rsid w:val="00A66BE6"/>
    <w:rsid w:val="00A66E97"/>
    <w:rsid w:val="00A66EE8"/>
    <w:rsid w:val="00A66EFE"/>
    <w:rsid w:val="00A66F5F"/>
    <w:rsid w:val="00A67013"/>
    <w:rsid w:val="00A670AB"/>
    <w:rsid w:val="00A6710C"/>
    <w:rsid w:val="00A67203"/>
    <w:rsid w:val="00A67277"/>
    <w:rsid w:val="00A675E9"/>
    <w:rsid w:val="00A6798E"/>
    <w:rsid w:val="00A67C0D"/>
    <w:rsid w:val="00A67F7E"/>
    <w:rsid w:val="00A7010D"/>
    <w:rsid w:val="00A70141"/>
    <w:rsid w:val="00A70224"/>
    <w:rsid w:val="00A70657"/>
    <w:rsid w:val="00A7070E"/>
    <w:rsid w:val="00A70E82"/>
    <w:rsid w:val="00A70F94"/>
    <w:rsid w:val="00A710A3"/>
    <w:rsid w:val="00A710D7"/>
    <w:rsid w:val="00A711A9"/>
    <w:rsid w:val="00A713CA"/>
    <w:rsid w:val="00A713EE"/>
    <w:rsid w:val="00A718F3"/>
    <w:rsid w:val="00A71ACF"/>
    <w:rsid w:val="00A71BE0"/>
    <w:rsid w:val="00A71D35"/>
    <w:rsid w:val="00A71D75"/>
    <w:rsid w:val="00A71E6A"/>
    <w:rsid w:val="00A71E6F"/>
    <w:rsid w:val="00A720B8"/>
    <w:rsid w:val="00A72446"/>
    <w:rsid w:val="00A7248C"/>
    <w:rsid w:val="00A72842"/>
    <w:rsid w:val="00A72EDF"/>
    <w:rsid w:val="00A73555"/>
    <w:rsid w:val="00A73609"/>
    <w:rsid w:val="00A73C47"/>
    <w:rsid w:val="00A73D60"/>
    <w:rsid w:val="00A74427"/>
    <w:rsid w:val="00A74605"/>
    <w:rsid w:val="00A74AFA"/>
    <w:rsid w:val="00A74B62"/>
    <w:rsid w:val="00A75612"/>
    <w:rsid w:val="00A7567E"/>
    <w:rsid w:val="00A75862"/>
    <w:rsid w:val="00A758F7"/>
    <w:rsid w:val="00A75A9D"/>
    <w:rsid w:val="00A75E40"/>
    <w:rsid w:val="00A75E44"/>
    <w:rsid w:val="00A76009"/>
    <w:rsid w:val="00A760DB"/>
    <w:rsid w:val="00A76187"/>
    <w:rsid w:val="00A764B2"/>
    <w:rsid w:val="00A7667A"/>
    <w:rsid w:val="00A76802"/>
    <w:rsid w:val="00A768E0"/>
    <w:rsid w:val="00A76E7F"/>
    <w:rsid w:val="00A76F49"/>
    <w:rsid w:val="00A77576"/>
    <w:rsid w:val="00A776E1"/>
    <w:rsid w:val="00A77DC7"/>
    <w:rsid w:val="00A77DE9"/>
    <w:rsid w:val="00A803DB"/>
    <w:rsid w:val="00A806CC"/>
    <w:rsid w:val="00A80845"/>
    <w:rsid w:val="00A80EE5"/>
    <w:rsid w:val="00A8131E"/>
    <w:rsid w:val="00A81D0B"/>
    <w:rsid w:val="00A81D7D"/>
    <w:rsid w:val="00A81DBB"/>
    <w:rsid w:val="00A81F82"/>
    <w:rsid w:val="00A81FB5"/>
    <w:rsid w:val="00A8206D"/>
    <w:rsid w:val="00A82739"/>
    <w:rsid w:val="00A827CF"/>
    <w:rsid w:val="00A82A36"/>
    <w:rsid w:val="00A82C43"/>
    <w:rsid w:val="00A82C5C"/>
    <w:rsid w:val="00A82CF5"/>
    <w:rsid w:val="00A82D60"/>
    <w:rsid w:val="00A82E5D"/>
    <w:rsid w:val="00A82E97"/>
    <w:rsid w:val="00A830AA"/>
    <w:rsid w:val="00A83450"/>
    <w:rsid w:val="00A8350B"/>
    <w:rsid w:val="00A83872"/>
    <w:rsid w:val="00A8387E"/>
    <w:rsid w:val="00A83CCB"/>
    <w:rsid w:val="00A83CCD"/>
    <w:rsid w:val="00A84313"/>
    <w:rsid w:val="00A84469"/>
    <w:rsid w:val="00A84EBF"/>
    <w:rsid w:val="00A84EFC"/>
    <w:rsid w:val="00A84F9C"/>
    <w:rsid w:val="00A85071"/>
    <w:rsid w:val="00A851AA"/>
    <w:rsid w:val="00A85582"/>
    <w:rsid w:val="00A85686"/>
    <w:rsid w:val="00A856E8"/>
    <w:rsid w:val="00A85751"/>
    <w:rsid w:val="00A85883"/>
    <w:rsid w:val="00A8596E"/>
    <w:rsid w:val="00A85B21"/>
    <w:rsid w:val="00A85F21"/>
    <w:rsid w:val="00A863F5"/>
    <w:rsid w:val="00A8661B"/>
    <w:rsid w:val="00A867E8"/>
    <w:rsid w:val="00A868B6"/>
    <w:rsid w:val="00A86B0C"/>
    <w:rsid w:val="00A86CEC"/>
    <w:rsid w:val="00A87126"/>
    <w:rsid w:val="00A87145"/>
    <w:rsid w:val="00A871D2"/>
    <w:rsid w:val="00A875D5"/>
    <w:rsid w:val="00A87760"/>
    <w:rsid w:val="00A87864"/>
    <w:rsid w:val="00A878D0"/>
    <w:rsid w:val="00A87B79"/>
    <w:rsid w:val="00A87CC3"/>
    <w:rsid w:val="00A87F67"/>
    <w:rsid w:val="00A90939"/>
    <w:rsid w:val="00A909C6"/>
    <w:rsid w:val="00A90B15"/>
    <w:rsid w:val="00A90BD6"/>
    <w:rsid w:val="00A913DA"/>
    <w:rsid w:val="00A914DD"/>
    <w:rsid w:val="00A916B6"/>
    <w:rsid w:val="00A91CA8"/>
    <w:rsid w:val="00A91CCD"/>
    <w:rsid w:val="00A91CE2"/>
    <w:rsid w:val="00A91F00"/>
    <w:rsid w:val="00A91F82"/>
    <w:rsid w:val="00A91F87"/>
    <w:rsid w:val="00A921E8"/>
    <w:rsid w:val="00A92307"/>
    <w:rsid w:val="00A925D3"/>
    <w:rsid w:val="00A92681"/>
    <w:rsid w:val="00A92730"/>
    <w:rsid w:val="00A92A5D"/>
    <w:rsid w:val="00A930B4"/>
    <w:rsid w:val="00A935C7"/>
    <w:rsid w:val="00A93F07"/>
    <w:rsid w:val="00A94080"/>
    <w:rsid w:val="00A95871"/>
    <w:rsid w:val="00A95D25"/>
    <w:rsid w:val="00A95E36"/>
    <w:rsid w:val="00A96306"/>
    <w:rsid w:val="00A963D5"/>
    <w:rsid w:val="00A9664B"/>
    <w:rsid w:val="00A96861"/>
    <w:rsid w:val="00A972F6"/>
    <w:rsid w:val="00A97663"/>
    <w:rsid w:val="00A9791D"/>
    <w:rsid w:val="00A97CBD"/>
    <w:rsid w:val="00AA0009"/>
    <w:rsid w:val="00AA002F"/>
    <w:rsid w:val="00AA009F"/>
    <w:rsid w:val="00AA01A7"/>
    <w:rsid w:val="00AA020D"/>
    <w:rsid w:val="00AA043D"/>
    <w:rsid w:val="00AA07BC"/>
    <w:rsid w:val="00AA07E8"/>
    <w:rsid w:val="00AA0D87"/>
    <w:rsid w:val="00AA0EC8"/>
    <w:rsid w:val="00AA12A7"/>
    <w:rsid w:val="00AA1711"/>
    <w:rsid w:val="00AA1903"/>
    <w:rsid w:val="00AA1BD1"/>
    <w:rsid w:val="00AA1BD7"/>
    <w:rsid w:val="00AA1F4E"/>
    <w:rsid w:val="00AA1F55"/>
    <w:rsid w:val="00AA21DB"/>
    <w:rsid w:val="00AA2854"/>
    <w:rsid w:val="00AA2ACB"/>
    <w:rsid w:val="00AA2EC4"/>
    <w:rsid w:val="00AA310D"/>
    <w:rsid w:val="00AA3528"/>
    <w:rsid w:val="00AA374F"/>
    <w:rsid w:val="00AA3867"/>
    <w:rsid w:val="00AA3A8F"/>
    <w:rsid w:val="00AA3DFB"/>
    <w:rsid w:val="00AA3E01"/>
    <w:rsid w:val="00AA4121"/>
    <w:rsid w:val="00AA4636"/>
    <w:rsid w:val="00AA4B12"/>
    <w:rsid w:val="00AA4DC2"/>
    <w:rsid w:val="00AA4E56"/>
    <w:rsid w:val="00AA50FB"/>
    <w:rsid w:val="00AA53F5"/>
    <w:rsid w:val="00AA5610"/>
    <w:rsid w:val="00AA561B"/>
    <w:rsid w:val="00AA5A39"/>
    <w:rsid w:val="00AA5C58"/>
    <w:rsid w:val="00AA67F8"/>
    <w:rsid w:val="00AA6E94"/>
    <w:rsid w:val="00AA70CF"/>
    <w:rsid w:val="00AA7853"/>
    <w:rsid w:val="00AA7857"/>
    <w:rsid w:val="00AA7982"/>
    <w:rsid w:val="00AA7A8C"/>
    <w:rsid w:val="00AA7AAA"/>
    <w:rsid w:val="00AA7ACE"/>
    <w:rsid w:val="00AA7B79"/>
    <w:rsid w:val="00AA7B94"/>
    <w:rsid w:val="00AA7D3A"/>
    <w:rsid w:val="00AAC3C8"/>
    <w:rsid w:val="00AB03C1"/>
    <w:rsid w:val="00AB04AD"/>
    <w:rsid w:val="00AB057D"/>
    <w:rsid w:val="00AB06A9"/>
    <w:rsid w:val="00AB071A"/>
    <w:rsid w:val="00AB08DA"/>
    <w:rsid w:val="00AB0A66"/>
    <w:rsid w:val="00AB0CB9"/>
    <w:rsid w:val="00AB0DB5"/>
    <w:rsid w:val="00AB10A4"/>
    <w:rsid w:val="00AB158C"/>
    <w:rsid w:val="00AB1D1D"/>
    <w:rsid w:val="00AB20B0"/>
    <w:rsid w:val="00AB236D"/>
    <w:rsid w:val="00AB238C"/>
    <w:rsid w:val="00AB23A0"/>
    <w:rsid w:val="00AB2536"/>
    <w:rsid w:val="00AB2B72"/>
    <w:rsid w:val="00AB2E4F"/>
    <w:rsid w:val="00AB2F52"/>
    <w:rsid w:val="00AB32A2"/>
    <w:rsid w:val="00AB33A5"/>
    <w:rsid w:val="00AB3754"/>
    <w:rsid w:val="00AB390A"/>
    <w:rsid w:val="00AB39B5"/>
    <w:rsid w:val="00AB3C00"/>
    <w:rsid w:val="00AB417A"/>
    <w:rsid w:val="00AB43FA"/>
    <w:rsid w:val="00AB492D"/>
    <w:rsid w:val="00AB4F75"/>
    <w:rsid w:val="00AB4F7A"/>
    <w:rsid w:val="00AB5621"/>
    <w:rsid w:val="00AB5643"/>
    <w:rsid w:val="00AB56AC"/>
    <w:rsid w:val="00AB5754"/>
    <w:rsid w:val="00AB5B3E"/>
    <w:rsid w:val="00AB5B99"/>
    <w:rsid w:val="00AB5BEF"/>
    <w:rsid w:val="00AB6687"/>
    <w:rsid w:val="00AB68B4"/>
    <w:rsid w:val="00AB6AFD"/>
    <w:rsid w:val="00AB6B05"/>
    <w:rsid w:val="00AB6B50"/>
    <w:rsid w:val="00AB6C81"/>
    <w:rsid w:val="00AB75DF"/>
    <w:rsid w:val="00AB7BB4"/>
    <w:rsid w:val="00AC03E9"/>
    <w:rsid w:val="00AC07A9"/>
    <w:rsid w:val="00AC0858"/>
    <w:rsid w:val="00AC0965"/>
    <w:rsid w:val="00AC0EFC"/>
    <w:rsid w:val="00AC1073"/>
    <w:rsid w:val="00AC10C4"/>
    <w:rsid w:val="00AC113D"/>
    <w:rsid w:val="00AC1459"/>
    <w:rsid w:val="00AC14A9"/>
    <w:rsid w:val="00AC151B"/>
    <w:rsid w:val="00AC151D"/>
    <w:rsid w:val="00AC15C9"/>
    <w:rsid w:val="00AC1620"/>
    <w:rsid w:val="00AC16B7"/>
    <w:rsid w:val="00AC16CC"/>
    <w:rsid w:val="00AC183F"/>
    <w:rsid w:val="00AC1920"/>
    <w:rsid w:val="00AC1B6E"/>
    <w:rsid w:val="00AC1C60"/>
    <w:rsid w:val="00AC1F82"/>
    <w:rsid w:val="00AC1F8E"/>
    <w:rsid w:val="00AC217F"/>
    <w:rsid w:val="00AC23FF"/>
    <w:rsid w:val="00AC2402"/>
    <w:rsid w:val="00AC25B6"/>
    <w:rsid w:val="00AC27F1"/>
    <w:rsid w:val="00AC287F"/>
    <w:rsid w:val="00AC2B6A"/>
    <w:rsid w:val="00AC2BFB"/>
    <w:rsid w:val="00AC2D66"/>
    <w:rsid w:val="00AC32E5"/>
    <w:rsid w:val="00AC3636"/>
    <w:rsid w:val="00AC3694"/>
    <w:rsid w:val="00AC37B0"/>
    <w:rsid w:val="00AC3A8B"/>
    <w:rsid w:val="00AC3C8B"/>
    <w:rsid w:val="00AC3E3C"/>
    <w:rsid w:val="00AC409A"/>
    <w:rsid w:val="00AC4417"/>
    <w:rsid w:val="00AC4496"/>
    <w:rsid w:val="00AC4870"/>
    <w:rsid w:val="00AC4C2A"/>
    <w:rsid w:val="00AC5264"/>
    <w:rsid w:val="00AC5287"/>
    <w:rsid w:val="00AC545C"/>
    <w:rsid w:val="00AC54EB"/>
    <w:rsid w:val="00AC5577"/>
    <w:rsid w:val="00AC5765"/>
    <w:rsid w:val="00AC5863"/>
    <w:rsid w:val="00AC5E22"/>
    <w:rsid w:val="00AC5E74"/>
    <w:rsid w:val="00AC6B73"/>
    <w:rsid w:val="00AC6BF7"/>
    <w:rsid w:val="00AC6D04"/>
    <w:rsid w:val="00AC6F81"/>
    <w:rsid w:val="00AC7282"/>
    <w:rsid w:val="00AC7407"/>
    <w:rsid w:val="00AC759A"/>
    <w:rsid w:val="00AC76F7"/>
    <w:rsid w:val="00AC7872"/>
    <w:rsid w:val="00AC78E7"/>
    <w:rsid w:val="00AC7A24"/>
    <w:rsid w:val="00AC7C1C"/>
    <w:rsid w:val="00AD0378"/>
    <w:rsid w:val="00AD0538"/>
    <w:rsid w:val="00AD0579"/>
    <w:rsid w:val="00AD0E7B"/>
    <w:rsid w:val="00AD1305"/>
    <w:rsid w:val="00AD158D"/>
    <w:rsid w:val="00AD170B"/>
    <w:rsid w:val="00AD176C"/>
    <w:rsid w:val="00AD1A6B"/>
    <w:rsid w:val="00AD1C56"/>
    <w:rsid w:val="00AD1DA2"/>
    <w:rsid w:val="00AD1E69"/>
    <w:rsid w:val="00AD2012"/>
    <w:rsid w:val="00AD2018"/>
    <w:rsid w:val="00AD2054"/>
    <w:rsid w:val="00AD20B1"/>
    <w:rsid w:val="00AD23FA"/>
    <w:rsid w:val="00AD2400"/>
    <w:rsid w:val="00AD27C5"/>
    <w:rsid w:val="00AD2BE8"/>
    <w:rsid w:val="00AD2F3D"/>
    <w:rsid w:val="00AD3643"/>
    <w:rsid w:val="00AD3A93"/>
    <w:rsid w:val="00AD445D"/>
    <w:rsid w:val="00AD4559"/>
    <w:rsid w:val="00AD4966"/>
    <w:rsid w:val="00AD4C15"/>
    <w:rsid w:val="00AD4F01"/>
    <w:rsid w:val="00AD5057"/>
    <w:rsid w:val="00AD528F"/>
    <w:rsid w:val="00AD5422"/>
    <w:rsid w:val="00AD547C"/>
    <w:rsid w:val="00AD5645"/>
    <w:rsid w:val="00AD568F"/>
    <w:rsid w:val="00AD581F"/>
    <w:rsid w:val="00AD5C41"/>
    <w:rsid w:val="00AD5E61"/>
    <w:rsid w:val="00AD6162"/>
    <w:rsid w:val="00AD616A"/>
    <w:rsid w:val="00AD6545"/>
    <w:rsid w:val="00AD663C"/>
    <w:rsid w:val="00AD692F"/>
    <w:rsid w:val="00AD6986"/>
    <w:rsid w:val="00AD6987"/>
    <w:rsid w:val="00AD6C16"/>
    <w:rsid w:val="00AD7CE6"/>
    <w:rsid w:val="00AD7E1C"/>
    <w:rsid w:val="00AD7F8D"/>
    <w:rsid w:val="00ADD58D"/>
    <w:rsid w:val="00AE0077"/>
    <w:rsid w:val="00AE02B9"/>
    <w:rsid w:val="00AE0314"/>
    <w:rsid w:val="00AE0318"/>
    <w:rsid w:val="00AE0482"/>
    <w:rsid w:val="00AE0530"/>
    <w:rsid w:val="00AE08AB"/>
    <w:rsid w:val="00AE0938"/>
    <w:rsid w:val="00AE0B3C"/>
    <w:rsid w:val="00AE1546"/>
    <w:rsid w:val="00AE158A"/>
    <w:rsid w:val="00AE17AC"/>
    <w:rsid w:val="00AE17BD"/>
    <w:rsid w:val="00AE1B7D"/>
    <w:rsid w:val="00AE1BA9"/>
    <w:rsid w:val="00AE1BED"/>
    <w:rsid w:val="00AE1C16"/>
    <w:rsid w:val="00AE1D47"/>
    <w:rsid w:val="00AE1DAD"/>
    <w:rsid w:val="00AE1DEA"/>
    <w:rsid w:val="00AE1ECE"/>
    <w:rsid w:val="00AE2825"/>
    <w:rsid w:val="00AE3024"/>
    <w:rsid w:val="00AE33D5"/>
    <w:rsid w:val="00AE341A"/>
    <w:rsid w:val="00AE34D9"/>
    <w:rsid w:val="00AE391A"/>
    <w:rsid w:val="00AE39F9"/>
    <w:rsid w:val="00AE3A90"/>
    <w:rsid w:val="00AE3BEA"/>
    <w:rsid w:val="00AE3C7C"/>
    <w:rsid w:val="00AE43E0"/>
    <w:rsid w:val="00AE43FD"/>
    <w:rsid w:val="00AE4460"/>
    <w:rsid w:val="00AE4597"/>
    <w:rsid w:val="00AE49CD"/>
    <w:rsid w:val="00AE4B24"/>
    <w:rsid w:val="00AE4EFC"/>
    <w:rsid w:val="00AE4FF5"/>
    <w:rsid w:val="00AE5162"/>
    <w:rsid w:val="00AE5226"/>
    <w:rsid w:val="00AE5236"/>
    <w:rsid w:val="00AE52D3"/>
    <w:rsid w:val="00AE564A"/>
    <w:rsid w:val="00AE568D"/>
    <w:rsid w:val="00AE569E"/>
    <w:rsid w:val="00AE56FB"/>
    <w:rsid w:val="00AE5B7C"/>
    <w:rsid w:val="00AE5CEE"/>
    <w:rsid w:val="00AE5DEA"/>
    <w:rsid w:val="00AE5E56"/>
    <w:rsid w:val="00AE6214"/>
    <w:rsid w:val="00AE688C"/>
    <w:rsid w:val="00AE6F4A"/>
    <w:rsid w:val="00AE6F6E"/>
    <w:rsid w:val="00AE7208"/>
    <w:rsid w:val="00AE76CC"/>
    <w:rsid w:val="00AE778A"/>
    <w:rsid w:val="00AE7A94"/>
    <w:rsid w:val="00AF0848"/>
    <w:rsid w:val="00AF0A3C"/>
    <w:rsid w:val="00AF0E9A"/>
    <w:rsid w:val="00AF0F59"/>
    <w:rsid w:val="00AF0F99"/>
    <w:rsid w:val="00AF11C4"/>
    <w:rsid w:val="00AF1453"/>
    <w:rsid w:val="00AF1711"/>
    <w:rsid w:val="00AF1B9C"/>
    <w:rsid w:val="00AF1EE7"/>
    <w:rsid w:val="00AF1FE3"/>
    <w:rsid w:val="00AF2196"/>
    <w:rsid w:val="00AF258A"/>
    <w:rsid w:val="00AF25FB"/>
    <w:rsid w:val="00AF2EDA"/>
    <w:rsid w:val="00AF313F"/>
    <w:rsid w:val="00AF31B2"/>
    <w:rsid w:val="00AF37C4"/>
    <w:rsid w:val="00AF38EB"/>
    <w:rsid w:val="00AF3A65"/>
    <w:rsid w:val="00AF3AD7"/>
    <w:rsid w:val="00AF4849"/>
    <w:rsid w:val="00AF491F"/>
    <w:rsid w:val="00AF49DA"/>
    <w:rsid w:val="00AF4FD2"/>
    <w:rsid w:val="00AF5240"/>
    <w:rsid w:val="00AF53F9"/>
    <w:rsid w:val="00AF54B3"/>
    <w:rsid w:val="00AF559B"/>
    <w:rsid w:val="00AF5BE5"/>
    <w:rsid w:val="00AF5CD8"/>
    <w:rsid w:val="00AF5E18"/>
    <w:rsid w:val="00AF5F30"/>
    <w:rsid w:val="00AF603F"/>
    <w:rsid w:val="00AF62B1"/>
    <w:rsid w:val="00AF6370"/>
    <w:rsid w:val="00AF678D"/>
    <w:rsid w:val="00AF6C05"/>
    <w:rsid w:val="00AF702E"/>
    <w:rsid w:val="00AF7900"/>
    <w:rsid w:val="00AF7B51"/>
    <w:rsid w:val="00B00469"/>
    <w:rsid w:val="00B004BD"/>
    <w:rsid w:val="00B004E9"/>
    <w:rsid w:val="00B005E0"/>
    <w:rsid w:val="00B00803"/>
    <w:rsid w:val="00B00EE8"/>
    <w:rsid w:val="00B0105C"/>
    <w:rsid w:val="00B010FB"/>
    <w:rsid w:val="00B01236"/>
    <w:rsid w:val="00B013A0"/>
    <w:rsid w:val="00B014C5"/>
    <w:rsid w:val="00B01586"/>
    <w:rsid w:val="00B016F9"/>
    <w:rsid w:val="00B01749"/>
    <w:rsid w:val="00B0191E"/>
    <w:rsid w:val="00B02242"/>
    <w:rsid w:val="00B0229C"/>
    <w:rsid w:val="00B02F8C"/>
    <w:rsid w:val="00B03026"/>
    <w:rsid w:val="00B0340E"/>
    <w:rsid w:val="00B034E9"/>
    <w:rsid w:val="00B0358B"/>
    <w:rsid w:val="00B039F5"/>
    <w:rsid w:val="00B03C91"/>
    <w:rsid w:val="00B03E25"/>
    <w:rsid w:val="00B04160"/>
    <w:rsid w:val="00B04812"/>
    <w:rsid w:val="00B049CC"/>
    <w:rsid w:val="00B04BE5"/>
    <w:rsid w:val="00B04D36"/>
    <w:rsid w:val="00B050C6"/>
    <w:rsid w:val="00B051EB"/>
    <w:rsid w:val="00B055A2"/>
    <w:rsid w:val="00B056A0"/>
    <w:rsid w:val="00B05767"/>
    <w:rsid w:val="00B057F9"/>
    <w:rsid w:val="00B05920"/>
    <w:rsid w:val="00B05979"/>
    <w:rsid w:val="00B05F19"/>
    <w:rsid w:val="00B06012"/>
    <w:rsid w:val="00B06242"/>
    <w:rsid w:val="00B06407"/>
    <w:rsid w:val="00B0654E"/>
    <w:rsid w:val="00B06718"/>
    <w:rsid w:val="00B06758"/>
    <w:rsid w:val="00B06B3F"/>
    <w:rsid w:val="00B06D58"/>
    <w:rsid w:val="00B06E70"/>
    <w:rsid w:val="00B07801"/>
    <w:rsid w:val="00B07C9C"/>
    <w:rsid w:val="00B07D0B"/>
    <w:rsid w:val="00B07E45"/>
    <w:rsid w:val="00B07F76"/>
    <w:rsid w:val="00B07F80"/>
    <w:rsid w:val="00B0D879"/>
    <w:rsid w:val="00B1023F"/>
    <w:rsid w:val="00B10513"/>
    <w:rsid w:val="00B10FCB"/>
    <w:rsid w:val="00B11025"/>
    <w:rsid w:val="00B117B7"/>
    <w:rsid w:val="00B118A5"/>
    <w:rsid w:val="00B11D19"/>
    <w:rsid w:val="00B11D49"/>
    <w:rsid w:val="00B11D8E"/>
    <w:rsid w:val="00B11E15"/>
    <w:rsid w:val="00B11ED3"/>
    <w:rsid w:val="00B121E2"/>
    <w:rsid w:val="00B1242B"/>
    <w:rsid w:val="00B12569"/>
    <w:rsid w:val="00B12C29"/>
    <w:rsid w:val="00B12E7F"/>
    <w:rsid w:val="00B139F6"/>
    <w:rsid w:val="00B13A5C"/>
    <w:rsid w:val="00B13BF7"/>
    <w:rsid w:val="00B1426C"/>
    <w:rsid w:val="00B14351"/>
    <w:rsid w:val="00B14E78"/>
    <w:rsid w:val="00B14FC3"/>
    <w:rsid w:val="00B153B9"/>
    <w:rsid w:val="00B1550E"/>
    <w:rsid w:val="00B1580D"/>
    <w:rsid w:val="00B15887"/>
    <w:rsid w:val="00B15AA6"/>
    <w:rsid w:val="00B15E17"/>
    <w:rsid w:val="00B16040"/>
    <w:rsid w:val="00B16126"/>
    <w:rsid w:val="00B16283"/>
    <w:rsid w:val="00B16610"/>
    <w:rsid w:val="00B16767"/>
    <w:rsid w:val="00B1690C"/>
    <w:rsid w:val="00B16AE6"/>
    <w:rsid w:val="00B16B3C"/>
    <w:rsid w:val="00B16BDA"/>
    <w:rsid w:val="00B16E2A"/>
    <w:rsid w:val="00B16F00"/>
    <w:rsid w:val="00B1724E"/>
    <w:rsid w:val="00B173DA"/>
    <w:rsid w:val="00B17537"/>
    <w:rsid w:val="00B17BED"/>
    <w:rsid w:val="00B201CE"/>
    <w:rsid w:val="00B20204"/>
    <w:rsid w:val="00B2030F"/>
    <w:rsid w:val="00B2047E"/>
    <w:rsid w:val="00B20593"/>
    <w:rsid w:val="00B20948"/>
    <w:rsid w:val="00B20B1C"/>
    <w:rsid w:val="00B20D34"/>
    <w:rsid w:val="00B20DC9"/>
    <w:rsid w:val="00B20F52"/>
    <w:rsid w:val="00B20FA5"/>
    <w:rsid w:val="00B20FB0"/>
    <w:rsid w:val="00B21253"/>
    <w:rsid w:val="00B2140E"/>
    <w:rsid w:val="00B214D9"/>
    <w:rsid w:val="00B2159B"/>
    <w:rsid w:val="00B217CC"/>
    <w:rsid w:val="00B21D69"/>
    <w:rsid w:val="00B21E2B"/>
    <w:rsid w:val="00B22289"/>
    <w:rsid w:val="00B225A8"/>
    <w:rsid w:val="00B227CA"/>
    <w:rsid w:val="00B22810"/>
    <w:rsid w:val="00B22C47"/>
    <w:rsid w:val="00B23257"/>
    <w:rsid w:val="00B23F76"/>
    <w:rsid w:val="00B23FC7"/>
    <w:rsid w:val="00B240A3"/>
    <w:rsid w:val="00B24891"/>
    <w:rsid w:val="00B24983"/>
    <w:rsid w:val="00B24986"/>
    <w:rsid w:val="00B24A0C"/>
    <w:rsid w:val="00B24C74"/>
    <w:rsid w:val="00B24D45"/>
    <w:rsid w:val="00B24EB3"/>
    <w:rsid w:val="00B250AD"/>
    <w:rsid w:val="00B25392"/>
    <w:rsid w:val="00B25501"/>
    <w:rsid w:val="00B25544"/>
    <w:rsid w:val="00B25613"/>
    <w:rsid w:val="00B2576E"/>
    <w:rsid w:val="00B258AE"/>
    <w:rsid w:val="00B258BE"/>
    <w:rsid w:val="00B25AE0"/>
    <w:rsid w:val="00B25C57"/>
    <w:rsid w:val="00B25E19"/>
    <w:rsid w:val="00B25F15"/>
    <w:rsid w:val="00B2632A"/>
    <w:rsid w:val="00B2648B"/>
    <w:rsid w:val="00B26D9C"/>
    <w:rsid w:val="00B26F32"/>
    <w:rsid w:val="00B278FA"/>
    <w:rsid w:val="00B27B56"/>
    <w:rsid w:val="00B27D38"/>
    <w:rsid w:val="00B27DC7"/>
    <w:rsid w:val="00B27E1B"/>
    <w:rsid w:val="00B27F95"/>
    <w:rsid w:val="00B3018E"/>
    <w:rsid w:val="00B3093B"/>
    <w:rsid w:val="00B30CDD"/>
    <w:rsid w:val="00B3109F"/>
    <w:rsid w:val="00B3114A"/>
    <w:rsid w:val="00B31179"/>
    <w:rsid w:val="00B315EF"/>
    <w:rsid w:val="00B316F1"/>
    <w:rsid w:val="00B31790"/>
    <w:rsid w:val="00B317BD"/>
    <w:rsid w:val="00B31956"/>
    <w:rsid w:val="00B31975"/>
    <w:rsid w:val="00B31B2D"/>
    <w:rsid w:val="00B31EAA"/>
    <w:rsid w:val="00B32016"/>
    <w:rsid w:val="00B32135"/>
    <w:rsid w:val="00B3219F"/>
    <w:rsid w:val="00B327CD"/>
    <w:rsid w:val="00B32CE5"/>
    <w:rsid w:val="00B33459"/>
    <w:rsid w:val="00B3373A"/>
    <w:rsid w:val="00B33910"/>
    <w:rsid w:val="00B339B3"/>
    <w:rsid w:val="00B33A6C"/>
    <w:rsid w:val="00B33B1C"/>
    <w:rsid w:val="00B33B45"/>
    <w:rsid w:val="00B340A7"/>
    <w:rsid w:val="00B3416C"/>
    <w:rsid w:val="00B348EB"/>
    <w:rsid w:val="00B34BAA"/>
    <w:rsid w:val="00B34D2B"/>
    <w:rsid w:val="00B34DF1"/>
    <w:rsid w:val="00B34FAE"/>
    <w:rsid w:val="00B34FDD"/>
    <w:rsid w:val="00B35399"/>
    <w:rsid w:val="00B35510"/>
    <w:rsid w:val="00B3562E"/>
    <w:rsid w:val="00B35630"/>
    <w:rsid w:val="00B35935"/>
    <w:rsid w:val="00B36671"/>
    <w:rsid w:val="00B366F2"/>
    <w:rsid w:val="00B368E9"/>
    <w:rsid w:val="00B36A09"/>
    <w:rsid w:val="00B36A56"/>
    <w:rsid w:val="00B36F5A"/>
    <w:rsid w:val="00B36FC4"/>
    <w:rsid w:val="00B3727C"/>
    <w:rsid w:val="00B372BA"/>
    <w:rsid w:val="00B373C7"/>
    <w:rsid w:val="00B373E2"/>
    <w:rsid w:val="00B40081"/>
    <w:rsid w:val="00B401C3"/>
    <w:rsid w:val="00B40407"/>
    <w:rsid w:val="00B4063D"/>
    <w:rsid w:val="00B40663"/>
    <w:rsid w:val="00B40A1E"/>
    <w:rsid w:val="00B40AE1"/>
    <w:rsid w:val="00B40EBA"/>
    <w:rsid w:val="00B410DD"/>
    <w:rsid w:val="00B410E6"/>
    <w:rsid w:val="00B410FD"/>
    <w:rsid w:val="00B4169A"/>
    <w:rsid w:val="00B41F19"/>
    <w:rsid w:val="00B4213A"/>
    <w:rsid w:val="00B422B2"/>
    <w:rsid w:val="00B423A9"/>
    <w:rsid w:val="00B423CE"/>
    <w:rsid w:val="00B4264D"/>
    <w:rsid w:val="00B426D8"/>
    <w:rsid w:val="00B42908"/>
    <w:rsid w:val="00B431BE"/>
    <w:rsid w:val="00B435EA"/>
    <w:rsid w:val="00B43715"/>
    <w:rsid w:val="00B43AF4"/>
    <w:rsid w:val="00B43DAA"/>
    <w:rsid w:val="00B43E40"/>
    <w:rsid w:val="00B44090"/>
    <w:rsid w:val="00B444E0"/>
    <w:rsid w:val="00B4463E"/>
    <w:rsid w:val="00B44642"/>
    <w:rsid w:val="00B44899"/>
    <w:rsid w:val="00B44B97"/>
    <w:rsid w:val="00B44C21"/>
    <w:rsid w:val="00B454B7"/>
    <w:rsid w:val="00B45546"/>
    <w:rsid w:val="00B45901"/>
    <w:rsid w:val="00B45BD6"/>
    <w:rsid w:val="00B45D9D"/>
    <w:rsid w:val="00B45DEE"/>
    <w:rsid w:val="00B45E21"/>
    <w:rsid w:val="00B45EDC"/>
    <w:rsid w:val="00B4694E"/>
    <w:rsid w:val="00B46A1F"/>
    <w:rsid w:val="00B46A66"/>
    <w:rsid w:val="00B46DF7"/>
    <w:rsid w:val="00B47253"/>
    <w:rsid w:val="00B47500"/>
    <w:rsid w:val="00B4784B"/>
    <w:rsid w:val="00B47933"/>
    <w:rsid w:val="00B47C6A"/>
    <w:rsid w:val="00B47D6D"/>
    <w:rsid w:val="00B5007F"/>
    <w:rsid w:val="00B50364"/>
    <w:rsid w:val="00B50638"/>
    <w:rsid w:val="00B506F2"/>
    <w:rsid w:val="00B50D75"/>
    <w:rsid w:val="00B5105F"/>
    <w:rsid w:val="00B51215"/>
    <w:rsid w:val="00B51340"/>
    <w:rsid w:val="00B51476"/>
    <w:rsid w:val="00B517D4"/>
    <w:rsid w:val="00B518E3"/>
    <w:rsid w:val="00B51D1E"/>
    <w:rsid w:val="00B52096"/>
    <w:rsid w:val="00B522B8"/>
    <w:rsid w:val="00B523D4"/>
    <w:rsid w:val="00B52670"/>
    <w:rsid w:val="00B52C00"/>
    <w:rsid w:val="00B53105"/>
    <w:rsid w:val="00B5310F"/>
    <w:rsid w:val="00B53140"/>
    <w:rsid w:val="00B5347F"/>
    <w:rsid w:val="00B538D5"/>
    <w:rsid w:val="00B53E86"/>
    <w:rsid w:val="00B541A0"/>
    <w:rsid w:val="00B54696"/>
    <w:rsid w:val="00B54CC3"/>
    <w:rsid w:val="00B54E61"/>
    <w:rsid w:val="00B5502A"/>
    <w:rsid w:val="00B55083"/>
    <w:rsid w:val="00B55101"/>
    <w:rsid w:val="00B552E4"/>
    <w:rsid w:val="00B5531C"/>
    <w:rsid w:val="00B559AF"/>
    <w:rsid w:val="00B55B3E"/>
    <w:rsid w:val="00B55F48"/>
    <w:rsid w:val="00B55F58"/>
    <w:rsid w:val="00B55FFC"/>
    <w:rsid w:val="00B5612D"/>
    <w:rsid w:val="00B56238"/>
    <w:rsid w:val="00B569D7"/>
    <w:rsid w:val="00B56A9A"/>
    <w:rsid w:val="00B56E05"/>
    <w:rsid w:val="00B5742A"/>
    <w:rsid w:val="00B57484"/>
    <w:rsid w:val="00B576B6"/>
    <w:rsid w:val="00B57878"/>
    <w:rsid w:val="00B5789C"/>
    <w:rsid w:val="00B5790A"/>
    <w:rsid w:val="00B57E10"/>
    <w:rsid w:val="00B605D7"/>
    <w:rsid w:val="00B607BB"/>
    <w:rsid w:val="00B60827"/>
    <w:rsid w:val="00B60A07"/>
    <w:rsid w:val="00B60C25"/>
    <w:rsid w:val="00B60FF5"/>
    <w:rsid w:val="00B618C3"/>
    <w:rsid w:val="00B61C9C"/>
    <w:rsid w:val="00B61CAC"/>
    <w:rsid w:val="00B61DBB"/>
    <w:rsid w:val="00B61E13"/>
    <w:rsid w:val="00B61E55"/>
    <w:rsid w:val="00B61FF5"/>
    <w:rsid w:val="00B620A5"/>
    <w:rsid w:val="00B620D2"/>
    <w:rsid w:val="00B6263C"/>
    <w:rsid w:val="00B62CF0"/>
    <w:rsid w:val="00B62F3E"/>
    <w:rsid w:val="00B62F45"/>
    <w:rsid w:val="00B630F3"/>
    <w:rsid w:val="00B639D9"/>
    <w:rsid w:val="00B63AF4"/>
    <w:rsid w:val="00B63C24"/>
    <w:rsid w:val="00B63ECC"/>
    <w:rsid w:val="00B642B0"/>
    <w:rsid w:val="00B64377"/>
    <w:rsid w:val="00B64888"/>
    <w:rsid w:val="00B649E8"/>
    <w:rsid w:val="00B65109"/>
    <w:rsid w:val="00B658D6"/>
    <w:rsid w:val="00B658DC"/>
    <w:rsid w:val="00B65933"/>
    <w:rsid w:val="00B65D41"/>
    <w:rsid w:val="00B66785"/>
    <w:rsid w:val="00B667EA"/>
    <w:rsid w:val="00B66800"/>
    <w:rsid w:val="00B66BA0"/>
    <w:rsid w:val="00B67066"/>
    <w:rsid w:val="00B670F0"/>
    <w:rsid w:val="00B6746A"/>
    <w:rsid w:val="00B67659"/>
    <w:rsid w:val="00B67ABE"/>
    <w:rsid w:val="00B67FEB"/>
    <w:rsid w:val="00B70583"/>
    <w:rsid w:val="00B7062A"/>
    <w:rsid w:val="00B70669"/>
    <w:rsid w:val="00B708D2"/>
    <w:rsid w:val="00B70AEB"/>
    <w:rsid w:val="00B70D3B"/>
    <w:rsid w:val="00B70E14"/>
    <w:rsid w:val="00B70EE3"/>
    <w:rsid w:val="00B710D1"/>
    <w:rsid w:val="00B71314"/>
    <w:rsid w:val="00B71445"/>
    <w:rsid w:val="00B714BA"/>
    <w:rsid w:val="00B715C5"/>
    <w:rsid w:val="00B7166C"/>
    <w:rsid w:val="00B71917"/>
    <w:rsid w:val="00B719D4"/>
    <w:rsid w:val="00B71C64"/>
    <w:rsid w:val="00B71FE5"/>
    <w:rsid w:val="00B7209E"/>
    <w:rsid w:val="00B72208"/>
    <w:rsid w:val="00B72832"/>
    <w:rsid w:val="00B72BFF"/>
    <w:rsid w:val="00B7301A"/>
    <w:rsid w:val="00B738DD"/>
    <w:rsid w:val="00B73F36"/>
    <w:rsid w:val="00B73F91"/>
    <w:rsid w:val="00B741D9"/>
    <w:rsid w:val="00B74AB0"/>
    <w:rsid w:val="00B74AC4"/>
    <w:rsid w:val="00B74BE0"/>
    <w:rsid w:val="00B75106"/>
    <w:rsid w:val="00B75164"/>
    <w:rsid w:val="00B753A1"/>
    <w:rsid w:val="00B7544A"/>
    <w:rsid w:val="00B754E5"/>
    <w:rsid w:val="00B758C0"/>
    <w:rsid w:val="00B75992"/>
    <w:rsid w:val="00B75A38"/>
    <w:rsid w:val="00B75F5C"/>
    <w:rsid w:val="00B75F89"/>
    <w:rsid w:val="00B765CB"/>
    <w:rsid w:val="00B76703"/>
    <w:rsid w:val="00B76861"/>
    <w:rsid w:val="00B76927"/>
    <w:rsid w:val="00B76ABD"/>
    <w:rsid w:val="00B76AF1"/>
    <w:rsid w:val="00B76D8B"/>
    <w:rsid w:val="00B76DC5"/>
    <w:rsid w:val="00B76E6B"/>
    <w:rsid w:val="00B775A5"/>
    <w:rsid w:val="00B7768F"/>
    <w:rsid w:val="00B77886"/>
    <w:rsid w:val="00B77CDB"/>
    <w:rsid w:val="00B77F6B"/>
    <w:rsid w:val="00B806B6"/>
    <w:rsid w:val="00B80A86"/>
    <w:rsid w:val="00B80B92"/>
    <w:rsid w:val="00B80CE4"/>
    <w:rsid w:val="00B80DCD"/>
    <w:rsid w:val="00B80EA0"/>
    <w:rsid w:val="00B810EB"/>
    <w:rsid w:val="00B811B2"/>
    <w:rsid w:val="00B812F0"/>
    <w:rsid w:val="00B81544"/>
    <w:rsid w:val="00B81AAE"/>
    <w:rsid w:val="00B81ADD"/>
    <w:rsid w:val="00B82692"/>
    <w:rsid w:val="00B82C35"/>
    <w:rsid w:val="00B82CE3"/>
    <w:rsid w:val="00B82CFC"/>
    <w:rsid w:val="00B82D11"/>
    <w:rsid w:val="00B82F71"/>
    <w:rsid w:val="00B83089"/>
    <w:rsid w:val="00B83632"/>
    <w:rsid w:val="00B8367D"/>
    <w:rsid w:val="00B83818"/>
    <w:rsid w:val="00B83D43"/>
    <w:rsid w:val="00B83DB3"/>
    <w:rsid w:val="00B842CC"/>
    <w:rsid w:val="00B845E2"/>
    <w:rsid w:val="00B849A6"/>
    <w:rsid w:val="00B849F1"/>
    <w:rsid w:val="00B84A4F"/>
    <w:rsid w:val="00B84E56"/>
    <w:rsid w:val="00B85074"/>
    <w:rsid w:val="00B854EB"/>
    <w:rsid w:val="00B85931"/>
    <w:rsid w:val="00B85CDD"/>
    <w:rsid w:val="00B85E08"/>
    <w:rsid w:val="00B86283"/>
    <w:rsid w:val="00B86728"/>
    <w:rsid w:val="00B86B32"/>
    <w:rsid w:val="00B86D7F"/>
    <w:rsid w:val="00B86EB2"/>
    <w:rsid w:val="00B86F66"/>
    <w:rsid w:val="00B871F1"/>
    <w:rsid w:val="00B8721B"/>
    <w:rsid w:val="00B8727B"/>
    <w:rsid w:val="00B8737B"/>
    <w:rsid w:val="00B87D3C"/>
    <w:rsid w:val="00B87FED"/>
    <w:rsid w:val="00B9003D"/>
    <w:rsid w:val="00B9081C"/>
    <w:rsid w:val="00B90A84"/>
    <w:rsid w:val="00B90F73"/>
    <w:rsid w:val="00B9115E"/>
    <w:rsid w:val="00B9120D"/>
    <w:rsid w:val="00B91924"/>
    <w:rsid w:val="00B91A1E"/>
    <w:rsid w:val="00B91E33"/>
    <w:rsid w:val="00B925D3"/>
    <w:rsid w:val="00B92873"/>
    <w:rsid w:val="00B92947"/>
    <w:rsid w:val="00B92988"/>
    <w:rsid w:val="00B92A11"/>
    <w:rsid w:val="00B92F09"/>
    <w:rsid w:val="00B93172"/>
    <w:rsid w:val="00B93804"/>
    <w:rsid w:val="00B93876"/>
    <w:rsid w:val="00B93A62"/>
    <w:rsid w:val="00B93F64"/>
    <w:rsid w:val="00B945C1"/>
    <w:rsid w:val="00B948D7"/>
    <w:rsid w:val="00B94A4C"/>
    <w:rsid w:val="00B94B81"/>
    <w:rsid w:val="00B94E10"/>
    <w:rsid w:val="00B94EE7"/>
    <w:rsid w:val="00B951A4"/>
    <w:rsid w:val="00B9596A"/>
    <w:rsid w:val="00B95A1C"/>
    <w:rsid w:val="00B95C1B"/>
    <w:rsid w:val="00B95D48"/>
    <w:rsid w:val="00B95EAA"/>
    <w:rsid w:val="00B95EF8"/>
    <w:rsid w:val="00B962AA"/>
    <w:rsid w:val="00B9658C"/>
    <w:rsid w:val="00B966A0"/>
    <w:rsid w:val="00B96730"/>
    <w:rsid w:val="00B97170"/>
    <w:rsid w:val="00B9762B"/>
    <w:rsid w:val="00B976DB"/>
    <w:rsid w:val="00B97F7D"/>
    <w:rsid w:val="00BA0088"/>
    <w:rsid w:val="00BA00AE"/>
    <w:rsid w:val="00BA0265"/>
    <w:rsid w:val="00BA02C7"/>
    <w:rsid w:val="00BA044B"/>
    <w:rsid w:val="00BA0461"/>
    <w:rsid w:val="00BA0701"/>
    <w:rsid w:val="00BA0735"/>
    <w:rsid w:val="00BA0D73"/>
    <w:rsid w:val="00BA0EFC"/>
    <w:rsid w:val="00BA107D"/>
    <w:rsid w:val="00BA1521"/>
    <w:rsid w:val="00BA15A0"/>
    <w:rsid w:val="00BA16CC"/>
    <w:rsid w:val="00BA1874"/>
    <w:rsid w:val="00BA1B51"/>
    <w:rsid w:val="00BA1F6B"/>
    <w:rsid w:val="00BA2610"/>
    <w:rsid w:val="00BA26C1"/>
    <w:rsid w:val="00BA2770"/>
    <w:rsid w:val="00BA28B0"/>
    <w:rsid w:val="00BA2A05"/>
    <w:rsid w:val="00BA2B1D"/>
    <w:rsid w:val="00BA2CBC"/>
    <w:rsid w:val="00BA2DF6"/>
    <w:rsid w:val="00BA2E37"/>
    <w:rsid w:val="00BA3203"/>
    <w:rsid w:val="00BA3221"/>
    <w:rsid w:val="00BA3598"/>
    <w:rsid w:val="00BA37B1"/>
    <w:rsid w:val="00BA39FE"/>
    <w:rsid w:val="00BA3EF5"/>
    <w:rsid w:val="00BA3FB1"/>
    <w:rsid w:val="00BA3FE0"/>
    <w:rsid w:val="00BA4305"/>
    <w:rsid w:val="00BA451A"/>
    <w:rsid w:val="00BA4756"/>
    <w:rsid w:val="00BA4AFF"/>
    <w:rsid w:val="00BA4C7E"/>
    <w:rsid w:val="00BA4E53"/>
    <w:rsid w:val="00BA4E55"/>
    <w:rsid w:val="00BA50BF"/>
    <w:rsid w:val="00BA57DB"/>
    <w:rsid w:val="00BA582C"/>
    <w:rsid w:val="00BA5879"/>
    <w:rsid w:val="00BA59CF"/>
    <w:rsid w:val="00BA5B58"/>
    <w:rsid w:val="00BA5CCC"/>
    <w:rsid w:val="00BA5CD7"/>
    <w:rsid w:val="00BA5E36"/>
    <w:rsid w:val="00BA5E8E"/>
    <w:rsid w:val="00BA5F9D"/>
    <w:rsid w:val="00BA619F"/>
    <w:rsid w:val="00BA6267"/>
    <w:rsid w:val="00BA6399"/>
    <w:rsid w:val="00BA6566"/>
    <w:rsid w:val="00BA669A"/>
    <w:rsid w:val="00BA6834"/>
    <w:rsid w:val="00BA68AA"/>
    <w:rsid w:val="00BA6BB8"/>
    <w:rsid w:val="00BA6BFC"/>
    <w:rsid w:val="00BA6FB6"/>
    <w:rsid w:val="00BA6FBF"/>
    <w:rsid w:val="00BA70C1"/>
    <w:rsid w:val="00BA720E"/>
    <w:rsid w:val="00BA7527"/>
    <w:rsid w:val="00BA7747"/>
    <w:rsid w:val="00BA7B44"/>
    <w:rsid w:val="00BB0056"/>
    <w:rsid w:val="00BB01A9"/>
    <w:rsid w:val="00BB0493"/>
    <w:rsid w:val="00BB09E6"/>
    <w:rsid w:val="00BB0DBC"/>
    <w:rsid w:val="00BB12CC"/>
    <w:rsid w:val="00BB1620"/>
    <w:rsid w:val="00BB19F5"/>
    <w:rsid w:val="00BB1BB6"/>
    <w:rsid w:val="00BB1C5A"/>
    <w:rsid w:val="00BB1D52"/>
    <w:rsid w:val="00BB1F01"/>
    <w:rsid w:val="00BB2002"/>
    <w:rsid w:val="00BB2314"/>
    <w:rsid w:val="00BB2757"/>
    <w:rsid w:val="00BB2BF4"/>
    <w:rsid w:val="00BB2E40"/>
    <w:rsid w:val="00BB30A3"/>
    <w:rsid w:val="00BB340E"/>
    <w:rsid w:val="00BB364E"/>
    <w:rsid w:val="00BB3937"/>
    <w:rsid w:val="00BB3B9B"/>
    <w:rsid w:val="00BB3E62"/>
    <w:rsid w:val="00BB3F95"/>
    <w:rsid w:val="00BB4027"/>
    <w:rsid w:val="00BB420B"/>
    <w:rsid w:val="00BB4244"/>
    <w:rsid w:val="00BB449A"/>
    <w:rsid w:val="00BB4890"/>
    <w:rsid w:val="00BB4CA6"/>
    <w:rsid w:val="00BB4F2E"/>
    <w:rsid w:val="00BB510D"/>
    <w:rsid w:val="00BB5651"/>
    <w:rsid w:val="00BB5AC1"/>
    <w:rsid w:val="00BB5BCD"/>
    <w:rsid w:val="00BB5C25"/>
    <w:rsid w:val="00BB5E9F"/>
    <w:rsid w:val="00BB6378"/>
    <w:rsid w:val="00BB6595"/>
    <w:rsid w:val="00BB668E"/>
    <w:rsid w:val="00BB66E2"/>
    <w:rsid w:val="00BB672D"/>
    <w:rsid w:val="00BB67E6"/>
    <w:rsid w:val="00BB68C2"/>
    <w:rsid w:val="00BB6A12"/>
    <w:rsid w:val="00BB73B3"/>
    <w:rsid w:val="00BB7706"/>
    <w:rsid w:val="00BB7CFE"/>
    <w:rsid w:val="00BB7FC6"/>
    <w:rsid w:val="00BBCC54"/>
    <w:rsid w:val="00BC090F"/>
    <w:rsid w:val="00BC0C6C"/>
    <w:rsid w:val="00BC0ECA"/>
    <w:rsid w:val="00BC132F"/>
    <w:rsid w:val="00BC1475"/>
    <w:rsid w:val="00BC1520"/>
    <w:rsid w:val="00BC1824"/>
    <w:rsid w:val="00BC19C3"/>
    <w:rsid w:val="00BC1C60"/>
    <w:rsid w:val="00BC1CEE"/>
    <w:rsid w:val="00BC1D27"/>
    <w:rsid w:val="00BC1D99"/>
    <w:rsid w:val="00BC1DF0"/>
    <w:rsid w:val="00BC1FC4"/>
    <w:rsid w:val="00BC208A"/>
    <w:rsid w:val="00BC24FF"/>
    <w:rsid w:val="00BC2AAC"/>
    <w:rsid w:val="00BC2B30"/>
    <w:rsid w:val="00BC31AD"/>
    <w:rsid w:val="00BC3402"/>
    <w:rsid w:val="00BC3789"/>
    <w:rsid w:val="00BC3A5C"/>
    <w:rsid w:val="00BC3B40"/>
    <w:rsid w:val="00BC3BAF"/>
    <w:rsid w:val="00BC3BD1"/>
    <w:rsid w:val="00BC3CDA"/>
    <w:rsid w:val="00BC4279"/>
    <w:rsid w:val="00BC42C9"/>
    <w:rsid w:val="00BC4885"/>
    <w:rsid w:val="00BC4962"/>
    <w:rsid w:val="00BC4A6A"/>
    <w:rsid w:val="00BC4C78"/>
    <w:rsid w:val="00BC4E04"/>
    <w:rsid w:val="00BC4EC9"/>
    <w:rsid w:val="00BC54C1"/>
    <w:rsid w:val="00BC54D3"/>
    <w:rsid w:val="00BC5562"/>
    <w:rsid w:val="00BC583A"/>
    <w:rsid w:val="00BC58EE"/>
    <w:rsid w:val="00BC5D9F"/>
    <w:rsid w:val="00BC6162"/>
    <w:rsid w:val="00BC6266"/>
    <w:rsid w:val="00BC6268"/>
    <w:rsid w:val="00BC62F1"/>
    <w:rsid w:val="00BC6424"/>
    <w:rsid w:val="00BC69CA"/>
    <w:rsid w:val="00BC6C9A"/>
    <w:rsid w:val="00BC6E20"/>
    <w:rsid w:val="00BC72DE"/>
    <w:rsid w:val="00BC7326"/>
    <w:rsid w:val="00BC7652"/>
    <w:rsid w:val="00BC7961"/>
    <w:rsid w:val="00BC7AB3"/>
    <w:rsid w:val="00BC7DB6"/>
    <w:rsid w:val="00BC7FFD"/>
    <w:rsid w:val="00BD00BB"/>
    <w:rsid w:val="00BD0396"/>
    <w:rsid w:val="00BD08CD"/>
    <w:rsid w:val="00BD0F53"/>
    <w:rsid w:val="00BD141D"/>
    <w:rsid w:val="00BD192C"/>
    <w:rsid w:val="00BD2056"/>
    <w:rsid w:val="00BD223A"/>
    <w:rsid w:val="00BD23D6"/>
    <w:rsid w:val="00BD251B"/>
    <w:rsid w:val="00BD27B3"/>
    <w:rsid w:val="00BD2A1C"/>
    <w:rsid w:val="00BD2AF2"/>
    <w:rsid w:val="00BD2CEA"/>
    <w:rsid w:val="00BD2D5C"/>
    <w:rsid w:val="00BD3204"/>
    <w:rsid w:val="00BD3C11"/>
    <w:rsid w:val="00BD3D9E"/>
    <w:rsid w:val="00BD419D"/>
    <w:rsid w:val="00BD431A"/>
    <w:rsid w:val="00BD4368"/>
    <w:rsid w:val="00BD4A1F"/>
    <w:rsid w:val="00BD4B7A"/>
    <w:rsid w:val="00BD51E3"/>
    <w:rsid w:val="00BD5256"/>
    <w:rsid w:val="00BD551D"/>
    <w:rsid w:val="00BD574D"/>
    <w:rsid w:val="00BD5B03"/>
    <w:rsid w:val="00BD5E07"/>
    <w:rsid w:val="00BD660D"/>
    <w:rsid w:val="00BD684C"/>
    <w:rsid w:val="00BD69BE"/>
    <w:rsid w:val="00BD6C7B"/>
    <w:rsid w:val="00BD6D72"/>
    <w:rsid w:val="00BD6FF0"/>
    <w:rsid w:val="00BD714A"/>
    <w:rsid w:val="00BD7485"/>
    <w:rsid w:val="00BD749E"/>
    <w:rsid w:val="00BD7532"/>
    <w:rsid w:val="00BD754C"/>
    <w:rsid w:val="00BD7C7C"/>
    <w:rsid w:val="00BD7C91"/>
    <w:rsid w:val="00BD7E5E"/>
    <w:rsid w:val="00BE0013"/>
    <w:rsid w:val="00BE0026"/>
    <w:rsid w:val="00BE0120"/>
    <w:rsid w:val="00BE0CB5"/>
    <w:rsid w:val="00BE0D46"/>
    <w:rsid w:val="00BE0D96"/>
    <w:rsid w:val="00BE0F3D"/>
    <w:rsid w:val="00BE12A1"/>
    <w:rsid w:val="00BE12F6"/>
    <w:rsid w:val="00BE1C17"/>
    <w:rsid w:val="00BE1DEB"/>
    <w:rsid w:val="00BE1E28"/>
    <w:rsid w:val="00BE21C0"/>
    <w:rsid w:val="00BE24AB"/>
    <w:rsid w:val="00BE2BC5"/>
    <w:rsid w:val="00BE2DE3"/>
    <w:rsid w:val="00BE31CA"/>
    <w:rsid w:val="00BE320F"/>
    <w:rsid w:val="00BE3479"/>
    <w:rsid w:val="00BE354D"/>
    <w:rsid w:val="00BE3DA5"/>
    <w:rsid w:val="00BE41A9"/>
    <w:rsid w:val="00BE467D"/>
    <w:rsid w:val="00BE4840"/>
    <w:rsid w:val="00BE4A49"/>
    <w:rsid w:val="00BE4A64"/>
    <w:rsid w:val="00BE4BEF"/>
    <w:rsid w:val="00BE4DB6"/>
    <w:rsid w:val="00BE5135"/>
    <w:rsid w:val="00BE521E"/>
    <w:rsid w:val="00BE52E8"/>
    <w:rsid w:val="00BE5BF1"/>
    <w:rsid w:val="00BE5DF9"/>
    <w:rsid w:val="00BE62FA"/>
    <w:rsid w:val="00BE68D7"/>
    <w:rsid w:val="00BE6C1D"/>
    <w:rsid w:val="00BE6D25"/>
    <w:rsid w:val="00BE6DC2"/>
    <w:rsid w:val="00BE6F19"/>
    <w:rsid w:val="00BE6F44"/>
    <w:rsid w:val="00BE6F45"/>
    <w:rsid w:val="00BE6FAE"/>
    <w:rsid w:val="00BE705F"/>
    <w:rsid w:val="00BE715D"/>
    <w:rsid w:val="00BE7365"/>
    <w:rsid w:val="00BE7534"/>
    <w:rsid w:val="00BE7717"/>
    <w:rsid w:val="00BE784D"/>
    <w:rsid w:val="00BE7C54"/>
    <w:rsid w:val="00BF04C2"/>
    <w:rsid w:val="00BF05E8"/>
    <w:rsid w:val="00BF07A1"/>
    <w:rsid w:val="00BF07F0"/>
    <w:rsid w:val="00BF0B30"/>
    <w:rsid w:val="00BF0C82"/>
    <w:rsid w:val="00BF1360"/>
    <w:rsid w:val="00BF1413"/>
    <w:rsid w:val="00BF163A"/>
    <w:rsid w:val="00BF1A2E"/>
    <w:rsid w:val="00BF1E19"/>
    <w:rsid w:val="00BF2464"/>
    <w:rsid w:val="00BF271C"/>
    <w:rsid w:val="00BF2745"/>
    <w:rsid w:val="00BF2FC0"/>
    <w:rsid w:val="00BF3337"/>
    <w:rsid w:val="00BF3567"/>
    <w:rsid w:val="00BF38C8"/>
    <w:rsid w:val="00BF38D9"/>
    <w:rsid w:val="00BF38E6"/>
    <w:rsid w:val="00BF3A5D"/>
    <w:rsid w:val="00BF3B55"/>
    <w:rsid w:val="00BF3DF0"/>
    <w:rsid w:val="00BF3F9D"/>
    <w:rsid w:val="00BF4F26"/>
    <w:rsid w:val="00BF4F34"/>
    <w:rsid w:val="00BF4FBF"/>
    <w:rsid w:val="00BF51DE"/>
    <w:rsid w:val="00BF534D"/>
    <w:rsid w:val="00BF53A3"/>
    <w:rsid w:val="00BF5515"/>
    <w:rsid w:val="00BF5B41"/>
    <w:rsid w:val="00BF5ED6"/>
    <w:rsid w:val="00BF61EB"/>
    <w:rsid w:val="00BF6209"/>
    <w:rsid w:val="00BF63EC"/>
    <w:rsid w:val="00BF64B6"/>
    <w:rsid w:val="00BF6884"/>
    <w:rsid w:val="00BF68DD"/>
    <w:rsid w:val="00BF68F6"/>
    <w:rsid w:val="00BF6953"/>
    <w:rsid w:val="00BF6DB2"/>
    <w:rsid w:val="00BF723E"/>
    <w:rsid w:val="00BF73DA"/>
    <w:rsid w:val="00BF759D"/>
    <w:rsid w:val="00BF78D6"/>
    <w:rsid w:val="00BF7CFC"/>
    <w:rsid w:val="00BF7EAB"/>
    <w:rsid w:val="00C00540"/>
    <w:rsid w:val="00C009D5"/>
    <w:rsid w:val="00C00D15"/>
    <w:rsid w:val="00C0107D"/>
    <w:rsid w:val="00C01100"/>
    <w:rsid w:val="00C01387"/>
    <w:rsid w:val="00C01512"/>
    <w:rsid w:val="00C0159C"/>
    <w:rsid w:val="00C016C5"/>
    <w:rsid w:val="00C01B8E"/>
    <w:rsid w:val="00C01C54"/>
    <w:rsid w:val="00C01C8D"/>
    <w:rsid w:val="00C02055"/>
    <w:rsid w:val="00C021E8"/>
    <w:rsid w:val="00C024A7"/>
    <w:rsid w:val="00C029B8"/>
    <w:rsid w:val="00C02BDD"/>
    <w:rsid w:val="00C02EFB"/>
    <w:rsid w:val="00C02F40"/>
    <w:rsid w:val="00C02F79"/>
    <w:rsid w:val="00C02FC7"/>
    <w:rsid w:val="00C030FF"/>
    <w:rsid w:val="00C0334B"/>
    <w:rsid w:val="00C033FA"/>
    <w:rsid w:val="00C0355D"/>
    <w:rsid w:val="00C03AB0"/>
    <w:rsid w:val="00C03DBE"/>
    <w:rsid w:val="00C03E2F"/>
    <w:rsid w:val="00C041C6"/>
    <w:rsid w:val="00C0437E"/>
    <w:rsid w:val="00C0442E"/>
    <w:rsid w:val="00C04604"/>
    <w:rsid w:val="00C046DD"/>
    <w:rsid w:val="00C048C7"/>
    <w:rsid w:val="00C05030"/>
    <w:rsid w:val="00C0506B"/>
    <w:rsid w:val="00C05072"/>
    <w:rsid w:val="00C0568E"/>
    <w:rsid w:val="00C05887"/>
    <w:rsid w:val="00C05A0B"/>
    <w:rsid w:val="00C05CD2"/>
    <w:rsid w:val="00C05D61"/>
    <w:rsid w:val="00C06545"/>
    <w:rsid w:val="00C0692A"/>
    <w:rsid w:val="00C06E59"/>
    <w:rsid w:val="00C07259"/>
    <w:rsid w:val="00C074B8"/>
    <w:rsid w:val="00C0752E"/>
    <w:rsid w:val="00C07C8E"/>
    <w:rsid w:val="00C10248"/>
    <w:rsid w:val="00C104A0"/>
    <w:rsid w:val="00C1086A"/>
    <w:rsid w:val="00C10940"/>
    <w:rsid w:val="00C10A98"/>
    <w:rsid w:val="00C10BB2"/>
    <w:rsid w:val="00C10DBD"/>
    <w:rsid w:val="00C110B5"/>
    <w:rsid w:val="00C1131D"/>
    <w:rsid w:val="00C115DE"/>
    <w:rsid w:val="00C11685"/>
    <w:rsid w:val="00C1183B"/>
    <w:rsid w:val="00C118FE"/>
    <w:rsid w:val="00C119D3"/>
    <w:rsid w:val="00C11A41"/>
    <w:rsid w:val="00C11C71"/>
    <w:rsid w:val="00C11D40"/>
    <w:rsid w:val="00C120D0"/>
    <w:rsid w:val="00C12151"/>
    <w:rsid w:val="00C122AD"/>
    <w:rsid w:val="00C1233A"/>
    <w:rsid w:val="00C12468"/>
    <w:rsid w:val="00C12479"/>
    <w:rsid w:val="00C12938"/>
    <w:rsid w:val="00C12AA1"/>
    <w:rsid w:val="00C12BD9"/>
    <w:rsid w:val="00C12CAB"/>
    <w:rsid w:val="00C13483"/>
    <w:rsid w:val="00C13641"/>
    <w:rsid w:val="00C137EA"/>
    <w:rsid w:val="00C13CBA"/>
    <w:rsid w:val="00C13DDB"/>
    <w:rsid w:val="00C13FD3"/>
    <w:rsid w:val="00C1406D"/>
    <w:rsid w:val="00C141A2"/>
    <w:rsid w:val="00C14402"/>
    <w:rsid w:val="00C144A5"/>
    <w:rsid w:val="00C14937"/>
    <w:rsid w:val="00C149D7"/>
    <w:rsid w:val="00C14A20"/>
    <w:rsid w:val="00C1514C"/>
    <w:rsid w:val="00C15151"/>
    <w:rsid w:val="00C15247"/>
    <w:rsid w:val="00C1547C"/>
    <w:rsid w:val="00C154FC"/>
    <w:rsid w:val="00C15546"/>
    <w:rsid w:val="00C15576"/>
    <w:rsid w:val="00C15666"/>
    <w:rsid w:val="00C156A7"/>
    <w:rsid w:val="00C15750"/>
    <w:rsid w:val="00C157A1"/>
    <w:rsid w:val="00C158EB"/>
    <w:rsid w:val="00C15D6C"/>
    <w:rsid w:val="00C15F50"/>
    <w:rsid w:val="00C1619E"/>
    <w:rsid w:val="00C161A0"/>
    <w:rsid w:val="00C16359"/>
    <w:rsid w:val="00C1689F"/>
    <w:rsid w:val="00C16A7B"/>
    <w:rsid w:val="00C16C8E"/>
    <w:rsid w:val="00C16DFB"/>
    <w:rsid w:val="00C17033"/>
    <w:rsid w:val="00C1704D"/>
    <w:rsid w:val="00C17329"/>
    <w:rsid w:val="00C173A3"/>
    <w:rsid w:val="00C176E7"/>
    <w:rsid w:val="00C2008B"/>
    <w:rsid w:val="00C202A2"/>
    <w:rsid w:val="00C206B1"/>
    <w:rsid w:val="00C208E9"/>
    <w:rsid w:val="00C20B55"/>
    <w:rsid w:val="00C20E1A"/>
    <w:rsid w:val="00C20E52"/>
    <w:rsid w:val="00C210B4"/>
    <w:rsid w:val="00C21658"/>
    <w:rsid w:val="00C2196F"/>
    <w:rsid w:val="00C21C55"/>
    <w:rsid w:val="00C21DA6"/>
    <w:rsid w:val="00C21F15"/>
    <w:rsid w:val="00C21F61"/>
    <w:rsid w:val="00C221F7"/>
    <w:rsid w:val="00C2224A"/>
    <w:rsid w:val="00C22727"/>
    <w:rsid w:val="00C227A9"/>
    <w:rsid w:val="00C22A20"/>
    <w:rsid w:val="00C22E2F"/>
    <w:rsid w:val="00C2326F"/>
    <w:rsid w:val="00C23CCD"/>
    <w:rsid w:val="00C244B4"/>
    <w:rsid w:val="00C247BD"/>
    <w:rsid w:val="00C24956"/>
    <w:rsid w:val="00C24972"/>
    <w:rsid w:val="00C24AB2"/>
    <w:rsid w:val="00C24AC6"/>
    <w:rsid w:val="00C24B1C"/>
    <w:rsid w:val="00C24B3E"/>
    <w:rsid w:val="00C24CDC"/>
    <w:rsid w:val="00C2577A"/>
    <w:rsid w:val="00C259DC"/>
    <w:rsid w:val="00C25B58"/>
    <w:rsid w:val="00C25C6F"/>
    <w:rsid w:val="00C25CCF"/>
    <w:rsid w:val="00C25DC0"/>
    <w:rsid w:val="00C25EB2"/>
    <w:rsid w:val="00C2600A"/>
    <w:rsid w:val="00C260A0"/>
    <w:rsid w:val="00C264D3"/>
    <w:rsid w:val="00C26855"/>
    <w:rsid w:val="00C272F8"/>
    <w:rsid w:val="00C272FD"/>
    <w:rsid w:val="00C275BC"/>
    <w:rsid w:val="00C27723"/>
    <w:rsid w:val="00C277CC"/>
    <w:rsid w:val="00C278F0"/>
    <w:rsid w:val="00C27A01"/>
    <w:rsid w:val="00C27CD3"/>
    <w:rsid w:val="00C27F79"/>
    <w:rsid w:val="00C27F9D"/>
    <w:rsid w:val="00C289AA"/>
    <w:rsid w:val="00C2BCB2"/>
    <w:rsid w:val="00C308A0"/>
    <w:rsid w:val="00C30A4F"/>
    <w:rsid w:val="00C30A94"/>
    <w:rsid w:val="00C30DC1"/>
    <w:rsid w:val="00C30DDC"/>
    <w:rsid w:val="00C310FF"/>
    <w:rsid w:val="00C3138A"/>
    <w:rsid w:val="00C31500"/>
    <w:rsid w:val="00C318A5"/>
    <w:rsid w:val="00C318F9"/>
    <w:rsid w:val="00C31BC2"/>
    <w:rsid w:val="00C31FBE"/>
    <w:rsid w:val="00C32036"/>
    <w:rsid w:val="00C32120"/>
    <w:rsid w:val="00C32122"/>
    <w:rsid w:val="00C32185"/>
    <w:rsid w:val="00C322DA"/>
    <w:rsid w:val="00C3265E"/>
    <w:rsid w:val="00C32B82"/>
    <w:rsid w:val="00C32E80"/>
    <w:rsid w:val="00C33022"/>
    <w:rsid w:val="00C331EE"/>
    <w:rsid w:val="00C33C5D"/>
    <w:rsid w:val="00C33EC3"/>
    <w:rsid w:val="00C3442A"/>
    <w:rsid w:val="00C34499"/>
    <w:rsid w:val="00C349C6"/>
    <w:rsid w:val="00C34B33"/>
    <w:rsid w:val="00C34C06"/>
    <w:rsid w:val="00C34D18"/>
    <w:rsid w:val="00C34E28"/>
    <w:rsid w:val="00C34FEE"/>
    <w:rsid w:val="00C3591D"/>
    <w:rsid w:val="00C3592F"/>
    <w:rsid w:val="00C35972"/>
    <w:rsid w:val="00C35AD4"/>
    <w:rsid w:val="00C35DB9"/>
    <w:rsid w:val="00C35E2A"/>
    <w:rsid w:val="00C35EAD"/>
    <w:rsid w:val="00C360C9"/>
    <w:rsid w:val="00C3631F"/>
    <w:rsid w:val="00C363CD"/>
    <w:rsid w:val="00C36AE3"/>
    <w:rsid w:val="00C3711A"/>
    <w:rsid w:val="00C376EA"/>
    <w:rsid w:val="00C37C2C"/>
    <w:rsid w:val="00C37D97"/>
    <w:rsid w:val="00C40123"/>
    <w:rsid w:val="00C40348"/>
    <w:rsid w:val="00C4069F"/>
    <w:rsid w:val="00C40D49"/>
    <w:rsid w:val="00C40E3B"/>
    <w:rsid w:val="00C412B8"/>
    <w:rsid w:val="00C41310"/>
    <w:rsid w:val="00C41771"/>
    <w:rsid w:val="00C4177B"/>
    <w:rsid w:val="00C4190D"/>
    <w:rsid w:val="00C41BD6"/>
    <w:rsid w:val="00C41C9C"/>
    <w:rsid w:val="00C41CFE"/>
    <w:rsid w:val="00C42208"/>
    <w:rsid w:val="00C42251"/>
    <w:rsid w:val="00C42352"/>
    <w:rsid w:val="00C42488"/>
    <w:rsid w:val="00C42925"/>
    <w:rsid w:val="00C42950"/>
    <w:rsid w:val="00C42A1F"/>
    <w:rsid w:val="00C42D51"/>
    <w:rsid w:val="00C42D78"/>
    <w:rsid w:val="00C42E75"/>
    <w:rsid w:val="00C43209"/>
    <w:rsid w:val="00C433A0"/>
    <w:rsid w:val="00C43508"/>
    <w:rsid w:val="00C43646"/>
    <w:rsid w:val="00C4372E"/>
    <w:rsid w:val="00C43834"/>
    <w:rsid w:val="00C43892"/>
    <w:rsid w:val="00C43B98"/>
    <w:rsid w:val="00C43BDF"/>
    <w:rsid w:val="00C43BF9"/>
    <w:rsid w:val="00C440E0"/>
    <w:rsid w:val="00C448F1"/>
    <w:rsid w:val="00C45D73"/>
    <w:rsid w:val="00C460E0"/>
    <w:rsid w:val="00C46235"/>
    <w:rsid w:val="00C46261"/>
    <w:rsid w:val="00C46264"/>
    <w:rsid w:val="00C464FF"/>
    <w:rsid w:val="00C46A3A"/>
    <w:rsid w:val="00C46C1D"/>
    <w:rsid w:val="00C46C3D"/>
    <w:rsid w:val="00C470C0"/>
    <w:rsid w:val="00C472F9"/>
    <w:rsid w:val="00C47680"/>
    <w:rsid w:val="00C47839"/>
    <w:rsid w:val="00C4785C"/>
    <w:rsid w:val="00C479F5"/>
    <w:rsid w:val="00C47B78"/>
    <w:rsid w:val="00C47CB9"/>
    <w:rsid w:val="00C47D42"/>
    <w:rsid w:val="00C47D93"/>
    <w:rsid w:val="00C5015F"/>
    <w:rsid w:val="00C50395"/>
    <w:rsid w:val="00C5084A"/>
    <w:rsid w:val="00C50A45"/>
    <w:rsid w:val="00C50D49"/>
    <w:rsid w:val="00C50D74"/>
    <w:rsid w:val="00C50D9B"/>
    <w:rsid w:val="00C50E21"/>
    <w:rsid w:val="00C51515"/>
    <w:rsid w:val="00C518BE"/>
    <w:rsid w:val="00C519BC"/>
    <w:rsid w:val="00C51B75"/>
    <w:rsid w:val="00C51BB1"/>
    <w:rsid w:val="00C51BF8"/>
    <w:rsid w:val="00C51F56"/>
    <w:rsid w:val="00C52406"/>
    <w:rsid w:val="00C5260A"/>
    <w:rsid w:val="00C52684"/>
    <w:rsid w:val="00C527D6"/>
    <w:rsid w:val="00C528C2"/>
    <w:rsid w:val="00C52962"/>
    <w:rsid w:val="00C529FF"/>
    <w:rsid w:val="00C52CFE"/>
    <w:rsid w:val="00C5308F"/>
    <w:rsid w:val="00C5342F"/>
    <w:rsid w:val="00C5371D"/>
    <w:rsid w:val="00C53804"/>
    <w:rsid w:val="00C53842"/>
    <w:rsid w:val="00C53B34"/>
    <w:rsid w:val="00C53EF4"/>
    <w:rsid w:val="00C53FA8"/>
    <w:rsid w:val="00C53FF0"/>
    <w:rsid w:val="00C5401D"/>
    <w:rsid w:val="00C54029"/>
    <w:rsid w:val="00C5407D"/>
    <w:rsid w:val="00C54131"/>
    <w:rsid w:val="00C5415E"/>
    <w:rsid w:val="00C543F7"/>
    <w:rsid w:val="00C547F0"/>
    <w:rsid w:val="00C5497C"/>
    <w:rsid w:val="00C54CEE"/>
    <w:rsid w:val="00C55051"/>
    <w:rsid w:val="00C55121"/>
    <w:rsid w:val="00C55143"/>
    <w:rsid w:val="00C554E1"/>
    <w:rsid w:val="00C558CE"/>
    <w:rsid w:val="00C55AA1"/>
    <w:rsid w:val="00C5645C"/>
    <w:rsid w:val="00C565F1"/>
    <w:rsid w:val="00C56C3C"/>
    <w:rsid w:val="00C56D2B"/>
    <w:rsid w:val="00C5704B"/>
    <w:rsid w:val="00C57055"/>
    <w:rsid w:val="00C571D6"/>
    <w:rsid w:val="00C5727D"/>
    <w:rsid w:val="00C57441"/>
    <w:rsid w:val="00C575FB"/>
    <w:rsid w:val="00C5769D"/>
    <w:rsid w:val="00C60279"/>
    <w:rsid w:val="00C603EB"/>
    <w:rsid w:val="00C604E5"/>
    <w:rsid w:val="00C60505"/>
    <w:rsid w:val="00C60C8D"/>
    <w:rsid w:val="00C60FB5"/>
    <w:rsid w:val="00C61199"/>
    <w:rsid w:val="00C615C8"/>
    <w:rsid w:val="00C6172E"/>
    <w:rsid w:val="00C617C4"/>
    <w:rsid w:val="00C6183C"/>
    <w:rsid w:val="00C61E48"/>
    <w:rsid w:val="00C61E4D"/>
    <w:rsid w:val="00C61E59"/>
    <w:rsid w:val="00C6211E"/>
    <w:rsid w:val="00C62184"/>
    <w:rsid w:val="00C621B2"/>
    <w:rsid w:val="00C622C1"/>
    <w:rsid w:val="00C62B35"/>
    <w:rsid w:val="00C62DC8"/>
    <w:rsid w:val="00C63094"/>
    <w:rsid w:val="00C634B1"/>
    <w:rsid w:val="00C63602"/>
    <w:rsid w:val="00C6362E"/>
    <w:rsid w:val="00C63A4F"/>
    <w:rsid w:val="00C63B04"/>
    <w:rsid w:val="00C63B7D"/>
    <w:rsid w:val="00C63C96"/>
    <w:rsid w:val="00C63E88"/>
    <w:rsid w:val="00C6428A"/>
    <w:rsid w:val="00C643E7"/>
    <w:rsid w:val="00C6466C"/>
    <w:rsid w:val="00C646A9"/>
    <w:rsid w:val="00C65D62"/>
    <w:rsid w:val="00C6623D"/>
    <w:rsid w:val="00C671FD"/>
    <w:rsid w:val="00C673C9"/>
    <w:rsid w:val="00C67450"/>
    <w:rsid w:val="00C67A6C"/>
    <w:rsid w:val="00C70045"/>
    <w:rsid w:val="00C700A3"/>
    <w:rsid w:val="00C700D2"/>
    <w:rsid w:val="00C701E3"/>
    <w:rsid w:val="00C7052F"/>
    <w:rsid w:val="00C70686"/>
    <w:rsid w:val="00C70997"/>
    <w:rsid w:val="00C70C07"/>
    <w:rsid w:val="00C70D5A"/>
    <w:rsid w:val="00C70DBD"/>
    <w:rsid w:val="00C70F2D"/>
    <w:rsid w:val="00C7102C"/>
    <w:rsid w:val="00C71138"/>
    <w:rsid w:val="00C71601"/>
    <w:rsid w:val="00C71739"/>
    <w:rsid w:val="00C71748"/>
    <w:rsid w:val="00C71893"/>
    <w:rsid w:val="00C7199A"/>
    <w:rsid w:val="00C7199B"/>
    <w:rsid w:val="00C71AAA"/>
    <w:rsid w:val="00C72056"/>
    <w:rsid w:val="00C720B2"/>
    <w:rsid w:val="00C72500"/>
    <w:rsid w:val="00C72737"/>
    <w:rsid w:val="00C72C67"/>
    <w:rsid w:val="00C72D28"/>
    <w:rsid w:val="00C72E47"/>
    <w:rsid w:val="00C72F11"/>
    <w:rsid w:val="00C7336A"/>
    <w:rsid w:val="00C734CD"/>
    <w:rsid w:val="00C73D15"/>
    <w:rsid w:val="00C74470"/>
    <w:rsid w:val="00C74649"/>
    <w:rsid w:val="00C749BE"/>
    <w:rsid w:val="00C74A00"/>
    <w:rsid w:val="00C756B2"/>
    <w:rsid w:val="00C75BBE"/>
    <w:rsid w:val="00C75CE4"/>
    <w:rsid w:val="00C75D23"/>
    <w:rsid w:val="00C760CE"/>
    <w:rsid w:val="00C765C7"/>
    <w:rsid w:val="00C76898"/>
    <w:rsid w:val="00C76C88"/>
    <w:rsid w:val="00C770AA"/>
    <w:rsid w:val="00C7760B"/>
    <w:rsid w:val="00C77641"/>
    <w:rsid w:val="00C779B7"/>
    <w:rsid w:val="00C77A03"/>
    <w:rsid w:val="00C800EC"/>
    <w:rsid w:val="00C800FD"/>
    <w:rsid w:val="00C8012F"/>
    <w:rsid w:val="00C80A56"/>
    <w:rsid w:val="00C80CC1"/>
    <w:rsid w:val="00C815E8"/>
    <w:rsid w:val="00C816C5"/>
    <w:rsid w:val="00C81CDD"/>
    <w:rsid w:val="00C81F02"/>
    <w:rsid w:val="00C823B1"/>
    <w:rsid w:val="00C82583"/>
    <w:rsid w:val="00C825B8"/>
    <w:rsid w:val="00C826A9"/>
    <w:rsid w:val="00C82843"/>
    <w:rsid w:val="00C8291D"/>
    <w:rsid w:val="00C82B88"/>
    <w:rsid w:val="00C83151"/>
    <w:rsid w:val="00C8328F"/>
    <w:rsid w:val="00C835DC"/>
    <w:rsid w:val="00C8365A"/>
    <w:rsid w:val="00C8384A"/>
    <w:rsid w:val="00C83900"/>
    <w:rsid w:val="00C83941"/>
    <w:rsid w:val="00C83A5D"/>
    <w:rsid w:val="00C83B45"/>
    <w:rsid w:val="00C83BE0"/>
    <w:rsid w:val="00C83FA0"/>
    <w:rsid w:val="00C84022"/>
    <w:rsid w:val="00C84029"/>
    <w:rsid w:val="00C84393"/>
    <w:rsid w:val="00C8486C"/>
    <w:rsid w:val="00C84892"/>
    <w:rsid w:val="00C84D1F"/>
    <w:rsid w:val="00C84D66"/>
    <w:rsid w:val="00C84D7F"/>
    <w:rsid w:val="00C85097"/>
    <w:rsid w:val="00C8548E"/>
    <w:rsid w:val="00C854CE"/>
    <w:rsid w:val="00C85963"/>
    <w:rsid w:val="00C85A2F"/>
    <w:rsid w:val="00C85F03"/>
    <w:rsid w:val="00C85FE3"/>
    <w:rsid w:val="00C86381"/>
    <w:rsid w:val="00C864DA"/>
    <w:rsid w:val="00C866A3"/>
    <w:rsid w:val="00C86984"/>
    <w:rsid w:val="00C86F03"/>
    <w:rsid w:val="00C86F16"/>
    <w:rsid w:val="00C87240"/>
    <w:rsid w:val="00C87320"/>
    <w:rsid w:val="00C87480"/>
    <w:rsid w:val="00C874D0"/>
    <w:rsid w:val="00C87CE4"/>
    <w:rsid w:val="00C90188"/>
    <w:rsid w:val="00C907C6"/>
    <w:rsid w:val="00C9087F"/>
    <w:rsid w:val="00C909F6"/>
    <w:rsid w:val="00C90D5B"/>
    <w:rsid w:val="00C9149B"/>
    <w:rsid w:val="00C91640"/>
    <w:rsid w:val="00C9166A"/>
    <w:rsid w:val="00C918FC"/>
    <w:rsid w:val="00C91AC6"/>
    <w:rsid w:val="00C91B60"/>
    <w:rsid w:val="00C91E19"/>
    <w:rsid w:val="00C91EA9"/>
    <w:rsid w:val="00C9241A"/>
    <w:rsid w:val="00C92BF9"/>
    <w:rsid w:val="00C92F74"/>
    <w:rsid w:val="00C93006"/>
    <w:rsid w:val="00C93595"/>
    <w:rsid w:val="00C93A35"/>
    <w:rsid w:val="00C93B82"/>
    <w:rsid w:val="00C943F9"/>
    <w:rsid w:val="00C94583"/>
    <w:rsid w:val="00C94764"/>
    <w:rsid w:val="00C94AC1"/>
    <w:rsid w:val="00C94B1B"/>
    <w:rsid w:val="00C94B2B"/>
    <w:rsid w:val="00C94DDB"/>
    <w:rsid w:val="00C94EBC"/>
    <w:rsid w:val="00C94ECB"/>
    <w:rsid w:val="00C94FC6"/>
    <w:rsid w:val="00C950FC"/>
    <w:rsid w:val="00C951D6"/>
    <w:rsid w:val="00C95323"/>
    <w:rsid w:val="00C95410"/>
    <w:rsid w:val="00C95463"/>
    <w:rsid w:val="00C9567E"/>
    <w:rsid w:val="00C95A3E"/>
    <w:rsid w:val="00C95BAC"/>
    <w:rsid w:val="00C95F6C"/>
    <w:rsid w:val="00C962D6"/>
    <w:rsid w:val="00C96333"/>
    <w:rsid w:val="00C965BE"/>
    <w:rsid w:val="00C966B7"/>
    <w:rsid w:val="00C966EC"/>
    <w:rsid w:val="00C96FC4"/>
    <w:rsid w:val="00C972B4"/>
    <w:rsid w:val="00C973C7"/>
    <w:rsid w:val="00C97989"/>
    <w:rsid w:val="00CA00DC"/>
    <w:rsid w:val="00CA02FE"/>
    <w:rsid w:val="00CA03E9"/>
    <w:rsid w:val="00CA04AB"/>
    <w:rsid w:val="00CA06E8"/>
    <w:rsid w:val="00CA075E"/>
    <w:rsid w:val="00CA0D88"/>
    <w:rsid w:val="00CA0F2D"/>
    <w:rsid w:val="00CA0FD9"/>
    <w:rsid w:val="00CA186F"/>
    <w:rsid w:val="00CA19C6"/>
    <w:rsid w:val="00CA1A5B"/>
    <w:rsid w:val="00CA1F20"/>
    <w:rsid w:val="00CA2294"/>
    <w:rsid w:val="00CA2828"/>
    <w:rsid w:val="00CA2A72"/>
    <w:rsid w:val="00CA2B6C"/>
    <w:rsid w:val="00CA2CE8"/>
    <w:rsid w:val="00CA3933"/>
    <w:rsid w:val="00CA3AAA"/>
    <w:rsid w:val="00CA3C4C"/>
    <w:rsid w:val="00CA3C67"/>
    <w:rsid w:val="00CA3D27"/>
    <w:rsid w:val="00CA3ED5"/>
    <w:rsid w:val="00CA425F"/>
    <w:rsid w:val="00CA43CA"/>
    <w:rsid w:val="00CA447E"/>
    <w:rsid w:val="00CA4F00"/>
    <w:rsid w:val="00CA4F92"/>
    <w:rsid w:val="00CA532A"/>
    <w:rsid w:val="00CA595B"/>
    <w:rsid w:val="00CA5979"/>
    <w:rsid w:val="00CA59B4"/>
    <w:rsid w:val="00CA5A5D"/>
    <w:rsid w:val="00CA5CC1"/>
    <w:rsid w:val="00CA5FEF"/>
    <w:rsid w:val="00CA6467"/>
    <w:rsid w:val="00CA64FD"/>
    <w:rsid w:val="00CA6611"/>
    <w:rsid w:val="00CA6769"/>
    <w:rsid w:val="00CA6943"/>
    <w:rsid w:val="00CA6A28"/>
    <w:rsid w:val="00CA6AD5"/>
    <w:rsid w:val="00CA6C6C"/>
    <w:rsid w:val="00CA748F"/>
    <w:rsid w:val="00CA7A61"/>
    <w:rsid w:val="00CA7B53"/>
    <w:rsid w:val="00CA7CAC"/>
    <w:rsid w:val="00CB0049"/>
    <w:rsid w:val="00CB0230"/>
    <w:rsid w:val="00CB09B6"/>
    <w:rsid w:val="00CB09E7"/>
    <w:rsid w:val="00CB0CB7"/>
    <w:rsid w:val="00CB0FA8"/>
    <w:rsid w:val="00CB0FF1"/>
    <w:rsid w:val="00CB127D"/>
    <w:rsid w:val="00CB12ED"/>
    <w:rsid w:val="00CB15C2"/>
    <w:rsid w:val="00CB15CA"/>
    <w:rsid w:val="00CB1945"/>
    <w:rsid w:val="00CB1F7A"/>
    <w:rsid w:val="00CB207E"/>
    <w:rsid w:val="00CB20EC"/>
    <w:rsid w:val="00CB2432"/>
    <w:rsid w:val="00CB2702"/>
    <w:rsid w:val="00CB2806"/>
    <w:rsid w:val="00CB3002"/>
    <w:rsid w:val="00CB306F"/>
    <w:rsid w:val="00CB376F"/>
    <w:rsid w:val="00CB3904"/>
    <w:rsid w:val="00CB39BC"/>
    <w:rsid w:val="00CB3D3A"/>
    <w:rsid w:val="00CB41D3"/>
    <w:rsid w:val="00CB41FF"/>
    <w:rsid w:val="00CB460F"/>
    <w:rsid w:val="00CB47CD"/>
    <w:rsid w:val="00CB4AC6"/>
    <w:rsid w:val="00CB4D2E"/>
    <w:rsid w:val="00CB5050"/>
    <w:rsid w:val="00CB5331"/>
    <w:rsid w:val="00CB5405"/>
    <w:rsid w:val="00CB54C5"/>
    <w:rsid w:val="00CB581A"/>
    <w:rsid w:val="00CB5887"/>
    <w:rsid w:val="00CB590D"/>
    <w:rsid w:val="00CB5A73"/>
    <w:rsid w:val="00CB5AB8"/>
    <w:rsid w:val="00CB6137"/>
    <w:rsid w:val="00CB61F0"/>
    <w:rsid w:val="00CB62AE"/>
    <w:rsid w:val="00CB635F"/>
    <w:rsid w:val="00CB6920"/>
    <w:rsid w:val="00CB6A0E"/>
    <w:rsid w:val="00CB6A49"/>
    <w:rsid w:val="00CB6A59"/>
    <w:rsid w:val="00CB6E60"/>
    <w:rsid w:val="00CB71DA"/>
    <w:rsid w:val="00CB779E"/>
    <w:rsid w:val="00CBD10D"/>
    <w:rsid w:val="00CC0189"/>
    <w:rsid w:val="00CC03EE"/>
    <w:rsid w:val="00CC04F1"/>
    <w:rsid w:val="00CC0590"/>
    <w:rsid w:val="00CC0633"/>
    <w:rsid w:val="00CC070A"/>
    <w:rsid w:val="00CC08BB"/>
    <w:rsid w:val="00CC1520"/>
    <w:rsid w:val="00CC15DC"/>
    <w:rsid w:val="00CC16BE"/>
    <w:rsid w:val="00CC1A52"/>
    <w:rsid w:val="00CC1CCB"/>
    <w:rsid w:val="00CC1EB7"/>
    <w:rsid w:val="00CC20F7"/>
    <w:rsid w:val="00CC273A"/>
    <w:rsid w:val="00CC27D2"/>
    <w:rsid w:val="00CC2E73"/>
    <w:rsid w:val="00CC2FCA"/>
    <w:rsid w:val="00CC30BA"/>
    <w:rsid w:val="00CC30F8"/>
    <w:rsid w:val="00CC31F7"/>
    <w:rsid w:val="00CC34D6"/>
    <w:rsid w:val="00CC35B4"/>
    <w:rsid w:val="00CC3D47"/>
    <w:rsid w:val="00CC3EC7"/>
    <w:rsid w:val="00CC409E"/>
    <w:rsid w:val="00CC42CD"/>
    <w:rsid w:val="00CC452A"/>
    <w:rsid w:val="00CC4693"/>
    <w:rsid w:val="00CC4742"/>
    <w:rsid w:val="00CC4B23"/>
    <w:rsid w:val="00CC5078"/>
    <w:rsid w:val="00CC508C"/>
    <w:rsid w:val="00CC5179"/>
    <w:rsid w:val="00CC5313"/>
    <w:rsid w:val="00CC53C6"/>
    <w:rsid w:val="00CC548F"/>
    <w:rsid w:val="00CC57C1"/>
    <w:rsid w:val="00CC5920"/>
    <w:rsid w:val="00CC596A"/>
    <w:rsid w:val="00CC59C2"/>
    <w:rsid w:val="00CC5A0F"/>
    <w:rsid w:val="00CC627D"/>
    <w:rsid w:val="00CC634A"/>
    <w:rsid w:val="00CC65FB"/>
    <w:rsid w:val="00CC6643"/>
    <w:rsid w:val="00CC674B"/>
    <w:rsid w:val="00CC6960"/>
    <w:rsid w:val="00CC6E42"/>
    <w:rsid w:val="00CC7350"/>
    <w:rsid w:val="00CC75F9"/>
    <w:rsid w:val="00CC7728"/>
    <w:rsid w:val="00CC78E7"/>
    <w:rsid w:val="00CC7982"/>
    <w:rsid w:val="00CC7AB1"/>
    <w:rsid w:val="00CC7DDC"/>
    <w:rsid w:val="00CC7F22"/>
    <w:rsid w:val="00CC7F5E"/>
    <w:rsid w:val="00CD01FD"/>
    <w:rsid w:val="00CD031A"/>
    <w:rsid w:val="00CD0337"/>
    <w:rsid w:val="00CD04DC"/>
    <w:rsid w:val="00CD09A7"/>
    <w:rsid w:val="00CD0B4B"/>
    <w:rsid w:val="00CD0C4A"/>
    <w:rsid w:val="00CD105C"/>
    <w:rsid w:val="00CD10AA"/>
    <w:rsid w:val="00CD1204"/>
    <w:rsid w:val="00CD1230"/>
    <w:rsid w:val="00CD17A1"/>
    <w:rsid w:val="00CD185B"/>
    <w:rsid w:val="00CD1F3F"/>
    <w:rsid w:val="00CD203F"/>
    <w:rsid w:val="00CD2222"/>
    <w:rsid w:val="00CD23BE"/>
    <w:rsid w:val="00CD2578"/>
    <w:rsid w:val="00CD2658"/>
    <w:rsid w:val="00CD268C"/>
    <w:rsid w:val="00CD27FF"/>
    <w:rsid w:val="00CD333C"/>
    <w:rsid w:val="00CD36C1"/>
    <w:rsid w:val="00CD3800"/>
    <w:rsid w:val="00CD3838"/>
    <w:rsid w:val="00CD395E"/>
    <w:rsid w:val="00CD3C30"/>
    <w:rsid w:val="00CD3F10"/>
    <w:rsid w:val="00CD4026"/>
    <w:rsid w:val="00CD4039"/>
    <w:rsid w:val="00CD4134"/>
    <w:rsid w:val="00CD4655"/>
    <w:rsid w:val="00CD4F75"/>
    <w:rsid w:val="00CD5033"/>
    <w:rsid w:val="00CD53B0"/>
    <w:rsid w:val="00CD54CE"/>
    <w:rsid w:val="00CD596D"/>
    <w:rsid w:val="00CD59EF"/>
    <w:rsid w:val="00CD5AB5"/>
    <w:rsid w:val="00CD5E1F"/>
    <w:rsid w:val="00CD5F45"/>
    <w:rsid w:val="00CD601B"/>
    <w:rsid w:val="00CD62A6"/>
    <w:rsid w:val="00CD62F2"/>
    <w:rsid w:val="00CD62FB"/>
    <w:rsid w:val="00CD6646"/>
    <w:rsid w:val="00CD67CF"/>
    <w:rsid w:val="00CD68B7"/>
    <w:rsid w:val="00CD6980"/>
    <w:rsid w:val="00CD69CE"/>
    <w:rsid w:val="00CD6D2F"/>
    <w:rsid w:val="00CD70BE"/>
    <w:rsid w:val="00CD733D"/>
    <w:rsid w:val="00CD73CA"/>
    <w:rsid w:val="00CD7543"/>
    <w:rsid w:val="00CD76AB"/>
    <w:rsid w:val="00CD77C0"/>
    <w:rsid w:val="00CD7A51"/>
    <w:rsid w:val="00CD7C31"/>
    <w:rsid w:val="00CD7D37"/>
    <w:rsid w:val="00CD7DEB"/>
    <w:rsid w:val="00CE0283"/>
    <w:rsid w:val="00CE037F"/>
    <w:rsid w:val="00CE0552"/>
    <w:rsid w:val="00CE06B5"/>
    <w:rsid w:val="00CE06D4"/>
    <w:rsid w:val="00CE0905"/>
    <w:rsid w:val="00CE09F1"/>
    <w:rsid w:val="00CE0B8C"/>
    <w:rsid w:val="00CE0C70"/>
    <w:rsid w:val="00CE0C8D"/>
    <w:rsid w:val="00CE0E5E"/>
    <w:rsid w:val="00CE10CF"/>
    <w:rsid w:val="00CE12BA"/>
    <w:rsid w:val="00CE1449"/>
    <w:rsid w:val="00CE173B"/>
    <w:rsid w:val="00CE175C"/>
    <w:rsid w:val="00CE18E5"/>
    <w:rsid w:val="00CE1B3B"/>
    <w:rsid w:val="00CE1C43"/>
    <w:rsid w:val="00CE1D72"/>
    <w:rsid w:val="00CE2A7E"/>
    <w:rsid w:val="00CE2B50"/>
    <w:rsid w:val="00CE2E09"/>
    <w:rsid w:val="00CE2FE7"/>
    <w:rsid w:val="00CE327D"/>
    <w:rsid w:val="00CE36DA"/>
    <w:rsid w:val="00CE3DAF"/>
    <w:rsid w:val="00CE3FD5"/>
    <w:rsid w:val="00CE41C2"/>
    <w:rsid w:val="00CE420C"/>
    <w:rsid w:val="00CE43C2"/>
    <w:rsid w:val="00CE4550"/>
    <w:rsid w:val="00CE4975"/>
    <w:rsid w:val="00CE4E53"/>
    <w:rsid w:val="00CE4E78"/>
    <w:rsid w:val="00CE4F0D"/>
    <w:rsid w:val="00CE5326"/>
    <w:rsid w:val="00CE561D"/>
    <w:rsid w:val="00CE5913"/>
    <w:rsid w:val="00CE5AF3"/>
    <w:rsid w:val="00CE5C3D"/>
    <w:rsid w:val="00CE5DBE"/>
    <w:rsid w:val="00CE5E64"/>
    <w:rsid w:val="00CE5EE3"/>
    <w:rsid w:val="00CE6255"/>
    <w:rsid w:val="00CE648A"/>
    <w:rsid w:val="00CE6578"/>
    <w:rsid w:val="00CE68F7"/>
    <w:rsid w:val="00CE6D3D"/>
    <w:rsid w:val="00CE736C"/>
    <w:rsid w:val="00CE747B"/>
    <w:rsid w:val="00CE7863"/>
    <w:rsid w:val="00CE7B0F"/>
    <w:rsid w:val="00CE7CC6"/>
    <w:rsid w:val="00CE7EF9"/>
    <w:rsid w:val="00CF0733"/>
    <w:rsid w:val="00CF0ADC"/>
    <w:rsid w:val="00CF130D"/>
    <w:rsid w:val="00CF1983"/>
    <w:rsid w:val="00CF1B13"/>
    <w:rsid w:val="00CF1BAF"/>
    <w:rsid w:val="00CF1D46"/>
    <w:rsid w:val="00CF1E6D"/>
    <w:rsid w:val="00CF1FB6"/>
    <w:rsid w:val="00CF243E"/>
    <w:rsid w:val="00CF25C8"/>
    <w:rsid w:val="00CF277D"/>
    <w:rsid w:val="00CF2A3B"/>
    <w:rsid w:val="00CF2C2C"/>
    <w:rsid w:val="00CF2D47"/>
    <w:rsid w:val="00CF313F"/>
    <w:rsid w:val="00CF320C"/>
    <w:rsid w:val="00CF38A5"/>
    <w:rsid w:val="00CF3977"/>
    <w:rsid w:val="00CF3ACE"/>
    <w:rsid w:val="00CF3D73"/>
    <w:rsid w:val="00CF3DEB"/>
    <w:rsid w:val="00CF4408"/>
    <w:rsid w:val="00CF4A65"/>
    <w:rsid w:val="00CF4B8A"/>
    <w:rsid w:val="00CF52B7"/>
    <w:rsid w:val="00CF5442"/>
    <w:rsid w:val="00CF57A3"/>
    <w:rsid w:val="00CF5D0A"/>
    <w:rsid w:val="00CF5DBF"/>
    <w:rsid w:val="00CF608B"/>
    <w:rsid w:val="00CF629E"/>
    <w:rsid w:val="00CF62A1"/>
    <w:rsid w:val="00CF637A"/>
    <w:rsid w:val="00CF6860"/>
    <w:rsid w:val="00CF6871"/>
    <w:rsid w:val="00CF6AF0"/>
    <w:rsid w:val="00CF6B09"/>
    <w:rsid w:val="00CF6D75"/>
    <w:rsid w:val="00CF6F32"/>
    <w:rsid w:val="00CF71E6"/>
    <w:rsid w:val="00CF7202"/>
    <w:rsid w:val="00CF7706"/>
    <w:rsid w:val="00CF7AB4"/>
    <w:rsid w:val="00CF7C1C"/>
    <w:rsid w:val="00CF7F46"/>
    <w:rsid w:val="00D00155"/>
    <w:rsid w:val="00D009D0"/>
    <w:rsid w:val="00D009EF"/>
    <w:rsid w:val="00D00E86"/>
    <w:rsid w:val="00D00F86"/>
    <w:rsid w:val="00D0100E"/>
    <w:rsid w:val="00D01068"/>
    <w:rsid w:val="00D01069"/>
    <w:rsid w:val="00D01421"/>
    <w:rsid w:val="00D016EC"/>
    <w:rsid w:val="00D01945"/>
    <w:rsid w:val="00D022B0"/>
    <w:rsid w:val="00D0234D"/>
    <w:rsid w:val="00D02365"/>
    <w:rsid w:val="00D02386"/>
    <w:rsid w:val="00D024DE"/>
    <w:rsid w:val="00D0263B"/>
    <w:rsid w:val="00D02B2A"/>
    <w:rsid w:val="00D038DF"/>
    <w:rsid w:val="00D03AA2"/>
    <w:rsid w:val="00D03AF7"/>
    <w:rsid w:val="00D03E6C"/>
    <w:rsid w:val="00D03FE0"/>
    <w:rsid w:val="00D042D0"/>
    <w:rsid w:val="00D04438"/>
    <w:rsid w:val="00D04528"/>
    <w:rsid w:val="00D04620"/>
    <w:rsid w:val="00D04B4A"/>
    <w:rsid w:val="00D04DD4"/>
    <w:rsid w:val="00D050FA"/>
    <w:rsid w:val="00D0518B"/>
    <w:rsid w:val="00D0528D"/>
    <w:rsid w:val="00D05445"/>
    <w:rsid w:val="00D05715"/>
    <w:rsid w:val="00D0573C"/>
    <w:rsid w:val="00D059A1"/>
    <w:rsid w:val="00D06128"/>
    <w:rsid w:val="00D06182"/>
    <w:rsid w:val="00D06216"/>
    <w:rsid w:val="00D06489"/>
    <w:rsid w:val="00D0659F"/>
    <w:rsid w:val="00D06E14"/>
    <w:rsid w:val="00D06E6C"/>
    <w:rsid w:val="00D06E9F"/>
    <w:rsid w:val="00D06F2B"/>
    <w:rsid w:val="00D0760F"/>
    <w:rsid w:val="00D077E1"/>
    <w:rsid w:val="00D07E3D"/>
    <w:rsid w:val="00D10310"/>
    <w:rsid w:val="00D1050E"/>
    <w:rsid w:val="00D10AF3"/>
    <w:rsid w:val="00D10CCE"/>
    <w:rsid w:val="00D1120C"/>
    <w:rsid w:val="00D115B0"/>
    <w:rsid w:val="00D116B1"/>
    <w:rsid w:val="00D11B8E"/>
    <w:rsid w:val="00D11F26"/>
    <w:rsid w:val="00D1201B"/>
    <w:rsid w:val="00D1258C"/>
    <w:rsid w:val="00D127A0"/>
    <w:rsid w:val="00D129FE"/>
    <w:rsid w:val="00D12A0C"/>
    <w:rsid w:val="00D12BF9"/>
    <w:rsid w:val="00D13158"/>
    <w:rsid w:val="00D132C4"/>
    <w:rsid w:val="00D13449"/>
    <w:rsid w:val="00D13772"/>
    <w:rsid w:val="00D13949"/>
    <w:rsid w:val="00D13A7D"/>
    <w:rsid w:val="00D1439F"/>
    <w:rsid w:val="00D14497"/>
    <w:rsid w:val="00D14B96"/>
    <w:rsid w:val="00D14CE2"/>
    <w:rsid w:val="00D14DC6"/>
    <w:rsid w:val="00D1511B"/>
    <w:rsid w:val="00D1544C"/>
    <w:rsid w:val="00D156B6"/>
    <w:rsid w:val="00D157EE"/>
    <w:rsid w:val="00D1589F"/>
    <w:rsid w:val="00D158D7"/>
    <w:rsid w:val="00D15A62"/>
    <w:rsid w:val="00D15B26"/>
    <w:rsid w:val="00D15D4D"/>
    <w:rsid w:val="00D15E7B"/>
    <w:rsid w:val="00D1616A"/>
    <w:rsid w:val="00D161E1"/>
    <w:rsid w:val="00D164CE"/>
    <w:rsid w:val="00D167D1"/>
    <w:rsid w:val="00D1680C"/>
    <w:rsid w:val="00D173A6"/>
    <w:rsid w:val="00D1765A"/>
    <w:rsid w:val="00D17A98"/>
    <w:rsid w:val="00D17D61"/>
    <w:rsid w:val="00D20315"/>
    <w:rsid w:val="00D20572"/>
    <w:rsid w:val="00D20A64"/>
    <w:rsid w:val="00D20C49"/>
    <w:rsid w:val="00D20DE1"/>
    <w:rsid w:val="00D20FDF"/>
    <w:rsid w:val="00D2176E"/>
    <w:rsid w:val="00D21DF7"/>
    <w:rsid w:val="00D21ECB"/>
    <w:rsid w:val="00D22313"/>
    <w:rsid w:val="00D223DA"/>
    <w:rsid w:val="00D226FE"/>
    <w:rsid w:val="00D227DB"/>
    <w:rsid w:val="00D22823"/>
    <w:rsid w:val="00D2289B"/>
    <w:rsid w:val="00D229AE"/>
    <w:rsid w:val="00D22AEB"/>
    <w:rsid w:val="00D22BD8"/>
    <w:rsid w:val="00D22D8E"/>
    <w:rsid w:val="00D241DA"/>
    <w:rsid w:val="00D2428D"/>
    <w:rsid w:val="00D246E7"/>
    <w:rsid w:val="00D2499F"/>
    <w:rsid w:val="00D24A32"/>
    <w:rsid w:val="00D24C6F"/>
    <w:rsid w:val="00D24DA6"/>
    <w:rsid w:val="00D24DB3"/>
    <w:rsid w:val="00D24ED8"/>
    <w:rsid w:val="00D25164"/>
    <w:rsid w:val="00D2528D"/>
    <w:rsid w:val="00D2546D"/>
    <w:rsid w:val="00D254D8"/>
    <w:rsid w:val="00D254DB"/>
    <w:rsid w:val="00D256D7"/>
    <w:rsid w:val="00D257B0"/>
    <w:rsid w:val="00D25AC3"/>
    <w:rsid w:val="00D25B1A"/>
    <w:rsid w:val="00D25B85"/>
    <w:rsid w:val="00D26142"/>
    <w:rsid w:val="00D263D3"/>
    <w:rsid w:val="00D265C2"/>
    <w:rsid w:val="00D26750"/>
    <w:rsid w:val="00D2692C"/>
    <w:rsid w:val="00D26B0B"/>
    <w:rsid w:val="00D26B53"/>
    <w:rsid w:val="00D26EBA"/>
    <w:rsid w:val="00D27077"/>
    <w:rsid w:val="00D27509"/>
    <w:rsid w:val="00D276EB"/>
    <w:rsid w:val="00D27CCD"/>
    <w:rsid w:val="00D27E9E"/>
    <w:rsid w:val="00D2AD2E"/>
    <w:rsid w:val="00D3068C"/>
    <w:rsid w:val="00D307F1"/>
    <w:rsid w:val="00D30864"/>
    <w:rsid w:val="00D3088E"/>
    <w:rsid w:val="00D30904"/>
    <w:rsid w:val="00D30B4F"/>
    <w:rsid w:val="00D30BCD"/>
    <w:rsid w:val="00D30F35"/>
    <w:rsid w:val="00D31257"/>
    <w:rsid w:val="00D31697"/>
    <w:rsid w:val="00D31AC5"/>
    <w:rsid w:val="00D31B71"/>
    <w:rsid w:val="00D31D0C"/>
    <w:rsid w:val="00D32003"/>
    <w:rsid w:val="00D32050"/>
    <w:rsid w:val="00D32147"/>
    <w:rsid w:val="00D325EE"/>
    <w:rsid w:val="00D3264C"/>
    <w:rsid w:val="00D3272A"/>
    <w:rsid w:val="00D3279A"/>
    <w:rsid w:val="00D33020"/>
    <w:rsid w:val="00D33271"/>
    <w:rsid w:val="00D33380"/>
    <w:rsid w:val="00D334D3"/>
    <w:rsid w:val="00D334F9"/>
    <w:rsid w:val="00D335F7"/>
    <w:rsid w:val="00D339D8"/>
    <w:rsid w:val="00D33B6A"/>
    <w:rsid w:val="00D33CE2"/>
    <w:rsid w:val="00D341BA"/>
    <w:rsid w:val="00D34282"/>
    <w:rsid w:val="00D3439C"/>
    <w:rsid w:val="00D34629"/>
    <w:rsid w:val="00D3465F"/>
    <w:rsid w:val="00D3477E"/>
    <w:rsid w:val="00D3497A"/>
    <w:rsid w:val="00D3537E"/>
    <w:rsid w:val="00D3548C"/>
    <w:rsid w:val="00D354D8"/>
    <w:rsid w:val="00D35969"/>
    <w:rsid w:val="00D35A43"/>
    <w:rsid w:val="00D35AE0"/>
    <w:rsid w:val="00D35E1A"/>
    <w:rsid w:val="00D35E3E"/>
    <w:rsid w:val="00D35FDF"/>
    <w:rsid w:val="00D363A0"/>
    <w:rsid w:val="00D3696D"/>
    <w:rsid w:val="00D36C46"/>
    <w:rsid w:val="00D3732A"/>
    <w:rsid w:val="00D37431"/>
    <w:rsid w:val="00D377BE"/>
    <w:rsid w:val="00D37966"/>
    <w:rsid w:val="00D379B6"/>
    <w:rsid w:val="00D37B3D"/>
    <w:rsid w:val="00D37F86"/>
    <w:rsid w:val="00D40088"/>
    <w:rsid w:val="00D40F08"/>
    <w:rsid w:val="00D4103D"/>
    <w:rsid w:val="00D41268"/>
    <w:rsid w:val="00D414A5"/>
    <w:rsid w:val="00D41611"/>
    <w:rsid w:val="00D416C1"/>
    <w:rsid w:val="00D41918"/>
    <w:rsid w:val="00D4192F"/>
    <w:rsid w:val="00D41F25"/>
    <w:rsid w:val="00D423D1"/>
    <w:rsid w:val="00D424BE"/>
    <w:rsid w:val="00D426FF"/>
    <w:rsid w:val="00D4270B"/>
    <w:rsid w:val="00D430D7"/>
    <w:rsid w:val="00D4344D"/>
    <w:rsid w:val="00D43718"/>
    <w:rsid w:val="00D43BC3"/>
    <w:rsid w:val="00D43E84"/>
    <w:rsid w:val="00D44ADB"/>
    <w:rsid w:val="00D44E8C"/>
    <w:rsid w:val="00D44F40"/>
    <w:rsid w:val="00D44FEF"/>
    <w:rsid w:val="00D451C2"/>
    <w:rsid w:val="00D451D7"/>
    <w:rsid w:val="00D453C3"/>
    <w:rsid w:val="00D45641"/>
    <w:rsid w:val="00D45A65"/>
    <w:rsid w:val="00D45A7C"/>
    <w:rsid w:val="00D45AC6"/>
    <w:rsid w:val="00D45C62"/>
    <w:rsid w:val="00D45E43"/>
    <w:rsid w:val="00D4627F"/>
    <w:rsid w:val="00D462C1"/>
    <w:rsid w:val="00D46329"/>
    <w:rsid w:val="00D46524"/>
    <w:rsid w:val="00D4671D"/>
    <w:rsid w:val="00D4674A"/>
    <w:rsid w:val="00D4699D"/>
    <w:rsid w:val="00D46A2A"/>
    <w:rsid w:val="00D46A5B"/>
    <w:rsid w:val="00D46B2D"/>
    <w:rsid w:val="00D46BBD"/>
    <w:rsid w:val="00D46C40"/>
    <w:rsid w:val="00D470E5"/>
    <w:rsid w:val="00D47364"/>
    <w:rsid w:val="00D47886"/>
    <w:rsid w:val="00D478C0"/>
    <w:rsid w:val="00D4791C"/>
    <w:rsid w:val="00D47999"/>
    <w:rsid w:val="00D47D3B"/>
    <w:rsid w:val="00D47FF0"/>
    <w:rsid w:val="00D505F0"/>
    <w:rsid w:val="00D50695"/>
    <w:rsid w:val="00D5093E"/>
    <w:rsid w:val="00D509AB"/>
    <w:rsid w:val="00D50A3A"/>
    <w:rsid w:val="00D50B27"/>
    <w:rsid w:val="00D50F15"/>
    <w:rsid w:val="00D51065"/>
    <w:rsid w:val="00D510E4"/>
    <w:rsid w:val="00D51655"/>
    <w:rsid w:val="00D51AA2"/>
    <w:rsid w:val="00D51BB2"/>
    <w:rsid w:val="00D51C91"/>
    <w:rsid w:val="00D51E33"/>
    <w:rsid w:val="00D51EDC"/>
    <w:rsid w:val="00D5221D"/>
    <w:rsid w:val="00D5248C"/>
    <w:rsid w:val="00D524AA"/>
    <w:rsid w:val="00D524DF"/>
    <w:rsid w:val="00D5288E"/>
    <w:rsid w:val="00D52893"/>
    <w:rsid w:val="00D5293B"/>
    <w:rsid w:val="00D52AEB"/>
    <w:rsid w:val="00D52B1B"/>
    <w:rsid w:val="00D52E3D"/>
    <w:rsid w:val="00D52E6B"/>
    <w:rsid w:val="00D536C0"/>
    <w:rsid w:val="00D53959"/>
    <w:rsid w:val="00D53A07"/>
    <w:rsid w:val="00D53A09"/>
    <w:rsid w:val="00D53AFC"/>
    <w:rsid w:val="00D53BA2"/>
    <w:rsid w:val="00D53DC0"/>
    <w:rsid w:val="00D53E77"/>
    <w:rsid w:val="00D5409E"/>
    <w:rsid w:val="00D54E95"/>
    <w:rsid w:val="00D54F27"/>
    <w:rsid w:val="00D554FF"/>
    <w:rsid w:val="00D55AF6"/>
    <w:rsid w:val="00D55CB6"/>
    <w:rsid w:val="00D55E36"/>
    <w:rsid w:val="00D55E8E"/>
    <w:rsid w:val="00D55EA7"/>
    <w:rsid w:val="00D55F65"/>
    <w:rsid w:val="00D56208"/>
    <w:rsid w:val="00D56221"/>
    <w:rsid w:val="00D56C8F"/>
    <w:rsid w:val="00D56E51"/>
    <w:rsid w:val="00D57119"/>
    <w:rsid w:val="00D57654"/>
    <w:rsid w:val="00D57990"/>
    <w:rsid w:val="00D57A56"/>
    <w:rsid w:val="00D57C95"/>
    <w:rsid w:val="00D600A5"/>
    <w:rsid w:val="00D60169"/>
    <w:rsid w:val="00D601FD"/>
    <w:rsid w:val="00D604D2"/>
    <w:rsid w:val="00D604FB"/>
    <w:rsid w:val="00D6060B"/>
    <w:rsid w:val="00D60884"/>
    <w:rsid w:val="00D6092A"/>
    <w:rsid w:val="00D61666"/>
    <w:rsid w:val="00D617FA"/>
    <w:rsid w:val="00D61933"/>
    <w:rsid w:val="00D6193F"/>
    <w:rsid w:val="00D61E7A"/>
    <w:rsid w:val="00D62329"/>
    <w:rsid w:val="00D625EC"/>
    <w:rsid w:val="00D62B4B"/>
    <w:rsid w:val="00D62E5F"/>
    <w:rsid w:val="00D62ECF"/>
    <w:rsid w:val="00D63155"/>
    <w:rsid w:val="00D63549"/>
    <w:rsid w:val="00D63C5C"/>
    <w:rsid w:val="00D63E87"/>
    <w:rsid w:val="00D640BB"/>
    <w:rsid w:val="00D64219"/>
    <w:rsid w:val="00D64727"/>
    <w:rsid w:val="00D64771"/>
    <w:rsid w:val="00D64824"/>
    <w:rsid w:val="00D649B4"/>
    <w:rsid w:val="00D64C36"/>
    <w:rsid w:val="00D64D13"/>
    <w:rsid w:val="00D64D1F"/>
    <w:rsid w:val="00D64DDE"/>
    <w:rsid w:val="00D64FE2"/>
    <w:rsid w:val="00D6527F"/>
    <w:rsid w:val="00D655FF"/>
    <w:rsid w:val="00D65756"/>
    <w:rsid w:val="00D6588F"/>
    <w:rsid w:val="00D65BD2"/>
    <w:rsid w:val="00D65F5F"/>
    <w:rsid w:val="00D65FC0"/>
    <w:rsid w:val="00D66022"/>
    <w:rsid w:val="00D66250"/>
    <w:rsid w:val="00D66420"/>
    <w:rsid w:val="00D66452"/>
    <w:rsid w:val="00D66967"/>
    <w:rsid w:val="00D66DB3"/>
    <w:rsid w:val="00D66F3A"/>
    <w:rsid w:val="00D670A0"/>
    <w:rsid w:val="00D67720"/>
    <w:rsid w:val="00D67A21"/>
    <w:rsid w:val="00D68F97"/>
    <w:rsid w:val="00D703EC"/>
    <w:rsid w:val="00D7052C"/>
    <w:rsid w:val="00D70557"/>
    <w:rsid w:val="00D706D9"/>
    <w:rsid w:val="00D70896"/>
    <w:rsid w:val="00D70BCE"/>
    <w:rsid w:val="00D70BCF"/>
    <w:rsid w:val="00D70DDC"/>
    <w:rsid w:val="00D710D4"/>
    <w:rsid w:val="00D71247"/>
    <w:rsid w:val="00D71373"/>
    <w:rsid w:val="00D71507"/>
    <w:rsid w:val="00D71609"/>
    <w:rsid w:val="00D7162C"/>
    <w:rsid w:val="00D716D8"/>
    <w:rsid w:val="00D71955"/>
    <w:rsid w:val="00D71DCC"/>
    <w:rsid w:val="00D72344"/>
    <w:rsid w:val="00D725A8"/>
    <w:rsid w:val="00D72650"/>
    <w:rsid w:val="00D72872"/>
    <w:rsid w:val="00D72883"/>
    <w:rsid w:val="00D72A67"/>
    <w:rsid w:val="00D72B73"/>
    <w:rsid w:val="00D72ED8"/>
    <w:rsid w:val="00D72F18"/>
    <w:rsid w:val="00D73314"/>
    <w:rsid w:val="00D7490E"/>
    <w:rsid w:val="00D74BA4"/>
    <w:rsid w:val="00D74BF5"/>
    <w:rsid w:val="00D74C00"/>
    <w:rsid w:val="00D74C44"/>
    <w:rsid w:val="00D74D37"/>
    <w:rsid w:val="00D74D87"/>
    <w:rsid w:val="00D75145"/>
    <w:rsid w:val="00D75182"/>
    <w:rsid w:val="00D753FC"/>
    <w:rsid w:val="00D75680"/>
    <w:rsid w:val="00D75801"/>
    <w:rsid w:val="00D758BC"/>
    <w:rsid w:val="00D7600D"/>
    <w:rsid w:val="00D761FA"/>
    <w:rsid w:val="00D7639C"/>
    <w:rsid w:val="00D7664E"/>
    <w:rsid w:val="00D76B78"/>
    <w:rsid w:val="00D76F22"/>
    <w:rsid w:val="00D76F5F"/>
    <w:rsid w:val="00D7702B"/>
    <w:rsid w:val="00D77159"/>
    <w:rsid w:val="00D77471"/>
    <w:rsid w:val="00D7765F"/>
    <w:rsid w:val="00D778A4"/>
    <w:rsid w:val="00D77ACE"/>
    <w:rsid w:val="00D77BF5"/>
    <w:rsid w:val="00D7ACF1"/>
    <w:rsid w:val="00D80176"/>
    <w:rsid w:val="00D807B3"/>
    <w:rsid w:val="00D80804"/>
    <w:rsid w:val="00D808CE"/>
    <w:rsid w:val="00D80A5D"/>
    <w:rsid w:val="00D80C56"/>
    <w:rsid w:val="00D80EA4"/>
    <w:rsid w:val="00D8133F"/>
    <w:rsid w:val="00D819C3"/>
    <w:rsid w:val="00D81A47"/>
    <w:rsid w:val="00D81C6F"/>
    <w:rsid w:val="00D81F33"/>
    <w:rsid w:val="00D82248"/>
    <w:rsid w:val="00D824AF"/>
    <w:rsid w:val="00D824E0"/>
    <w:rsid w:val="00D826EE"/>
    <w:rsid w:val="00D828E0"/>
    <w:rsid w:val="00D82A0C"/>
    <w:rsid w:val="00D82AAD"/>
    <w:rsid w:val="00D82F7A"/>
    <w:rsid w:val="00D8302D"/>
    <w:rsid w:val="00D831BA"/>
    <w:rsid w:val="00D834A7"/>
    <w:rsid w:val="00D83529"/>
    <w:rsid w:val="00D83787"/>
    <w:rsid w:val="00D83A19"/>
    <w:rsid w:val="00D83A8B"/>
    <w:rsid w:val="00D83AA5"/>
    <w:rsid w:val="00D83B40"/>
    <w:rsid w:val="00D83C0A"/>
    <w:rsid w:val="00D83C31"/>
    <w:rsid w:val="00D84114"/>
    <w:rsid w:val="00D842A9"/>
    <w:rsid w:val="00D847B4"/>
    <w:rsid w:val="00D84B40"/>
    <w:rsid w:val="00D84D0A"/>
    <w:rsid w:val="00D84E16"/>
    <w:rsid w:val="00D85062"/>
    <w:rsid w:val="00D850D7"/>
    <w:rsid w:val="00D850EC"/>
    <w:rsid w:val="00D851B2"/>
    <w:rsid w:val="00D852B9"/>
    <w:rsid w:val="00D853E5"/>
    <w:rsid w:val="00D85431"/>
    <w:rsid w:val="00D854F9"/>
    <w:rsid w:val="00D855B2"/>
    <w:rsid w:val="00D85606"/>
    <w:rsid w:val="00D85A5A"/>
    <w:rsid w:val="00D85D16"/>
    <w:rsid w:val="00D85F0D"/>
    <w:rsid w:val="00D86102"/>
    <w:rsid w:val="00D862DE"/>
    <w:rsid w:val="00D864CE"/>
    <w:rsid w:val="00D86736"/>
    <w:rsid w:val="00D868EC"/>
    <w:rsid w:val="00D86FB9"/>
    <w:rsid w:val="00D870E9"/>
    <w:rsid w:val="00D87767"/>
    <w:rsid w:val="00D87955"/>
    <w:rsid w:val="00D87AEA"/>
    <w:rsid w:val="00D87B87"/>
    <w:rsid w:val="00D87B90"/>
    <w:rsid w:val="00D87BA7"/>
    <w:rsid w:val="00D87D11"/>
    <w:rsid w:val="00D90226"/>
    <w:rsid w:val="00D902AA"/>
    <w:rsid w:val="00D90B57"/>
    <w:rsid w:val="00D90DD5"/>
    <w:rsid w:val="00D90E33"/>
    <w:rsid w:val="00D90E60"/>
    <w:rsid w:val="00D90EA1"/>
    <w:rsid w:val="00D90EBC"/>
    <w:rsid w:val="00D9113A"/>
    <w:rsid w:val="00D91315"/>
    <w:rsid w:val="00D915FE"/>
    <w:rsid w:val="00D91827"/>
    <w:rsid w:val="00D91876"/>
    <w:rsid w:val="00D91985"/>
    <w:rsid w:val="00D91C2E"/>
    <w:rsid w:val="00D91EE3"/>
    <w:rsid w:val="00D92119"/>
    <w:rsid w:val="00D921DF"/>
    <w:rsid w:val="00D925BE"/>
    <w:rsid w:val="00D9264C"/>
    <w:rsid w:val="00D92707"/>
    <w:rsid w:val="00D92781"/>
    <w:rsid w:val="00D929E5"/>
    <w:rsid w:val="00D92A6D"/>
    <w:rsid w:val="00D92CEE"/>
    <w:rsid w:val="00D92DFE"/>
    <w:rsid w:val="00D933AA"/>
    <w:rsid w:val="00D93551"/>
    <w:rsid w:val="00D935EC"/>
    <w:rsid w:val="00D93990"/>
    <w:rsid w:val="00D93C28"/>
    <w:rsid w:val="00D93E29"/>
    <w:rsid w:val="00D93ED3"/>
    <w:rsid w:val="00D943CC"/>
    <w:rsid w:val="00D94480"/>
    <w:rsid w:val="00D9470E"/>
    <w:rsid w:val="00D9479D"/>
    <w:rsid w:val="00D947ED"/>
    <w:rsid w:val="00D9480D"/>
    <w:rsid w:val="00D94CC5"/>
    <w:rsid w:val="00D94E24"/>
    <w:rsid w:val="00D94F47"/>
    <w:rsid w:val="00D952F8"/>
    <w:rsid w:val="00D95837"/>
    <w:rsid w:val="00D96285"/>
    <w:rsid w:val="00D962E9"/>
    <w:rsid w:val="00D966AC"/>
    <w:rsid w:val="00D96837"/>
    <w:rsid w:val="00D969D9"/>
    <w:rsid w:val="00D96A9B"/>
    <w:rsid w:val="00D9718A"/>
    <w:rsid w:val="00D9724A"/>
    <w:rsid w:val="00D9730A"/>
    <w:rsid w:val="00D97553"/>
    <w:rsid w:val="00D97640"/>
    <w:rsid w:val="00D97DB8"/>
    <w:rsid w:val="00D97F52"/>
    <w:rsid w:val="00D97FF8"/>
    <w:rsid w:val="00DA039D"/>
    <w:rsid w:val="00DA0551"/>
    <w:rsid w:val="00DA0589"/>
    <w:rsid w:val="00DA074B"/>
    <w:rsid w:val="00DA09C7"/>
    <w:rsid w:val="00DA151B"/>
    <w:rsid w:val="00DA1646"/>
    <w:rsid w:val="00DA1714"/>
    <w:rsid w:val="00DA179A"/>
    <w:rsid w:val="00DA17C7"/>
    <w:rsid w:val="00DA19AD"/>
    <w:rsid w:val="00DA1C29"/>
    <w:rsid w:val="00DA1E83"/>
    <w:rsid w:val="00DA20E0"/>
    <w:rsid w:val="00DA2199"/>
    <w:rsid w:val="00DA2334"/>
    <w:rsid w:val="00DA2374"/>
    <w:rsid w:val="00DA2556"/>
    <w:rsid w:val="00DA263C"/>
    <w:rsid w:val="00DA289A"/>
    <w:rsid w:val="00DA2FFB"/>
    <w:rsid w:val="00DA310F"/>
    <w:rsid w:val="00DA31FB"/>
    <w:rsid w:val="00DA32C9"/>
    <w:rsid w:val="00DA32D9"/>
    <w:rsid w:val="00DA33BE"/>
    <w:rsid w:val="00DA385C"/>
    <w:rsid w:val="00DA39F9"/>
    <w:rsid w:val="00DA3B42"/>
    <w:rsid w:val="00DA3F10"/>
    <w:rsid w:val="00DA432C"/>
    <w:rsid w:val="00DA461B"/>
    <w:rsid w:val="00DA4B9A"/>
    <w:rsid w:val="00DA4C66"/>
    <w:rsid w:val="00DA4FA9"/>
    <w:rsid w:val="00DA511A"/>
    <w:rsid w:val="00DA52A2"/>
    <w:rsid w:val="00DA52DD"/>
    <w:rsid w:val="00DA5570"/>
    <w:rsid w:val="00DA57BF"/>
    <w:rsid w:val="00DA5832"/>
    <w:rsid w:val="00DA5CAD"/>
    <w:rsid w:val="00DA5E4D"/>
    <w:rsid w:val="00DA5E58"/>
    <w:rsid w:val="00DA61A9"/>
    <w:rsid w:val="00DA62B5"/>
    <w:rsid w:val="00DA6543"/>
    <w:rsid w:val="00DA6773"/>
    <w:rsid w:val="00DA6D91"/>
    <w:rsid w:val="00DA6E8C"/>
    <w:rsid w:val="00DA710A"/>
    <w:rsid w:val="00DA717C"/>
    <w:rsid w:val="00DA71CF"/>
    <w:rsid w:val="00DA720D"/>
    <w:rsid w:val="00DA77BE"/>
    <w:rsid w:val="00DA79F2"/>
    <w:rsid w:val="00DA7D93"/>
    <w:rsid w:val="00DA7F1A"/>
    <w:rsid w:val="00DB0100"/>
    <w:rsid w:val="00DB022C"/>
    <w:rsid w:val="00DB0296"/>
    <w:rsid w:val="00DB07EA"/>
    <w:rsid w:val="00DB0C6B"/>
    <w:rsid w:val="00DB0CCA"/>
    <w:rsid w:val="00DB0F09"/>
    <w:rsid w:val="00DB10E8"/>
    <w:rsid w:val="00DB1134"/>
    <w:rsid w:val="00DB13F2"/>
    <w:rsid w:val="00DB163D"/>
    <w:rsid w:val="00DB1819"/>
    <w:rsid w:val="00DB1A24"/>
    <w:rsid w:val="00DB2108"/>
    <w:rsid w:val="00DB259C"/>
    <w:rsid w:val="00DB2863"/>
    <w:rsid w:val="00DB2B2B"/>
    <w:rsid w:val="00DB2B9B"/>
    <w:rsid w:val="00DB2CDA"/>
    <w:rsid w:val="00DB2DCD"/>
    <w:rsid w:val="00DB2FCB"/>
    <w:rsid w:val="00DB3326"/>
    <w:rsid w:val="00DB33C4"/>
    <w:rsid w:val="00DB37DB"/>
    <w:rsid w:val="00DB38E0"/>
    <w:rsid w:val="00DB39EE"/>
    <w:rsid w:val="00DB3AD4"/>
    <w:rsid w:val="00DB3C3D"/>
    <w:rsid w:val="00DB427A"/>
    <w:rsid w:val="00DB4406"/>
    <w:rsid w:val="00DB47A3"/>
    <w:rsid w:val="00DB497E"/>
    <w:rsid w:val="00DB50AF"/>
    <w:rsid w:val="00DB5126"/>
    <w:rsid w:val="00DB55D2"/>
    <w:rsid w:val="00DB564A"/>
    <w:rsid w:val="00DB5688"/>
    <w:rsid w:val="00DB581B"/>
    <w:rsid w:val="00DB5B55"/>
    <w:rsid w:val="00DB5EEF"/>
    <w:rsid w:val="00DB5FD4"/>
    <w:rsid w:val="00DB6391"/>
    <w:rsid w:val="00DB6796"/>
    <w:rsid w:val="00DB6FB3"/>
    <w:rsid w:val="00DB7145"/>
    <w:rsid w:val="00DB7247"/>
    <w:rsid w:val="00DB74F1"/>
    <w:rsid w:val="00DB76EB"/>
    <w:rsid w:val="00DC0103"/>
    <w:rsid w:val="00DC03AF"/>
    <w:rsid w:val="00DC0447"/>
    <w:rsid w:val="00DC05B3"/>
    <w:rsid w:val="00DC072A"/>
    <w:rsid w:val="00DC09FB"/>
    <w:rsid w:val="00DC09FF"/>
    <w:rsid w:val="00DC0A1C"/>
    <w:rsid w:val="00DC0B85"/>
    <w:rsid w:val="00DC0E86"/>
    <w:rsid w:val="00DC1041"/>
    <w:rsid w:val="00DC15C6"/>
    <w:rsid w:val="00DC1622"/>
    <w:rsid w:val="00DC1777"/>
    <w:rsid w:val="00DC1817"/>
    <w:rsid w:val="00DC18B9"/>
    <w:rsid w:val="00DC1998"/>
    <w:rsid w:val="00DC1A37"/>
    <w:rsid w:val="00DC1DCC"/>
    <w:rsid w:val="00DC2669"/>
    <w:rsid w:val="00DC2671"/>
    <w:rsid w:val="00DC281D"/>
    <w:rsid w:val="00DC2A49"/>
    <w:rsid w:val="00DC2B58"/>
    <w:rsid w:val="00DC2CD6"/>
    <w:rsid w:val="00DC2CFA"/>
    <w:rsid w:val="00DC2D23"/>
    <w:rsid w:val="00DC2FF2"/>
    <w:rsid w:val="00DC3152"/>
    <w:rsid w:val="00DC351D"/>
    <w:rsid w:val="00DC3658"/>
    <w:rsid w:val="00DC36C0"/>
    <w:rsid w:val="00DC3BD2"/>
    <w:rsid w:val="00DC3D9C"/>
    <w:rsid w:val="00DC3EF2"/>
    <w:rsid w:val="00DC3F26"/>
    <w:rsid w:val="00DC408A"/>
    <w:rsid w:val="00DC4AF1"/>
    <w:rsid w:val="00DC4C04"/>
    <w:rsid w:val="00DC4DD5"/>
    <w:rsid w:val="00DC581D"/>
    <w:rsid w:val="00DC59B4"/>
    <w:rsid w:val="00DC5A24"/>
    <w:rsid w:val="00DC5C29"/>
    <w:rsid w:val="00DC6038"/>
    <w:rsid w:val="00DC60AB"/>
    <w:rsid w:val="00DC6E4F"/>
    <w:rsid w:val="00DC6F73"/>
    <w:rsid w:val="00DC7368"/>
    <w:rsid w:val="00DC7409"/>
    <w:rsid w:val="00DC7515"/>
    <w:rsid w:val="00DC75CF"/>
    <w:rsid w:val="00DC7FDA"/>
    <w:rsid w:val="00DD0462"/>
    <w:rsid w:val="00DD0660"/>
    <w:rsid w:val="00DD0B59"/>
    <w:rsid w:val="00DD0BD7"/>
    <w:rsid w:val="00DD0E76"/>
    <w:rsid w:val="00DD0E86"/>
    <w:rsid w:val="00DD1C2C"/>
    <w:rsid w:val="00DD1D85"/>
    <w:rsid w:val="00DD205D"/>
    <w:rsid w:val="00DD2348"/>
    <w:rsid w:val="00DD2CCF"/>
    <w:rsid w:val="00DD2DC2"/>
    <w:rsid w:val="00DD3198"/>
    <w:rsid w:val="00DD323B"/>
    <w:rsid w:val="00DD3594"/>
    <w:rsid w:val="00DD3C56"/>
    <w:rsid w:val="00DD3CE3"/>
    <w:rsid w:val="00DD3F57"/>
    <w:rsid w:val="00DD4132"/>
    <w:rsid w:val="00DD45BA"/>
    <w:rsid w:val="00DD46AB"/>
    <w:rsid w:val="00DD4FE8"/>
    <w:rsid w:val="00DD50AB"/>
    <w:rsid w:val="00DD5641"/>
    <w:rsid w:val="00DD5CF1"/>
    <w:rsid w:val="00DD5DFB"/>
    <w:rsid w:val="00DD60A4"/>
    <w:rsid w:val="00DD60BE"/>
    <w:rsid w:val="00DD6552"/>
    <w:rsid w:val="00DD6AE2"/>
    <w:rsid w:val="00DD6DBE"/>
    <w:rsid w:val="00DD6E7E"/>
    <w:rsid w:val="00DD6F9E"/>
    <w:rsid w:val="00DD7253"/>
    <w:rsid w:val="00DD7338"/>
    <w:rsid w:val="00DD74B2"/>
    <w:rsid w:val="00DD75C6"/>
    <w:rsid w:val="00DD7939"/>
    <w:rsid w:val="00DD798D"/>
    <w:rsid w:val="00DD7AF0"/>
    <w:rsid w:val="00DD7C2A"/>
    <w:rsid w:val="00DD7F68"/>
    <w:rsid w:val="00DE0081"/>
    <w:rsid w:val="00DE06EF"/>
    <w:rsid w:val="00DE073A"/>
    <w:rsid w:val="00DE0858"/>
    <w:rsid w:val="00DE09FB"/>
    <w:rsid w:val="00DE0DA6"/>
    <w:rsid w:val="00DE1022"/>
    <w:rsid w:val="00DE1080"/>
    <w:rsid w:val="00DE148D"/>
    <w:rsid w:val="00DE15DF"/>
    <w:rsid w:val="00DE1CB2"/>
    <w:rsid w:val="00DE1D70"/>
    <w:rsid w:val="00DE1E90"/>
    <w:rsid w:val="00DE1F13"/>
    <w:rsid w:val="00DE1F6F"/>
    <w:rsid w:val="00DE24E3"/>
    <w:rsid w:val="00DE2C07"/>
    <w:rsid w:val="00DE2D44"/>
    <w:rsid w:val="00DE2EE6"/>
    <w:rsid w:val="00DE304D"/>
    <w:rsid w:val="00DE316A"/>
    <w:rsid w:val="00DE32CD"/>
    <w:rsid w:val="00DE3CC8"/>
    <w:rsid w:val="00DE3DE9"/>
    <w:rsid w:val="00DE40EC"/>
    <w:rsid w:val="00DE440B"/>
    <w:rsid w:val="00DE451C"/>
    <w:rsid w:val="00DE4600"/>
    <w:rsid w:val="00DE48C9"/>
    <w:rsid w:val="00DE49B4"/>
    <w:rsid w:val="00DE4C55"/>
    <w:rsid w:val="00DE53FB"/>
    <w:rsid w:val="00DE5691"/>
    <w:rsid w:val="00DE5AD8"/>
    <w:rsid w:val="00DE5BBF"/>
    <w:rsid w:val="00DE6217"/>
    <w:rsid w:val="00DE627E"/>
    <w:rsid w:val="00DE6585"/>
    <w:rsid w:val="00DE67A9"/>
    <w:rsid w:val="00DE6907"/>
    <w:rsid w:val="00DE6CFC"/>
    <w:rsid w:val="00DE6DA7"/>
    <w:rsid w:val="00DE6EC9"/>
    <w:rsid w:val="00DE7047"/>
    <w:rsid w:val="00DE715C"/>
    <w:rsid w:val="00DE7266"/>
    <w:rsid w:val="00DE769C"/>
    <w:rsid w:val="00DE78A7"/>
    <w:rsid w:val="00DE78B2"/>
    <w:rsid w:val="00DE79E3"/>
    <w:rsid w:val="00DE7A32"/>
    <w:rsid w:val="00DE7CCD"/>
    <w:rsid w:val="00DF007B"/>
    <w:rsid w:val="00DF00CD"/>
    <w:rsid w:val="00DF01BF"/>
    <w:rsid w:val="00DF0838"/>
    <w:rsid w:val="00DF08D7"/>
    <w:rsid w:val="00DF0E33"/>
    <w:rsid w:val="00DF133B"/>
    <w:rsid w:val="00DF15B1"/>
    <w:rsid w:val="00DF16EF"/>
    <w:rsid w:val="00DF182B"/>
    <w:rsid w:val="00DF1A02"/>
    <w:rsid w:val="00DF1C9F"/>
    <w:rsid w:val="00DF20E7"/>
    <w:rsid w:val="00DF2494"/>
    <w:rsid w:val="00DF258E"/>
    <w:rsid w:val="00DF2668"/>
    <w:rsid w:val="00DF2B2D"/>
    <w:rsid w:val="00DF2DA9"/>
    <w:rsid w:val="00DF3059"/>
    <w:rsid w:val="00DF359D"/>
    <w:rsid w:val="00DF35D2"/>
    <w:rsid w:val="00DF3698"/>
    <w:rsid w:val="00DF4688"/>
    <w:rsid w:val="00DF4755"/>
    <w:rsid w:val="00DF4BA5"/>
    <w:rsid w:val="00DF4D23"/>
    <w:rsid w:val="00DF4E9E"/>
    <w:rsid w:val="00DF4F16"/>
    <w:rsid w:val="00DF5B31"/>
    <w:rsid w:val="00DF6A1D"/>
    <w:rsid w:val="00DF6A5D"/>
    <w:rsid w:val="00DF6C3E"/>
    <w:rsid w:val="00DF6CEA"/>
    <w:rsid w:val="00DF6CFF"/>
    <w:rsid w:val="00DF6DA4"/>
    <w:rsid w:val="00DF7375"/>
    <w:rsid w:val="00DF74B6"/>
    <w:rsid w:val="00DF771F"/>
    <w:rsid w:val="00DF78B2"/>
    <w:rsid w:val="00DF78D1"/>
    <w:rsid w:val="00DF7C63"/>
    <w:rsid w:val="00DF7C9E"/>
    <w:rsid w:val="00E002C7"/>
    <w:rsid w:val="00E004FD"/>
    <w:rsid w:val="00E00509"/>
    <w:rsid w:val="00E00DCD"/>
    <w:rsid w:val="00E00F83"/>
    <w:rsid w:val="00E011DF"/>
    <w:rsid w:val="00E013BB"/>
    <w:rsid w:val="00E0168A"/>
    <w:rsid w:val="00E017D9"/>
    <w:rsid w:val="00E01938"/>
    <w:rsid w:val="00E01E6D"/>
    <w:rsid w:val="00E01F95"/>
    <w:rsid w:val="00E0214F"/>
    <w:rsid w:val="00E02220"/>
    <w:rsid w:val="00E025C0"/>
    <w:rsid w:val="00E02B87"/>
    <w:rsid w:val="00E02BF4"/>
    <w:rsid w:val="00E0305C"/>
    <w:rsid w:val="00E0369D"/>
    <w:rsid w:val="00E03AEF"/>
    <w:rsid w:val="00E04224"/>
    <w:rsid w:val="00E042F7"/>
    <w:rsid w:val="00E043D9"/>
    <w:rsid w:val="00E0478E"/>
    <w:rsid w:val="00E04A46"/>
    <w:rsid w:val="00E04DDE"/>
    <w:rsid w:val="00E04F9F"/>
    <w:rsid w:val="00E04FC3"/>
    <w:rsid w:val="00E05295"/>
    <w:rsid w:val="00E053A4"/>
    <w:rsid w:val="00E05C38"/>
    <w:rsid w:val="00E05C3F"/>
    <w:rsid w:val="00E05D27"/>
    <w:rsid w:val="00E05E3F"/>
    <w:rsid w:val="00E05EF2"/>
    <w:rsid w:val="00E0632F"/>
    <w:rsid w:val="00E0663A"/>
    <w:rsid w:val="00E06FA5"/>
    <w:rsid w:val="00E074DD"/>
    <w:rsid w:val="00E075A0"/>
    <w:rsid w:val="00E07634"/>
    <w:rsid w:val="00E07B5B"/>
    <w:rsid w:val="00E105A8"/>
    <w:rsid w:val="00E10927"/>
    <w:rsid w:val="00E10A21"/>
    <w:rsid w:val="00E10AD3"/>
    <w:rsid w:val="00E10D03"/>
    <w:rsid w:val="00E11340"/>
    <w:rsid w:val="00E11355"/>
    <w:rsid w:val="00E1160D"/>
    <w:rsid w:val="00E11771"/>
    <w:rsid w:val="00E11AB8"/>
    <w:rsid w:val="00E11B37"/>
    <w:rsid w:val="00E11B9F"/>
    <w:rsid w:val="00E120A4"/>
    <w:rsid w:val="00E125C1"/>
    <w:rsid w:val="00E127F5"/>
    <w:rsid w:val="00E12870"/>
    <w:rsid w:val="00E12E9F"/>
    <w:rsid w:val="00E12ED1"/>
    <w:rsid w:val="00E13195"/>
    <w:rsid w:val="00E1333E"/>
    <w:rsid w:val="00E133F0"/>
    <w:rsid w:val="00E13BE0"/>
    <w:rsid w:val="00E13E40"/>
    <w:rsid w:val="00E13F60"/>
    <w:rsid w:val="00E1415D"/>
    <w:rsid w:val="00E1436A"/>
    <w:rsid w:val="00E146C1"/>
    <w:rsid w:val="00E14A0C"/>
    <w:rsid w:val="00E14A9C"/>
    <w:rsid w:val="00E14C6D"/>
    <w:rsid w:val="00E14CB9"/>
    <w:rsid w:val="00E1512B"/>
    <w:rsid w:val="00E157F3"/>
    <w:rsid w:val="00E15ABA"/>
    <w:rsid w:val="00E15B1B"/>
    <w:rsid w:val="00E15C4B"/>
    <w:rsid w:val="00E15D69"/>
    <w:rsid w:val="00E15DF6"/>
    <w:rsid w:val="00E16482"/>
    <w:rsid w:val="00E16493"/>
    <w:rsid w:val="00E16BDF"/>
    <w:rsid w:val="00E17361"/>
    <w:rsid w:val="00E17473"/>
    <w:rsid w:val="00E17689"/>
    <w:rsid w:val="00E1779D"/>
    <w:rsid w:val="00E1798B"/>
    <w:rsid w:val="00E17E90"/>
    <w:rsid w:val="00E200B1"/>
    <w:rsid w:val="00E203E7"/>
    <w:rsid w:val="00E206DA"/>
    <w:rsid w:val="00E20898"/>
    <w:rsid w:val="00E209D6"/>
    <w:rsid w:val="00E20DBD"/>
    <w:rsid w:val="00E20F5B"/>
    <w:rsid w:val="00E214CA"/>
    <w:rsid w:val="00E21CD6"/>
    <w:rsid w:val="00E21DF5"/>
    <w:rsid w:val="00E21E11"/>
    <w:rsid w:val="00E22102"/>
    <w:rsid w:val="00E2218A"/>
    <w:rsid w:val="00E22226"/>
    <w:rsid w:val="00E222E3"/>
    <w:rsid w:val="00E22374"/>
    <w:rsid w:val="00E226B2"/>
    <w:rsid w:val="00E228E3"/>
    <w:rsid w:val="00E22A23"/>
    <w:rsid w:val="00E22A80"/>
    <w:rsid w:val="00E22B12"/>
    <w:rsid w:val="00E22DF4"/>
    <w:rsid w:val="00E22E1C"/>
    <w:rsid w:val="00E2326D"/>
    <w:rsid w:val="00E2356B"/>
    <w:rsid w:val="00E23930"/>
    <w:rsid w:val="00E23D46"/>
    <w:rsid w:val="00E23EC5"/>
    <w:rsid w:val="00E240E4"/>
    <w:rsid w:val="00E24962"/>
    <w:rsid w:val="00E24972"/>
    <w:rsid w:val="00E24D0D"/>
    <w:rsid w:val="00E25386"/>
    <w:rsid w:val="00E255FD"/>
    <w:rsid w:val="00E2564A"/>
    <w:rsid w:val="00E2564E"/>
    <w:rsid w:val="00E25AC5"/>
    <w:rsid w:val="00E25F86"/>
    <w:rsid w:val="00E25FAF"/>
    <w:rsid w:val="00E262EC"/>
    <w:rsid w:val="00E26862"/>
    <w:rsid w:val="00E268FE"/>
    <w:rsid w:val="00E26970"/>
    <w:rsid w:val="00E26B41"/>
    <w:rsid w:val="00E26C42"/>
    <w:rsid w:val="00E26D0E"/>
    <w:rsid w:val="00E2717A"/>
    <w:rsid w:val="00E27A11"/>
    <w:rsid w:val="00E27B0A"/>
    <w:rsid w:val="00E27BC0"/>
    <w:rsid w:val="00E27D40"/>
    <w:rsid w:val="00E27FA1"/>
    <w:rsid w:val="00E2FA89"/>
    <w:rsid w:val="00E30140"/>
    <w:rsid w:val="00E30323"/>
    <w:rsid w:val="00E30658"/>
    <w:rsid w:val="00E30762"/>
    <w:rsid w:val="00E3166E"/>
    <w:rsid w:val="00E31A72"/>
    <w:rsid w:val="00E31DAC"/>
    <w:rsid w:val="00E322B5"/>
    <w:rsid w:val="00E326D1"/>
    <w:rsid w:val="00E3298A"/>
    <w:rsid w:val="00E32AA4"/>
    <w:rsid w:val="00E32E9A"/>
    <w:rsid w:val="00E32EB4"/>
    <w:rsid w:val="00E3319B"/>
    <w:rsid w:val="00E333AE"/>
    <w:rsid w:val="00E335AD"/>
    <w:rsid w:val="00E33699"/>
    <w:rsid w:val="00E3376E"/>
    <w:rsid w:val="00E33A22"/>
    <w:rsid w:val="00E33AA6"/>
    <w:rsid w:val="00E33B35"/>
    <w:rsid w:val="00E33DA0"/>
    <w:rsid w:val="00E33E34"/>
    <w:rsid w:val="00E33E5E"/>
    <w:rsid w:val="00E33F3C"/>
    <w:rsid w:val="00E34157"/>
    <w:rsid w:val="00E34190"/>
    <w:rsid w:val="00E3494F"/>
    <w:rsid w:val="00E34B4C"/>
    <w:rsid w:val="00E3505F"/>
    <w:rsid w:val="00E3508B"/>
    <w:rsid w:val="00E351D1"/>
    <w:rsid w:val="00E35511"/>
    <w:rsid w:val="00E355BC"/>
    <w:rsid w:val="00E35B1F"/>
    <w:rsid w:val="00E35B87"/>
    <w:rsid w:val="00E35C5D"/>
    <w:rsid w:val="00E35E21"/>
    <w:rsid w:val="00E35E93"/>
    <w:rsid w:val="00E3614D"/>
    <w:rsid w:val="00E36BD7"/>
    <w:rsid w:val="00E36CBD"/>
    <w:rsid w:val="00E36EE2"/>
    <w:rsid w:val="00E37087"/>
    <w:rsid w:val="00E37329"/>
    <w:rsid w:val="00E3733B"/>
    <w:rsid w:val="00E37415"/>
    <w:rsid w:val="00E37419"/>
    <w:rsid w:val="00E3786B"/>
    <w:rsid w:val="00E378EE"/>
    <w:rsid w:val="00E378FC"/>
    <w:rsid w:val="00E37969"/>
    <w:rsid w:val="00E37DBA"/>
    <w:rsid w:val="00E40287"/>
    <w:rsid w:val="00E4030E"/>
    <w:rsid w:val="00E40415"/>
    <w:rsid w:val="00E409D4"/>
    <w:rsid w:val="00E40B4A"/>
    <w:rsid w:val="00E40D76"/>
    <w:rsid w:val="00E4114F"/>
    <w:rsid w:val="00E41171"/>
    <w:rsid w:val="00E41334"/>
    <w:rsid w:val="00E4138A"/>
    <w:rsid w:val="00E413E4"/>
    <w:rsid w:val="00E414D1"/>
    <w:rsid w:val="00E4160A"/>
    <w:rsid w:val="00E417D0"/>
    <w:rsid w:val="00E41A07"/>
    <w:rsid w:val="00E41AC2"/>
    <w:rsid w:val="00E41F28"/>
    <w:rsid w:val="00E42555"/>
    <w:rsid w:val="00E429B9"/>
    <w:rsid w:val="00E42D2D"/>
    <w:rsid w:val="00E42F89"/>
    <w:rsid w:val="00E42FA7"/>
    <w:rsid w:val="00E43119"/>
    <w:rsid w:val="00E43129"/>
    <w:rsid w:val="00E43237"/>
    <w:rsid w:val="00E433F1"/>
    <w:rsid w:val="00E435AC"/>
    <w:rsid w:val="00E43B8D"/>
    <w:rsid w:val="00E43D0F"/>
    <w:rsid w:val="00E44358"/>
    <w:rsid w:val="00E445A9"/>
    <w:rsid w:val="00E44965"/>
    <w:rsid w:val="00E44C08"/>
    <w:rsid w:val="00E44D5E"/>
    <w:rsid w:val="00E44E1C"/>
    <w:rsid w:val="00E44EE4"/>
    <w:rsid w:val="00E45296"/>
    <w:rsid w:val="00E4549E"/>
    <w:rsid w:val="00E455A1"/>
    <w:rsid w:val="00E45852"/>
    <w:rsid w:val="00E45AAF"/>
    <w:rsid w:val="00E45DBF"/>
    <w:rsid w:val="00E461DE"/>
    <w:rsid w:val="00E464CC"/>
    <w:rsid w:val="00E465D2"/>
    <w:rsid w:val="00E46759"/>
    <w:rsid w:val="00E46DB3"/>
    <w:rsid w:val="00E470E5"/>
    <w:rsid w:val="00E47321"/>
    <w:rsid w:val="00E4752A"/>
    <w:rsid w:val="00E47748"/>
    <w:rsid w:val="00E478C8"/>
    <w:rsid w:val="00E4F67D"/>
    <w:rsid w:val="00E50022"/>
    <w:rsid w:val="00E5010F"/>
    <w:rsid w:val="00E501AD"/>
    <w:rsid w:val="00E50495"/>
    <w:rsid w:val="00E50557"/>
    <w:rsid w:val="00E50645"/>
    <w:rsid w:val="00E50A34"/>
    <w:rsid w:val="00E50D58"/>
    <w:rsid w:val="00E50D6B"/>
    <w:rsid w:val="00E50DB9"/>
    <w:rsid w:val="00E51152"/>
    <w:rsid w:val="00E51429"/>
    <w:rsid w:val="00E51910"/>
    <w:rsid w:val="00E51919"/>
    <w:rsid w:val="00E51933"/>
    <w:rsid w:val="00E51B40"/>
    <w:rsid w:val="00E51BBA"/>
    <w:rsid w:val="00E51BE4"/>
    <w:rsid w:val="00E51D4D"/>
    <w:rsid w:val="00E5208B"/>
    <w:rsid w:val="00E52345"/>
    <w:rsid w:val="00E5234B"/>
    <w:rsid w:val="00E52550"/>
    <w:rsid w:val="00E52E27"/>
    <w:rsid w:val="00E53336"/>
    <w:rsid w:val="00E53372"/>
    <w:rsid w:val="00E53449"/>
    <w:rsid w:val="00E539EC"/>
    <w:rsid w:val="00E53AD2"/>
    <w:rsid w:val="00E542C4"/>
    <w:rsid w:val="00E54320"/>
    <w:rsid w:val="00E54353"/>
    <w:rsid w:val="00E5457D"/>
    <w:rsid w:val="00E54583"/>
    <w:rsid w:val="00E5458F"/>
    <w:rsid w:val="00E5465B"/>
    <w:rsid w:val="00E547B1"/>
    <w:rsid w:val="00E55392"/>
    <w:rsid w:val="00E553C0"/>
    <w:rsid w:val="00E5543B"/>
    <w:rsid w:val="00E55A00"/>
    <w:rsid w:val="00E55AD0"/>
    <w:rsid w:val="00E55B33"/>
    <w:rsid w:val="00E55F58"/>
    <w:rsid w:val="00E5600E"/>
    <w:rsid w:val="00E56377"/>
    <w:rsid w:val="00E56596"/>
    <w:rsid w:val="00E56861"/>
    <w:rsid w:val="00E56B75"/>
    <w:rsid w:val="00E56CA0"/>
    <w:rsid w:val="00E56D19"/>
    <w:rsid w:val="00E56D54"/>
    <w:rsid w:val="00E56D6F"/>
    <w:rsid w:val="00E57510"/>
    <w:rsid w:val="00E5783D"/>
    <w:rsid w:val="00E57FAE"/>
    <w:rsid w:val="00E600BC"/>
    <w:rsid w:val="00E60882"/>
    <w:rsid w:val="00E60904"/>
    <w:rsid w:val="00E60BCB"/>
    <w:rsid w:val="00E60D65"/>
    <w:rsid w:val="00E60F8E"/>
    <w:rsid w:val="00E60FCD"/>
    <w:rsid w:val="00E616EB"/>
    <w:rsid w:val="00E6175B"/>
    <w:rsid w:val="00E6176F"/>
    <w:rsid w:val="00E6193F"/>
    <w:rsid w:val="00E61A86"/>
    <w:rsid w:val="00E61A89"/>
    <w:rsid w:val="00E61AE7"/>
    <w:rsid w:val="00E61B2B"/>
    <w:rsid w:val="00E61C70"/>
    <w:rsid w:val="00E61D54"/>
    <w:rsid w:val="00E61E1F"/>
    <w:rsid w:val="00E620C0"/>
    <w:rsid w:val="00E621CF"/>
    <w:rsid w:val="00E621D0"/>
    <w:rsid w:val="00E62252"/>
    <w:rsid w:val="00E62412"/>
    <w:rsid w:val="00E628AA"/>
    <w:rsid w:val="00E62AC7"/>
    <w:rsid w:val="00E62F54"/>
    <w:rsid w:val="00E62FFB"/>
    <w:rsid w:val="00E63198"/>
    <w:rsid w:val="00E63225"/>
    <w:rsid w:val="00E63227"/>
    <w:rsid w:val="00E632F8"/>
    <w:rsid w:val="00E63D40"/>
    <w:rsid w:val="00E63E7A"/>
    <w:rsid w:val="00E64265"/>
    <w:rsid w:val="00E642B0"/>
    <w:rsid w:val="00E642F6"/>
    <w:rsid w:val="00E6450E"/>
    <w:rsid w:val="00E64574"/>
    <w:rsid w:val="00E6465C"/>
    <w:rsid w:val="00E64661"/>
    <w:rsid w:val="00E64A11"/>
    <w:rsid w:val="00E64A3E"/>
    <w:rsid w:val="00E64F88"/>
    <w:rsid w:val="00E656A2"/>
    <w:rsid w:val="00E659EB"/>
    <w:rsid w:val="00E65DFB"/>
    <w:rsid w:val="00E661BD"/>
    <w:rsid w:val="00E66510"/>
    <w:rsid w:val="00E6653D"/>
    <w:rsid w:val="00E666C9"/>
    <w:rsid w:val="00E669FC"/>
    <w:rsid w:val="00E66BB6"/>
    <w:rsid w:val="00E674E3"/>
    <w:rsid w:val="00E67FA7"/>
    <w:rsid w:val="00E702BF"/>
    <w:rsid w:val="00E70A91"/>
    <w:rsid w:val="00E70AC6"/>
    <w:rsid w:val="00E70BC4"/>
    <w:rsid w:val="00E70CC0"/>
    <w:rsid w:val="00E7132A"/>
    <w:rsid w:val="00E71540"/>
    <w:rsid w:val="00E71793"/>
    <w:rsid w:val="00E71E5D"/>
    <w:rsid w:val="00E7253D"/>
    <w:rsid w:val="00E7294C"/>
    <w:rsid w:val="00E72AA7"/>
    <w:rsid w:val="00E72DF6"/>
    <w:rsid w:val="00E72E05"/>
    <w:rsid w:val="00E72E3E"/>
    <w:rsid w:val="00E72F8B"/>
    <w:rsid w:val="00E73041"/>
    <w:rsid w:val="00E730EF"/>
    <w:rsid w:val="00E73124"/>
    <w:rsid w:val="00E734DE"/>
    <w:rsid w:val="00E73B10"/>
    <w:rsid w:val="00E73B9F"/>
    <w:rsid w:val="00E7418D"/>
    <w:rsid w:val="00E74305"/>
    <w:rsid w:val="00E744F2"/>
    <w:rsid w:val="00E74982"/>
    <w:rsid w:val="00E74984"/>
    <w:rsid w:val="00E74989"/>
    <w:rsid w:val="00E74ADC"/>
    <w:rsid w:val="00E74C19"/>
    <w:rsid w:val="00E74C52"/>
    <w:rsid w:val="00E74E24"/>
    <w:rsid w:val="00E76234"/>
    <w:rsid w:val="00E76324"/>
    <w:rsid w:val="00E7641A"/>
    <w:rsid w:val="00E766D7"/>
    <w:rsid w:val="00E767EE"/>
    <w:rsid w:val="00E76A55"/>
    <w:rsid w:val="00E76EA0"/>
    <w:rsid w:val="00E775B3"/>
    <w:rsid w:val="00E77910"/>
    <w:rsid w:val="00E7796C"/>
    <w:rsid w:val="00E77984"/>
    <w:rsid w:val="00E77BC7"/>
    <w:rsid w:val="00E77C61"/>
    <w:rsid w:val="00E77E30"/>
    <w:rsid w:val="00E77E9A"/>
    <w:rsid w:val="00E77FD8"/>
    <w:rsid w:val="00E80089"/>
    <w:rsid w:val="00E802AF"/>
    <w:rsid w:val="00E80347"/>
    <w:rsid w:val="00E80736"/>
    <w:rsid w:val="00E80922"/>
    <w:rsid w:val="00E80C39"/>
    <w:rsid w:val="00E80EDF"/>
    <w:rsid w:val="00E81008"/>
    <w:rsid w:val="00E8102C"/>
    <w:rsid w:val="00E810C4"/>
    <w:rsid w:val="00E81491"/>
    <w:rsid w:val="00E8160E"/>
    <w:rsid w:val="00E8168C"/>
    <w:rsid w:val="00E81EBC"/>
    <w:rsid w:val="00E8279D"/>
    <w:rsid w:val="00E82AB6"/>
    <w:rsid w:val="00E82C92"/>
    <w:rsid w:val="00E82DE6"/>
    <w:rsid w:val="00E83047"/>
    <w:rsid w:val="00E83657"/>
    <w:rsid w:val="00E83789"/>
    <w:rsid w:val="00E8388A"/>
    <w:rsid w:val="00E8393E"/>
    <w:rsid w:val="00E83C6B"/>
    <w:rsid w:val="00E84344"/>
    <w:rsid w:val="00E84A58"/>
    <w:rsid w:val="00E84BEF"/>
    <w:rsid w:val="00E84E86"/>
    <w:rsid w:val="00E8538B"/>
    <w:rsid w:val="00E8544F"/>
    <w:rsid w:val="00E854C1"/>
    <w:rsid w:val="00E858CF"/>
    <w:rsid w:val="00E85BA0"/>
    <w:rsid w:val="00E85EFA"/>
    <w:rsid w:val="00E860AE"/>
    <w:rsid w:val="00E863CA"/>
    <w:rsid w:val="00E86433"/>
    <w:rsid w:val="00E865A0"/>
    <w:rsid w:val="00E867F9"/>
    <w:rsid w:val="00E86926"/>
    <w:rsid w:val="00E86A3A"/>
    <w:rsid w:val="00E86DEE"/>
    <w:rsid w:val="00E874A6"/>
    <w:rsid w:val="00E875AE"/>
    <w:rsid w:val="00E8763B"/>
    <w:rsid w:val="00E878F2"/>
    <w:rsid w:val="00E87E84"/>
    <w:rsid w:val="00E87EBB"/>
    <w:rsid w:val="00E90437"/>
    <w:rsid w:val="00E906E3"/>
    <w:rsid w:val="00E908F2"/>
    <w:rsid w:val="00E90A53"/>
    <w:rsid w:val="00E9147F"/>
    <w:rsid w:val="00E9165A"/>
    <w:rsid w:val="00E91B6B"/>
    <w:rsid w:val="00E91C2B"/>
    <w:rsid w:val="00E924A7"/>
    <w:rsid w:val="00E924BC"/>
    <w:rsid w:val="00E92673"/>
    <w:rsid w:val="00E92A1E"/>
    <w:rsid w:val="00E92ABE"/>
    <w:rsid w:val="00E92BAE"/>
    <w:rsid w:val="00E92C3F"/>
    <w:rsid w:val="00E92C4B"/>
    <w:rsid w:val="00E93193"/>
    <w:rsid w:val="00E933E8"/>
    <w:rsid w:val="00E934EA"/>
    <w:rsid w:val="00E936E1"/>
    <w:rsid w:val="00E93846"/>
    <w:rsid w:val="00E939B6"/>
    <w:rsid w:val="00E93E59"/>
    <w:rsid w:val="00E93EAF"/>
    <w:rsid w:val="00E9413B"/>
    <w:rsid w:val="00E94435"/>
    <w:rsid w:val="00E94A38"/>
    <w:rsid w:val="00E94C3A"/>
    <w:rsid w:val="00E94EB8"/>
    <w:rsid w:val="00E9532B"/>
    <w:rsid w:val="00E953BA"/>
    <w:rsid w:val="00E95744"/>
    <w:rsid w:val="00E9582B"/>
    <w:rsid w:val="00E9599F"/>
    <w:rsid w:val="00E95C9E"/>
    <w:rsid w:val="00E96005"/>
    <w:rsid w:val="00E9647F"/>
    <w:rsid w:val="00E9650C"/>
    <w:rsid w:val="00E9664F"/>
    <w:rsid w:val="00E96719"/>
    <w:rsid w:val="00E968FB"/>
    <w:rsid w:val="00E969A5"/>
    <w:rsid w:val="00E97663"/>
    <w:rsid w:val="00E97682"/>
    <w:rsid w:val="00E977B6"/>
    <w:rsid w:val="00E97E96"/>
    <w:rsid w:val="00E97ECB"/>
    <w:rsid w:val="00E9DD5C"/>
    <w:rsid w:val="00EA003B"/>
    <w:rsid w:val="00EA0087"/>
    <w:rsid w:val="00EA01E3"/>
    <w:rsid w:val="00EA046D"/>
    <w:rsid w:val="00EA04D8"/>
    <w:rsid w:val="00EA052E"/>
    <w:rsid w:val="00EA0561"/>
    <w:rsid w:val="00EA0650"/>
    <w:rsid w:val="00EA0724"/>
    <w:rsid w:val="00EA08FF"/>
    <w:rsid w:val="00EA09EE"/>
    <w:rsid w:val="00EA1038"/>
    <w:rsid w:val="00EA112A"/>
    <w:rsid w:val="00EA129D"/>
    <w:rsid w:val="00EA139F"/>
    <w:rsid w:val="00EA185F"/>
    <w:rsid w:val="00EA1B55"/>
    <w:rsid w:val="00EA1B88"/>
    <w:rsid w:val="00EA1C00"/>
    <w:rsid w:val="00EA2222"/>
    <w:rsid w:val="00EA27EC"/>
    <w:rsid w:val="00EA2BF9"/>
    <w:rsid w:val="00EA2EEC"/>
    <w:rsid w:val="00EA30FC"/>
    <w:rsid w:val="00EA314E"/>
    <w:rsid w:val="00EA35AF"/>
    <w:rsid w:val="00EA38F9"/>
    <w:rsid w:val="00EA39CC"/>
    <w:rsid w:val="00EA3CAE"/>
    <w:rsid w:val="00EA43E4"/>
    <w:rsid w:val="00EA4428"/>
    <w:rsid w:val="00EA4B99"/>
    <w:rsid w:val="00EA538A"/>
    <w:rsid w:val="00EA5715"/>
    <w:rsid w:val="00EA5746"/>
    <w:rsid w:val="00EA582B"/>
    <w:rsid w:val="00EA5AD3"/>
    <w:rsid w:val="00EA5AE9"/>
    <w:rsid w:val="00EA5B3B"/>
    <w:rsid w:val="00EA5F16"/>
    <w:rsid w:val="00EA60F4"/>
    <w:rsid w:val="00EA6329"/>
    <w:rsid w:val="00EA6BA8"/>
    <w:rsid w:val="00EA6BC1"/>
    <w:rsid w:val="00EA6BCE"/>
    <w:rsid w:val="00EA6E3E"/>
    <w:rsid w:val="00EA6F8C"/>
    <w:rsid w:val="00EA71E2"/>
    <w:rsid w:val="00EA722F"/>
    <w:rsid w:val="00EA73F9"/>
    <w:rsid w:val="00EA7A57"/>
    <w:rsid w:val="00EA7A84"/>
    <w:rsid w:val="00EA7AA3"/>
    <w:rsid w:val="00EAA0BE"/>
    <w:rsid w:val="00EAD5F4"/>
    <w:rsid w:val="00EB04F5"/>
    <w:rsid w:val="00EB0612"/>
    <w:rsid w:val="00EB0680"/>
    <w:rsid w:val="00EB07BB"/>
    <w:rsid w:val="00EB0B2F"/>
    <w:rsid w:val="00EB0D83"/>
    <w:rsid w:val="00EB0DDC"/>
    <w:rsid w:val="00EB0E01"/>
    <w:rsid w:val="00EB0F9A"/>
    <w:rsid w:val="00EB109A"/>
    <w:rsid w:val="00EB10AE"/>
    <w:rsid w:val="00EB1105"/>
    <w:rsid w:val="00EB1345"/>
    <w:rsid w:val="00EB1355"/>
    <w:rsid w:val="00EB16F7"/>
    <w:rsid w:val="00EB1992"/>
    <w:rsid w:val="00EB1BDE"/>
    <w:rsid w:val="00EB1C02"/>
    <w:rsid w:val="00EB1C66"/>
    <w:rsid w:val="00EB1C71"/>
    <w:rsid w:val="00EB1D94"/>
    <w:rsid w:val="00EB20C1"/>
    <w:rsid w:val="00EB2160"/>
    <w:rsid w:val="00EB2173"/>
    <w:rsid w:val="00EB236A"/>
    <w:rsid w:val="00EB2458"/>
    <w:rsid w:val="00EB25D5"/>
    <w:rsid w:val="00EB2D57"/>
    <w:rsid w:val="00EB310D"/>
    <w:rsid w:val="00EB32C9"/>
    <w:rsid w:val="00EB3366"/>
    <w:rsid w:val="00EB3809"/>
    <w:rsid w:val="00EB3870"/>
    <w:rsid w:val="00EB3A5E"/>
    <w:rsid w:val="00EB3D2F"/>
    <w:rsid w:val="00EB3F39"/>
    <w:rsid w:val="00EB3F65"/>
    <w:rsid w:val="00EB4587"/>
    <w:rsid w:val="00EB489B"/>
    <w:rsid w:val="00EB48E8"/>
    <w:rsid w:val="00EB4B13"/>
    <w:rsid w:val="00EB534B"/>
    <w:rsid w:val="00EB5768"/>
    <w:rsid w:val="00EB5A9F"/>
    <w:rsid w:val="00EB5AD5"/>
    <w:rsid w:val="00EB5AFA"/>
    <w:rsid w:val="00EB5B85"/>
    <w:rsid w:val="00EB5CDE"/>
    <w:rsid w:val="00EB5E23"/>
    <w:rsid w:val="00EB604E"/>
    <w:rsid w:val="00EB604F"/>
    <w:rsid w:val="00EB61F0"/>
    <w:rsid w:val="00EB64E5"/>
    <w:rsid w:val="00EB6646"/>
    <w:rsid w:val="00EB675D"/>
    <w:rsid w:val="00EB687C"/>
    <w:rsid w:val="00EB6AAA"/>
    <w:rsid w:val="00EB6D82"/>
    <w:rsid w:val="00EB6E5F"/>
    <w:rsid w:val="00EB759E"/>
    <w:rsid w:val="00EB786F"/>
    <w:rsid w:val="00EB7AD6"/>
    <w:rsid w:val="00EB7CAA"/>
    <w:rsid w:val="00EB7DA3"/>
    <w:rsid w:val="00EB7E4F"/>
    <w:rsid w:val="00EB7EC5"/>
    <w:rsid w:val="00EC05EF"/>
    <w:rsid w:val="00EC078E"/>
    <w:rsid w:val="00EC095E"/>
    <w:rsid w:val="00EC0B36"/>
    <w:rsid w:val="00EC0EC4"/>
    <w:rsid w:val="00EC0FD9"/>
    <w:rsid w:val="00EC105D"/>
    <w:rsid w:val="00EC11E9"/>
    <w:rsid w:val="00EC1231"/>
    <w:rsid w:val="00EC14CA"/>
    <w:rsid w:val="00EC1947"/>
    <w:rsid w:val="00EC195C"/>
    <w:rsid w:val="00EC1A4B"/>
    <w:rsid w:val="00EC1A87"/>
    <w:rsid w:val="00EC1C40"/>
    <w:rsid w:val="00EC1DEC"/>
    <w:rsid w:val="00EC2122"/>
    <w:rsid w:val="00EC23BD"/>
    <w:rsid w:val="00EC29C1"/>
    <w:rsid w:val="00EC2FB3"/>
    <w:rsid w:val="00EC3418"/>
    <w:rsid w:val="00EC36FF"/>
    <w:rsid w:val="00EC3844"/>
    <w:rsid w:val="00EC3BBE"/>
    <w:rsid w:val="00EC3DEE"/>
    <w:rsid w:val="00EC3FA7"/>
    <w:rsid w:val="00EC41B9"/>
    <w:rsid w:val="00EC48D1"/>
    <w:rsid w:val="00EC48D3"/>
    <w:rsid w:val="00EC4C4A"/>
    <w:rsid w:val="00EC4C7E"/>
    <w:rsid w:val="00EC4F29"/>
    <w:rsid w:val="00EC4F46"/>
    <w:rsid w:val="00EC4F8C"/>
    <w:rsid w:val="00EC51D5"/>
    <w:rsid w:val="00EC5519"/>
    <w:rsid w:val="00EC55D5"/>
    <w:rsid w:val="00EC57E3"/>
    <w:rsid w:val="00EC589A"/>
    <w:rsid w:val="00EC596B"/>
    <w:rsid w:val="00EC5BC3"/>
    <w:rsid w:val="00EC5FE9"/>
    <w:rsid w:val="00EC6017"/>
    <w:rsid w:val="00EC6048"/>
    <w:rsid w:val="00EC62EE"/>
    <w:rsid w:val="00EC6577"/>
    <w:rsid w:val="00EC689A"/>
    <w:rsid w:val="00EC6963"/>
    <w:rsid w:val="00EC6BC4"/>
    <w:rsid w:val="00EC701B"/>
    <w:rsid w:val="00EC73C9"/>
    <w:rsid w:val="00EC73DF"/>
    <w:rsid w:val="00EC7554"/>
    <w:rsid w:val="00EC76D0"/>
    <w:rsid w:val="00EC79C7"/>
    <w:rsid w:val="00EC7CAA"/>
    <w:rsid w:val="00ED0070"/>
    <w:rsid w:val="00ED0526"/>
    <w:rsid w:val="00ED0744"/>
    <w:rsid w:val="00ED078A"/>
    <w:rsid w:val="00ED0AEA"/>
    <w:rsid w:val="00ED0CF8"/>
    <w:rsid w:val="00ED0E15"/>
    <w:rsid w:val="00ED1293"/>
    <w:rsid w:val="00ED176C"/>
    <w:rsid w:val="00ED1831"/>
    <w:rsid w:val="00ED1A6F"/>
    <w:rsid w:val="00ED1E24"/>
    <w:rsid w:val="00ED2309"/>
    <w:rsid w:val="00ED23E4"/>
    <w:rsid w:val="00ED2734"/>
    <w:rsid w:val="00ED27DE"/>
    <w:rsid w:val="00ED27F0"/>
    <w:rsid w:val="00ED2AF7"/>
    <w:rsid w:val="00ED2DE4"/>
    <w:rsid w:val="00ED3003"/>
    <w:rsid w:val="00ED3094"/>
    <w:rsid w:val="00ED30C8"/>
    <w:rsid w:val="00ED32B3"/>
    <w:rsid w:val="00ED37C7"/>
    <w:rsid w:val="00ED3803"/>
    <w:rsid w:val="00ED3981"/>
    <w:rsid w:val="00ED3CF3"/>
    <w:rsid w:val="00ED3D4C"/>
    <w:rsid w:val="00ED3D55"/>
    <w:rsid w:val="00ED42D3"/>
    <w:rsid w:val="00ED441D"/>
    <w:rsid w:val="00ED4975"/>
    <w:rsid w:val="00ED4A7E"/>
    <w:rsid w:val="00ED4C1B"/>
    <w:rsid w:val="00ED4CFB"/>
    <w:rsid w:val="00ED4DDB"/>
    <w:rsid w:val="00ED4E87"/>
    <w:rsid w:val="00ED5010"/>
    <w:rsid w:val="00ED52D8"/>
    <w:rsid w:val="00ED5AC5"/>
    <w:rsid w:val="00ED5B5B"/>
    <w:rsid w:val="00ED5D3C"/>
    <w:rsid w:val="00ED5FF5"/>
    <w:rsid w:val="00ED605B"/>
    <w:rsid w:val="00ED62D7"/>
    <w:rsid w:val="00ED64D2"/>
    <w:rsid w:val="00ED65FA"/>
    <w:rsid w:val="00ED66D1"/>
    <w:rsid w:val="00ED6AE4"/>
    <w:rsid w:val="00ED6D7A"/>
    <w:rsid w:val="00ED7583"/>
    <w:rsid w:val="00ED7DA6"/>
    <w:rsid w:val="00EE006C"/>
    <w:rsid w:val="00EE02EF"/>
    <w:rsid w:val="00EE031C"/>
    <w:rsid w:val="00EE03FD"/>
    <w:rsid w:val="00EE0807"/>
    <w:rsid w:val="00EE08D6"/>
    <w:rsid w:val="00EE0C1C"/>
    <w:rsid w:val="00EE1074"/>
    <w:rsid w:val="00EE115F"/>
    <w:rsid w:val="00EE118D"/>
    <w:rsid w:val="00EE1351"/>
    <w:rsid w:val="00EE136C"/>
    <w:rsid w:val="00EE1828"/>
    <w:rsid w:val="00EE1F94"/>
    <w:rsid w:val="00EE20F2"/>
    <w:rsid w:val="00EE2179"/>
    <w:rsid w:val="00EE2409"/>
    <w:rsid w:val="00EE242B"/>
    <w:rsid w:val="00EE26C6"/>
    <w:rsid w:val="00EE2C7A"/>
    <w:rsid w:val="00EE2CCC"/>
    <w:rsid w:val="00EE2E35"/>
    <w:rsid w:val="00EE2EEC"/>
    <w:rsid w:val="00EE2F74"/>
    <w:rsid w:val="00EE3300"/>
    <w:rsid w:val="00EE388C"/>
    <w:rsid w:val="00EE3DD0"/>
    <w:rsid w:val="00EE3E35"/>
    <w:rsid w:val="00EE3F56"/>
    <w:rsid w:val="00EE404A"/>
    <w:rsid w:val="00EE421B"/>
    <w:rsid w:val="00EE44D8"/>
    <w:rsid w:val="00EE4695"/>
    <w:rsid w:val="00EE4AE1"/>
    <w:rsid w:val="00EE4C5C"/>
    <w:rsid w:val="00EE4F56"/>
    <w:rsid w:val="00EE5018"/>
    <w:rsid w:val="00EE5091"/>
    <w:rsid w:val="00EE5166"/>
    <w:rsid w:val="00EE5197"/>
    <w:rsid w:val="00EE5B8B"/>
    <w:rsid w:val="00EE601E"/>
    <w:rsid w:val="00EE670D"/>
    <w:rsid w:val="00EE67D3"/>
    <w:rsid w:val="00EE6A3E"/>
    <w:rsid w:val="00EE6D43"/>
    <w:rsid w:val="00EE6D70"/>
    <w:rsid w:val="00EE7077"/>
    <w:rsid w:val="00EE70D6"/>
    <w:rsid w:val="00EE7401"/>
    <w:rsid w:val="00EE7599"/>
    <w:rsid w:val="00EE773B"/>
    <w:rsid w:val="00EE7EFA"/>
    <w:rsid w:val="00EF0716"/>
    <w:rsid w:val="00EF0946"/>
    <w:rsid w:val="00EF0BF4"/>
    <w:rsid w:val="00EF0C8C"/>
    <w:rsid w:val="00EF0D60"/>
    <w:rsid w:val="00EF0F27"/>
    <w:rsid w:val="00EF1034"/>
    <w:rsid w:val="00EF12C2"/>
    <w:rsid w:val="00EF133F"/>
    <w:rsid w:val="00EF13C7"/>
    <w:rsid w:val="00EF1556"/>
    <w:rsid w:val="00EF1B39"/>
    <w:rsid w:val="00EF1E4A"/>
    <w:rsid w:val="00EF206E"/>
    <w:rsid w:val="00EF21EA"/>
    <w:rsid w:val="00EF22FF"/>
    <w:rsid w:val="00EF278F"/>
    <w:rsid w:val="00EF2C34"/>
    <w:rsid w:val="00EF2F97"/>
    <w:rsid w:val="00EF3621"/>
    <w:rsid w:val="00EF367E"/>
    <w:rsid w:val="00EF3B57"/>
    <w:rsid w:val="00EF3C63"/>
    <w:rsid w:val="00EF3E9D"/>
    <w:rsid w:val="00EF3F82"/>
    <w:rsid w:val="00EF4673"/>
    <w:rsid w:val="00EF48BE"/>
    <w:rsid w:val="00EF4C41"/>
    <w:rsid w:val="00EF4EA5"/>
    <w:rsid w:val="00EF50A3"/>
    <w:rsid w:val="00EF51EF"/>
    <w:rsid w:val="00EF5220"/>
    <w:rsid w:val="00EF558C"/>
    <w:rsid w:val="00EF55B0"/>
    <w:rsid w:val="00EF58C2"/>
    <w:rsid w:val="00EF5CD2"/>
    <w:rsid w:val="00EF65ED"/>
    <w:rsid w:val="00EF6BDA"/>
    <w:rsid w:val="00EF6C65"/>
    <w:rsid w:val="00EF6CD5"/>
    <w:rsid w:val="00EF6E38"/>
    <w:rsid w:val="00EF7249"/>
    <w:rsid w:val="00EF7420"/>
    <w:rsid w:val="00EF78B0"/>
    <w:rsid w:val="00EF79AE"/>
    <w:rsid w:val="00EF7A88"/>
    <w:rsid w:val="00EF7B5B"/>
    <w:rsid w:val="00EF7FBE"/>
    <w:rsid w:val="00F000BA"/>
    <w:rsid w:val="00F009BB"/>
    <w:rsid w:val="00F00AEB"/>
    <w:rsid w:val="00F00B5B"/>
    <w:rsid w:val="00F00BF5"/>
    <w:rsid w:val="00F00EF1"/>
    <w:rsid w:val="00F00F20"/>
    <w:rsid w:val="00F01070"/>
    <w:rsid w:val="00F011DB"/>
    <w:rsid w:val="00F0142B"/>
    <w:rsid w:val="00F01582"/>
    <w:rsid w:val="00F01622"/>
    <w:rsid w:val="00F01F8B"/>
    <w:rsid w:val="00F02286"/>
    <w:rsid w:val="00F0241E"/>
    <w:rsid w:val="00F0283F"/>
    <w:rsid w:val="00F02AF7"/>
    <w:rsid w:val="00F02BF4"/>
    <w:rsid w:val="00F02E07"/>
    <w:rsid w:val="00F03587"/>
    <w:rsid w:val="00F03B3B"/>
    <w:rsid w:val="00F04090"/>
    <w:rsid w:val="00F040CD"/>
    <w:rsid w:val="00F04254"/>
    <w:rsid w:val="00F042CB"/>
    <w:rsid w:val="00F04471"/>
    <w:rsid w:val="00F0456F"/>
    <w:rsid w:val="00F04624"/>
    <w:rsid w:val="00F046B8"/>
    <w:rsid w:val="00F04A7E"/>
    <w:rsid w:val="00F04B08"/>
    <w:rsid w:val="00F04C65"/>
    <w:rsid w:val="00F04D25"/>
    <w:rsid w:val="00F05411"/>
    <w:rsid w:val="00F0550C"/>
    <w:rsid w:val="00F05549"/>
    <w:rsid w:val="00F055F1"/>
    <w:rsid w:val="00F05706"/>
    <w:rsid w:val="00F05711"/>
    <w:rsid w:val="00F06D9F"/>
    <w:rsid w:val="00F06DB8"/>
    <w:rsid w:val="00F0720C"/>
    <w:rsid w:val="00F07373"/>
    <w:rsid w:val="00F07447"/>
    <w:rsid w:val="00F077CE"/>
    <w:rsid w:val="00F0784F"/>
    <w:rsid w:val="00F07BCF"/>
    <w:rsid w:val="00F07C8F"/>
    <w:rsid w:val="00F07DB7"/>
    <w:rsid w:val="00F0E3CA"/>
    <w:rsid w:val="00F100AB"/>
    <w:rsid w:val="00F1029F"/>
    <w:rsid w:val="00F10633"/>
    <w:rsid w:val="00F10C74"/>
    <w:rsid w:val="00F10E22"/>
    <w:rsid w:val="00F10FDB"/>
    <w:rsid w:val="00F11108"/>
    <w:rsid w:val="00F11235"/>
    <w:rsid w:val="00F1149E"/>
    <w:rsid w:val="00F11A40"/>
    <w:rsid w:val="00F11A66"/>
    <w:rsid w:val="00F11E11"/>
    <w:rsid w:val="00F121BC"/>
    <w:rsid w:val="00F12B66"/>
    <w:rsid w:val="00F12D16"/>
    <w:rsid w:val="00F131AA"/>
    <w:rsid w:val="00F1348C"/>
    <w:rsid w:val="00F136D6"/>
    <w:rsid w:val="00F13BF4"/>
    <w:rsid w:val="00F13C30"/>
    <w:rsid w:val="00F13C4D"/>
    <w:rsid w:val="00F13D95"/>
    <w:rsid w:val="00F13EE4"/>
    <w:rsid w:val="00F14B80"/>
    <w:rsid w:val="00F14CE1"/>
    <w:rsid w:val="00F14DFC"/>
    <w:rsid w:val="00F1523D"/>
    <w:rsid w:val="00F155FA"/>
    <w:rsid w:val="00F1562F"/>
    <w:rsid w:val="00F1606B"/>
    <w:rsid w:val="00F1606D"/>
    <w:rsid w:val="00F161E3"/>
    <w:rsid w:val="00F16A6C"/>
    <w:rsid w:val="00F16CE7"/>
    <w:rsid w:val="00F16E45"/>
    <w:rsid w:val="00F1726E"/>
    <w:rsid w:val="00F17580"/>
    <w:rsid w:val="00F17635"/>
    <w:rsid w:val="00F176E7"/>
    <w:rsid w:val="00F17B83"/>
    <w:rsid w:val="00F17CCD"/>
    <w:rsid w:val="00F17DEB"/>
    <w:rsid w:val="00F17F0A"/>
    <w:rsid w:val="00F2027C"/>
    <w:rsid w:val="00F203AA"/>
    <w:rsid w:val="00F204E9"/>
    <w:rsid w:val="00F205E0"/>
    <w:rsid w:val="00F20654"/>
    <w:rsid w:val="00F20BE7"/>
    <w:rsid w:val="00F20D0F"/>
    <w:rsid w:val="00F20D12"/>
    <w:rsid w:val="00F21102"/>
    <w:rsid w:val="00F214E6"/>
    <w:rsid w:val="00F21562"/>
    <w:rsid w:val="00F216BD"/>
    <w:rsid w:val="00F21767"/>
    <w:rsid w:val="00F218F6"/>
    <w:rsid w:val="00F219C8"/>
    <w:rsid w:val="00F21DAD"/>
    <w:rsid w:val="00F21EC7"/>
    <w:rsid w:val="00F21FD1"/>
    <w:rsid w:val="00F224F9"/>
    <w:rsid w:val="00F22628"/>
    <w:rsid w:val="00F229F4"/>
    <w:rsid w:val="00F22A8D"/>
    <w:rsid w:val="00F22B76"/>
    <w:rsid w:val="00F22D81"/>
    <w:rsid w:val="00F2308E"/>
    <w:rsid w:val="00F2347B"/>
    <w:rsid w:val="00F2369D"/>
    <w:rsid w:val="00F23860"/>
    <w:rsid w:val="00F23BEA"/>
    <w:rsid w:val="00F23CAA"/>
    <w:rsid w:val="00F23D17"/>
    <w:rsid w:val="00F23D31"/>
    <w:rsid w:val="00F242B5"/>
    <w:rsid w:val="00F245F4"/>
    <w:rsid w:val="00F24B97"/>
    <w:rsid w:val="00F24F6A"/>
    <w:rsid w:val="00F25118"/>
    <w:rsid w:val="00F252D7"/>
    <w:rsid w:val="00F25E16"/>
    <w:rsid w:val="00F25FE4"/>
    <w:rsid w:val="00F260EE"/>
    <w:rsid w:val="00F263BE"/>
    <w:rsid w:val="00F26403"/>
    <w:rsid w:val="00F268BE"/>
    <w:rsid w:val="00F269B9"/>
    <w:rsid w:val="00F26A6C"/>
    <w:rsid w:val="00F26B5A"/>
    <w:rsid w:val="00F26C06"/>
    <w:rsid w:val="00F26F09"/>
    <w:rsid w:val="00F27B35"/>
    <w:rsid w:val="00F27C4D"/>
    <w:rsid w:val="00F30045"/>
    <w:rsid w:val="00F303E9"/>
    <w:rsid w:val="00F304C4"/>
    <w:rsid w:val="00F30745"/>
    <w:rsid w:val="00F30DEF"/>
    <w:rsid w:val="00F31061"/>
    <w:rsid w:val="00F3109A"/>
    <w:rsid w:val="00F31253"/>
    <w:rsid w:val="00F31744"/>
    <w:rsid w:val="00F318BC"/>
    <w:rsid w:val="00F31965"/>
    <w:rsid w:val="00F31A23"/>
    <w:rsid w:val="00F32022"/>
    <w:rsid w:val="00F32314"/>
    <w:rsid w:val="00F324AF"/>
    <w:rsid w:val="00F32552"/>
    <w:rsid w:val="00F32648"/>
    <w:rsid w:val="00F326C7"/>
    <w:rsid w:val="00F32788"/>
    <w:rsid w:val="00F32898"/>
    <w:rsid w:val="00F32BDD"/>
    <w:rsid w:val="00F32BE3"/>
    <w:rsid w:val="00F33214"/>
    <w:rsid w:val="00F333BF"/>
    <w:rsid w:val="00F33C68"/>
    <w:rsid w:val="00F33D09"/>
    <w:rsid w:val="00F33DE9"/>
    <w:rsid w:val="00F34263"/>
    <w:rsid w:val="00F342D6"/>
    <w:rsid w:val="00F344B5"/>
    <w:rsid w:val="00F345AD"/>
    <w:rsid w:val="00F347FF"/>
    <w:rsid w:val="00F348A2"/>
    <w:rsid w:val="00F34ACE"/>
    <w:rsid w:val="00F34DE3"/>
    <w:rsid w:val="00F350BD"/>
    <w:rsid w:val="00F354BB"/>
    <w:rsid w:val="00F35500"/>
    <w:rsid w:val="00F35586"/>
    <w:rsid w:val="00F3559D"/>
    <w:rsid w:val="00F357D7"/>
    <w:rsid w:val="00F3585D"/>
    <w:rsid w:val="00F35A88"/>
    <w:rsid w:val="00F35AF9"/>
    <w:rsid w:val="00F35F35"/>
    <w:rsid w:val="00F35F9A"/>
    <w:rsid w:val="00F36022"/>
    <w:rsid w:val="00F36516"/>
    <w:rsid w:val="00F36888"/>
    <w:rsid w:val="00F36F0D"/>
    <w:rsid w:val="00F36F1A"/>
    <w:rsid w:val="00F37C6E"/>
    <w:rsid w:val="00F37CA5"/>
    <w:rsid w:val="00F37D5D"/>
    <w:rsid w:val="00F37E5D"/>
    <w:rsid w:val="00F37F23"/>
    <w:rsid w:val="00F37F27"/>
    <w:rsid w:val="00F40182"/>
    <w:rsid w:val="00F4083E"/>
    <w:rsid w:val="00F40B12"/>
    <w:rsid w:val="00F40B37"/>
    <w:rsid w:val="00F40D74"/>
    <w:rsid w:val="00F41094"/>
    <w:rsid w:val="00F4116C"/>
    <w:rsid w:val="00F411D1"/>
    <w:rsid w:val="00F41329"/>
    <w:rsid w:val="00F41838"/>
    <w:rsid w:val="00F41B24"/>
    <w:rsid w:val="00F41DA3"/>
    <w:rsid w:val="00F41E14"/>
    <w:rsid w:val="00F42202"/>
    <w:rsid w:val="00F42271"/>
    <w:rsid w:val="00F42397"/>
    <w:rsid w:val="00F42584"/>
    <w:rsid w:val="00F42818"/>
    <w:rsid w:val="00F42C71"/>
    <w:rsid w:val="00F42E6A"/>
    <w:rsid w:val="00F42F57"/>
    <w:rsid w:val="00F430CD"/>
    <w:rsid w:val="00F430E9"/>
    <w:rsid w:val="00F4341A"/>
    <w:rsid w:val="00F437B5"/>
    <w:rsid w:val="00F437DB"/>
    <w:rsid w:val="00F43887"/>
    <w:rsid w:val="00F44296"/>
    <w:rsid w:val="00F444F3"/>
    <w:rsid w:val="00F445E9"/>
    <w:rsid w:val="00F44B24"/>
    <w:rsid w:val="00F44E06"/>
    <w:rsid w:val="00F450C3"/>
    <w:rsid w:val="00F45171"/>
    <w:rsid w:val="00F451F8"/>
    <w:rsid w:val="00F45368"/>
    <w:rsid w:val="00F453C4"/>
    <w:rsid w:val="00F454FA"/>
    <w:rsid w:val="00F45914"/>
    <w:rsid w:val="00F45966"/>
    <w:rsid w:val="00F459A2"/>
    <w:rsid w:val="00F45E1C"/>
    <w:rsid w:val="00F45EE0"/>
    <w:rsid w:val="00F46088"/>
    <w:rsid w:val="00F4653F"/>
    <w:rsid w:val="00F46747"/>
    <w:rsid w:val="00F46BFB"/>
    <w:rsid w:val="00F46C2C"/>
    <w:rsid w:val="00F46E62"/>
    <w:rsid w:val="00F470CA"/>
    <w:rsid w:val="00F47846"/>
    <w:rsid w:val="00F47F98"/>
    <w:rsid w:val="00F500EA"/>
    <w:rsid w:val="00F500FF"/>
    <w:rsid w:val="00F50112"/>
    <w:rsid w:val="00F504A7"/>
    <w:rsid w:val="00F505B3"/>
    <w:rsid w:val="00F50955"/>
    <w:rsid w:val="00F50C9F"/>
    <w:rsid w:val="00F50E00"/>
    <w:rsid w:val="00F50FEE"/>
    <w:rsid w:val="00F51409"/>
    <w:rsid w:val="00F515C3"/>
    <w:rsid w:val="00F51B95"/>
    <w:rsid w:val="00F51EDF"/>
    <w:rsid w:val="00F51FBB"/>
    <w:rsid w:val="00F520AE"/>
    <w:rsid w:val="00F5224A"/>
    <w:rsid w:val="00F5234B"/>
    <w:rsid w:val="00F5234F"/>
    <w:rsid w:val="00F526BB"/>
    <w:rsid w:val="00F527FF"/>
    <w:rsid w:val="00F52845"/>
    <w:rsid w:val="00F52CF8"/>
    <w:rsid w:val="00F52E63"/>
    <w:rsid w:val="00F52FB5"/>
    <w:rsid w:val="00F52FD8"/>
    <w:rsid w:val="00F530CB"/>
    <w:rsid w:val="00F5322F"/>
    <w:rsid w:val="00F533D2"/>
    <w:rsid w:val="00F5355E"/>
    <w:rsid w:val="00F53983"/>
    <w:rsid w:val="00F53DD4"/>
    <w:rsid w:val="00F5416F"/>
    <w:rsid w:val="00F54632"/>
    <w:rsid w:val="00F5483A"/>
    <w:rsid w:val="00F54AAD"/>
    <w:rsid w:val="00F54E76"/>
    <w:rsid w:val="00F54EC8"/>
    <w:rsid w:val="00F54F52"/>
    <w:rsid w:val="00F55490"/>
    <w:rsid w:val="00F554CA"/>
    <w:rsid w:val="00F55869"/>
    <w:rsid w:val="00F5592F"/>
    <w:rsid w:val="00F5615E"/>
    <w:rsid w:val="00F561CA"/>
    <w:rsid w:val="00F561F0"/>
    <w:rsid w:val="00F562B2"/>
    <w:rsid w:val="00F563D6"/>
    <w:rsid w:val="00F5698C"/>
    <w:rsid w:val="00F56A51"/>
    <w:rsid w:val="00F56B69"/>
    <w:rsid w:val="00F56D19"/>
    <w:rsid w:val="00F56D5A"/>
    <w:rsid w:val="00F57018"/>
    <w:rsid w:val="00F57331"/>
    <w:rsid w:val="00F574A8"/>
    <w:rsid w:val="00F577C9"/>
    <w:rsid w:val="00F57A7A"/>
    <w:rsid w:val="00F57EEF"/>
    <w:rsid w:val="00F600B7"/>
    <w:rsid w:val="00F60192"/>
    <w:rsid w:val="00F60400"/>
    <w:rsid w:val="00F60643"/>
    <w:rsid w:val="00F60952"/>
    <w:rsid w:val="00F6128A"/>
    <w:rsid w:val="00F618D5"/>
    <w:rsid w:val="00F61E99"/>
    <w:rsid w:val="00F62091"/>
    <w:rsid w:val="00F62726"/>
    <w:rsid w:val="00F62B55"/>
    <w:rsid w:val="00F62D17"/>
    <w:rsid w:val="00F6324A"/>
    <w:rsid w:val="00F6352A"/>
    <w:rsid w:val="00F63582"/>
    <w:rsid w:val="00F6396B"/>
    <w:rsid w:val="00F63ADC"/>
    <w:rsid w:val="00F63C90"/>
    <w:rsid w:val="00F63D3A"/>
    <w:rsid w:val="00F63E1B"/>
    <w:rsid w:val="00F63FF4"/>
    <w:rsid w:val="00F640DD"/>
    <w:rsid w:val="00F64170"/>
    <w:rsid w:val="00F64265"/>
    <w:rsid w:val="00F64364"/>
    <w:rsid w:val="00F643F5"/>
    <w:rsid w:val="00F644EB"/>
    <w:rsid w:val="00F64511"/>
    <w:rsid w:val="00F649D0"/>
    <w:rsid w:val="00F650FA"/>
    <w:rsid w:val="00F653B1"/>
    <w:rsid w:val="00F65CA4"/>
    <w:rsid w:val="00F65CF4"/>
    <w:rsid w:val="00F65EF6"/>
    <w:rsid w:val="00F66599"/>
    <w:rsid w:val="00F6668C"/>
    <w:rsid w:val="00F66AC4"/>
    <w:rsid w:val="00F66AE0"/>
    <w:rsid w:val="00F66AFC"/>
    <w:rsid w:val="00F66B95"/>
    <w:rsid w:val="00F66DCB"/>
    <w:rsid w:val="00F66E98"/>
    <w:rsid w:val="00F66E9C"/>
    <w:rsid w:val="00F6733F"/>
    <w:rsid w:val="00F673A8"/>
    <w:rsid w:val="00F67B68"/>
    <w:rsid w:val="00F67D47"/>
    <w:rsid w:val="00F67DB2"/>
    <w:rsid w:val="00F7022F"/>
    <w:rsid w:val="00F7066A"/>
    <w:rsid w:val="00F706E2"/>
    <w:rsid w:val="00F709A2"/>
    <w:rsid w:val="00F70EC6"/>
    <w:rsid w:val="00F71038"/>
    <w:rsid w:val="00F71158"/>
    <w:rsid w:val="00F712E9"/>
    <w:rsid w:val="00F716D5"/>
    <w:rsid w:val="00F71771"/>
    <w:rsid w:val="00F71E68"/>
    <w:rsid w:val="00F72246"/>
    <w:rsid w:val="00F72354"/>
    <w:rsid w:val="00F72573"/>
    <w:rsid w:val="00F726D9"/>
    <w:rsid w:val="00F7277E"/>
    <w:rsid w:val="00F729B7"/>
    <w:rsid w:val="00F72B7A"/>
    <w:rsid w:val="00F732EA"/>
    <w:rsid w:val="00F7333B"/>
    <w:rsid w:val="00F73489"/>
    <w:rsid w:val="00F73740"/>
    <w:rsid w:val="00F73A31"/>
    <w:rsid w:val="00F73A67"/>
    <w:rsid w:val="00F7419F"/>
    <w:rsid w:val="00F74241"/>
    <w:rsid w:val="00F74950"/>
    <w:rsid w:val="00F74974"/>
    <w:rsid w:val="00F749C0"/>
    <w:rsid w:val="00F74C04"/>
    <w:rsid w:val="00F74C35"/>
    <w:rsid w:val="00F75470"/>
    <w:rsid w:val="00F755C4"/>
    <w:rsid w:val="00F75779"/>
    <w:rsid w:val="00F757DE"/>
    <w:rsid w:val="00F75F7D"/>
    <w:rsid w:val="00F761D7"/>
    <w:rsid w:val="00F7624B"/>
    <w:rsid w:val="00F762B1"/>
    <w:rsid w:val="00F76575"/>
    <w:rsid w:val="00F766F8"/>
    <w:rsid w:val="00F76BC4"/>
    <w:rsid w:val="00F76D3A"/>
    <w:rsid w:val="00F7706E"/>
    <w:rsid w:val="00F77089"/>
    <w:rsid w:val="00F7731C"/>
    <w:rsid w:val="00F7755A"/>
    <w:rsid w:val="00F7792E"/>
    <w:rsid w:val="00F77C86"/>
    <w:rsid w:val="00F77CD4"/>
    <w:rsid w:val="00F800B9"/>
    <w:rsid w:val="00F8061C"/>
    <w:rsid w:val="00F8086B"/>
    <w:rsid w:val="00F80998"/>
    <w:rsid w:val="00F80A4C"/>
    <w:rsid w:val="00F80BC3"/>
    <w:rsid w:val="00F81199"/>
    <w:rsid w:val="00F817CE"/>
    <w:rsid w:val="00F81B14"/>
    <w:rsid w:val="00F81BFD"/>
    <w:rsid w:val="00F8205F"/>
    <w:rsid w:val="00F821EA"/>
    <w:rsid w:val="00F82336"/>
    <w:rsid w:val="00F8253B"/>
    <w:rsid w:val="00F826F3"/>
    <w:rsid w:val="00F82870"/>
    <w:rsid w:val="00F8296B"/>
    <w:rsid w:val="00F82DF9"/>
    <w:rsid w:val="00F830ED"/>
    <w:rsid w:val="00F832DF"/>
    <w:rsid w:val="00F833ED"/>
    <w:rsid w:val="00F8351E"/>
    <w:rsid w:val="00F835E6"/>
    <w:rsid w:val="00F83644"/>
    <w:rsid w:val="00F8373C"/>
    <w:rsid w:val="00F83850"/>
    <w:rsid w:val="00F83A12"/>
    <w:rsid w:val="00F83B7B"/>
    <w:rsid w:val="00F83EA8"/>
    <w:rsid w:val="00F84068"/>
    <w:rsid w:val="00F8421C"/>
    <w:rsid w:val="00F842E9"/>
    <w:rsid w:val="00F845E5"/>
    <w:rsid w:val="00F84786"/>
    <w:rsid w:val="00F84ACD"/>
    <w:rsid w:val="00F84B6A"/>
    <w:rsid w:val="00F84BB2"/>
    <w:rsid w:val="00F84DC6"/>
    <w:rsid w:val="00F84E9B"/>
    <w:rsid w:val="00F853E5"/>
    <w:rsid w:val="00F854CA"/>
    <w:rsid w:val="00F860D6"/>
    <w:rsid w:val="00F869E6"/>
    <w:rsid w:val="00F86C50"/>
    <w:rsid w:val="00F86CBA"/>
    <w:rsid w:val="00F86D75"/>
    <w:rsid w:val="00F870C8"/>
    <w:rsid w:val="00F879B3"/>
    <w:rsid w:val="00F87BF4"/>
    <w:rsid w:val="00F87C3D"/>
    <w:rsid w:val="00F90182"/>
    <w:rsid w:val="00F90247"/>
    <w:rsid w:val="00F9064E"/>
    <w:rsid w:val="00F9093A"/>
    <w:rsid w:val="00F90E81"/>
    <w:rsid w:val="00F913B9"/>
    <w:rsid w:val="00F91608"/>
    <w:rsid w:val="00F91D1B"/>
    <w:rsid w:val="00F91E1A"/>
    <w:rsid w:val="00F91E7B"/>
    <w:rsid w:val="00F921FC"/>
    <w:rsid w:val="00F92604"/>
    <w:rsid w:val="00F92BF3"/>
    <w:rsid w:val="00F92F83"/>
    <w:rsid w:val="00F931C2"/>
    <w:rsid w:val="00F9320C"/>
    <w:rsid w:val="00F93605"/>
    <w:rsid w:val="00F93820"/>
    <w:rsid w:val="00F938B5"/>
    <w:rsid w:val="00F93A91"/>
    <w:rsid w:val="00F93CB2"/>
    <w:rsid w:val="00F93D80"/>
    <w:rsid w:val="00F93E8A"/>
    <w:rsid w:val="00F9413A"/>
    <w:rsid w:val="00F94147"/>
    <w:rsid w:val="00F94705"/>
    <w:rsid w:val="00F9478F"/>
    <w:rsid w:val="00F94966"/>
    <w:rsid w:val="00F94A9F"/>
    <w:rsid w:val="00F94BFC"/>
    <w:rsid w:val="00F94D58"/>
    <w:rsid w:val="00F94E89"/>
    <w:rsid w:val="00F95002"/>
    <w:rsid w:val="00F95242"/>
    <w:rsid w:val="00F95274"/>
    <w:rsid w:val="00F95358"/>
    <w:rsid w:val="00F95979"/>
    <w:rsid w:val="00F95E6F"/>
    <w:rsid w:val="00F95E78"/>
    <w:rsid w:val="00F96012"/>
    <w:rsid w:val="00F9607E"/>
    <w:rsid w:val="00F965F6"/>
    <w:rsid w:val="00F96617"/>
    <w:rsid w:val="00F966F0"/>
    <w:rsid w:val="00F96826"/>
    <w:rsid w:val="00F96886"/>
    <w:rsid w:val="00F96A12"/>
    <w:rsid w:val="00F96A67"/>
    <w:rsid w:val="00F96B64"/>
    <w:rsid w:val="00F96CCE"/>
    <w:rsid w:val="00F9722B"/>
    <w:rsid w:val="00F972E3"/>
    <w:rsid w:val="00F97652"/>
    <w:rsid w:val="00F97747"/>
    <w:rsid w:val="00F97A56"/>
    <w:rsid w:val="00F97B77"/>
    <w:rsid w:val="00F97F68"/>
    <w:rsid w:val="00FA0353"/>
    <w:rsid w:val="00FA0572"/>
    <w:rsid w:val="00FA0755"/>
    <w:rsid w:val="00FA076A"/>
    <w:rsid w:val="00FA08E7"/>
    <w:rsid w:val="00FA0A67"/>
    <w:rsid w:val="00FA0F57"/>
    <w:rsid w:val="00FA1298"/>
    <w:rsid w:val="00FA142C"/>
    <w:rsid w:val="00FA14CD"/>
    <w:rsid w:val="00FA162F"/>
    <w:rsid w:val="00FA186D"/>
    <w:rsid w:val="00FA1975"/>
    <w:rsid w:val="00FA19D8"/>
    <w:rsid w:val="00FA226C"/>
    <w:rsid w:val="00FA23CE"/>
    <w:rsid w:val="00FA24EF"/>
    <w:rsid w:val="00FA26FA"/>
    <w:rsid w:val="00FA2F15"/>
    <w:rsid w:val="00FA31F7"/>
    <w:rsid w:val="00FA3337"/>
    <w:rsid w:val="00FA38B1"/>
    <w:rsid w:val="00FA38F7"/>
    <w:rsid w:val="00FA3C7B"/>
    <w:rsid w:val="00FA3EC0"/>
    <w:rsid w:val="00FA4475"/>
    <w:rsid w:val="00FA455B"/>
    <w:rsid w:val="00FA457F"/>
    <w:rsid w:val="00FA46AB"/>
    <w:rsid w:val="00FA46D2"/>
    <w:rsid w:val="00FA46EF"/>
    <w:rsid w:val="00FA4A2A"/>
    <w:rsid w:val="00FA4D78"/>
    <w:rsid w:val="00FA4F9C"/>
    <w:rsid w:val="00FA52D7"/>
    <w:rsid w:val="00FA52F5"/>
    <w:rsid w:val="00FA543A"/>
    <w:rsid w:val="00FA54C3"/>
    <w:rsid w:val="00FA5596"/>
    <w:rsid w:val="00FA5BEE"/>
    <w:rsid w:val="00FA5D44"/>
    <w:rsid w:val="00FA6092"/>
    <w:rsid w:val="00FA6094"/>
    <w:rsid w:val="00FA6C2A"/>
    <w:rsid w:val="00FA6D9D"/>
    <w:rsid w:val="00FA6DB4"/>
    <w:rsid w:val="00FA6ED8"/>
    <w:rsid w:val="00FA7180"/>
    <w:rsid w:val="00FA7719"/>
    <w:rsid w:val="00FA79BA"/>
    <w:rsid w:val="00FA7AB0"/>
    <w:rsid w:val="00FA7CDD"/>
    <w:rsid w:val="00FA7D27"/>
    <w:rsid w:val="00FA7E63"/>
    <w:rsid w:val="00FB0001"/>
    <w:rsid w:val="00FB0723"/>
    <w:rsid w:val="00FB0750"/>
    <w:rsid w:val="00FB0898"/>
    <w:rsid w:val="00FB0A1C"/>
    <w:rsid w:val="00FB0B5A"/>
    <w:rsid w:val="00FB0B6B"/>
    <w:rsid w:val="00FB0CBA"/>
    <w:rsid w:val="00FB14BB"/>
    <w:rsid w:val="00FB17C7"/>
    <w:rsid w:val="00FB1947"/>
    <w:rsid w:val="00FB1DA7"/>
    <w:rsid w:val="00FB1F6D"/>
    <w:rsid w:val="00FB20E2"/>
    <w:rsid w:val="00FB220F"/>
    <w:rsid w:val="00FB247B"/>
    <w:rsid w:val="00FB24A6"/>
    <w:rsid w:val="00FB2758"/>
    <w:rsid w:val="00FB2DED"/>
    <w:rsid w:val="00FB2F20"/>
    <w:rsid w:val="00FB340C"/>
    <w:rsid w:val="00FB3882"/>
    <w:rsid w:val="00FB38F8"/>
    <w:rsid w:val="00FB3EAB"/>
    <w:rsid w:val="00FB3EBF"/>
    <w:rsid w:val="00FB3FB8"/>
    <w:rsid w:val="00FB4099"/>
    <w:rsid w:val="00FB428B"/>
    <w:rsid w:val="00FB4868"/>
    <w:rsid w:val="00FB494D"/>
    <w:rsid w:val="00FB4A82"/>
    <w:rsid w:val="00FB4B30"/>
    <w:rsid w:val="00FB53D9"/>
    <w:rsid w:val="00FB5630"/>
    <w:rsid w:val="00FB56C0"/>
    <w:rsid w:val="00FB5880"/>
    <w:rsid w:val="00FB5DE4"/>
    <w:rsid w:val="00FB6481"/>
    <w:rsid w:val="00FB6915"/>
    <w:rsid w:val="00FB6AAD"/>
    <w:rsid w:val="00FB6B04"/>
    <w:rsid w:val="00FB6B86"/>
    <w:rsid w:val="00FB6BD7"/>
    <w:rsid w:val="00FB6CE7"/>
    <w:rsid w:val="00FB75C9"/>
    <w:rsid w:val="00FC02CE"/>
    <w:rsid w:val="00FC065D"/>
    <w:rsid w:val="00FC07C6"/>
    <w:rsid w:val="00FC0883"/>
    <w:rsid w:val="00FC0B56"/>
    <w:rsid w:val="00FC0EF9"/>
    <w:rsid w:val="00FC0F4C"/>
    <w:rsid w:val="00FC122D"/>
    <w:rsid w:val="00FC1394"/>
    <w:rsid w:val="00FC146B"/>
    <w:rsid w:val="00FC158A"/>
    <w:rsid w:val="00FC17AB"/>
    <w:rsid w:val="00FC190D"/>
    <w:rsid w:val="00FC1997"/>
    <w:rsid w:val="00FC19A0"/>
    <w:rsid w:val="00FC1B6E"/>
    <w:rsid w:val="00FC1FE4"/>
    <w:rsid w:val="00FC2167"/>
    <w:rsid w:val="00FC242C"/>
    <w:rsid w:val="00FC2D99"/>
    <w:rsid w:val="00FC303F"/>
    <w:rsid w:val="00FC328E"/>
    <w:rsid w:val="00FC333E"/>
    <w:rsid w:val="00FC343A"/>
    <w:rsid w:val="00FC37F3"/>
    <w:rsid w:val="00FC3987"/>
    <w:rsid w:val="00FC3D71"/>
    <w:rsid w:val="00FC4127"/>
    <w:rsid w:val="00FC452B"/>
    <w:rsid w:val="00FC45EA"/>
    <w:rsid w:val="00FC46F0"/>
    <w:rsid w:val="00FC4736"/>
    <w:rsid w:val="00FC4A77"/>
    <w:rsid w:val="00FC4C51"/>
    <w:rsid w:val="00FC4D80"/>
    <w:rsid w:val="00FC51A3"/>
    <w:rsid w:val="00FC5A2E"/>
    <w:rsid w:val="00FC5D1F"/>
    <w:rsid w:val="00FC6584"/>
    <w:rsid w:val="00FC6653"/>
    <w:rsid w:val="00FC677C"/>
    <w:rsid w:val="00FC72BE"/>
    <w:rsid w:val="00FC7870"/>
    <w:rsid w:val="00FC7C07"/>
    <w:rsid w:val="00FC7C3C"/>
    <w:rsid w:val="00FC7D28"/>
    <w:rsid w:val="00FD0190"/>
    <w:rsid w:val="00FD02C6"/>
    <w:rsid w:val="00FD02CA"/>
    <w:rsid w:val="00FD05E4"/>
    <w:rsid w:val="00FD06AF"/>
    <w:rsid w:val="00FD0716"/>
    <w:rsid w:val="00FD09A4"/>
    <w:rsid w:val="00FD0B01"/>
    <w:rsid w:val="00FD0B5E"/>
    <w:rsid w:val="00FD0B92"/>
    <w:rsid w:val="00FD0D0E"/>
    <w:rsid w:val="00FD10F5"/>
    <w:rsid w:val="00FD150D"/>
    <w:rsid w:val="00FD1579"/>
    <w:rsid w:val="00FD16FC"/>
    <w:rsid w:val="00FD1BAC"/>
    <w:rsid w:val="00FD1DBA"/>
    <w:rsid w:val="00FD1FD6"/>
    <w:rsid w:val="00FD2227"/>
    <w:rsid w:val="00FD2267"/>
    <w:rsid w:val="00FD23DF"/>
    <w:rsid w:val="00FD25F1"/>
    <w:rsid w:val="00FD2FFC"/>
    <w:rsid w:val="00FD3006"/>
    <w:rsid w:val="00FD3952"/>
    <w:rsid w:val="00FD3B08"/>
    <w:rsid w:val="00FD3E16"/>
    <w:rsid w:val="00FD3F3E"/>
    <w:rsid w:val="00FD3F5C"/>
    <w:rsid w:val="00FD4420"/>
    <w:rsid w:val="00FD46ED"/>
    <w:rsid w:val="00FD49AF"/>
    <w:rsid w:val="00FD4B25"/>
    <w:rsid w:val="00FD4D94"/>
    <w:rsid w:val="00FD4F0D"/>
    <w:rsid w:val="00FD5027"/>
    <w:rsid w:val="00FD52F8"/>
    <w:rsid w:val="00FD5393"/>
    <w:rsid w:val="00FD545F"/>
    <w:rsid w:val="00FD57AA"/>
    <w:rsid w:val="00FD5C2B"/>
    <w:rsid w:val="00FD65C9"/>
    <w:rsid w:val="00FD672D"/>
    <w:rsid w:val="00FD6999"/>
    <w:rsid w:val="00FD70FA"/>
    <w:rsid w:val="00FD73B0"/>
    <w:rsid w:val="00FD79E2"/>
    <w:rsid w:val="00FD7B5F"/>
    <w:rsid w:val="00FD7BCE"/>
    <w:rsid w:val="00FD7C56"/>
    <w:rsid w:val="00FE0253"/>
    <w:rsid w:val="00FE0EE9"/>
    <w:rsid w:val="00FE0F5A"/>
    <w:rsid w:val="00FE16DB"/>
    <w:rsid w:val="00FE1D9A"/>
    <w:rsid w:val="00FE1EFB"/>
    <w:rsid w:val="00FE1F66"/>
    <w:rsid w:val="00FE2277"/>
    <w:rsid w:val="00FE23C5"/>
    <w:rsid w:val="00FE2774"/>
    <w:rsid w:val="00FE2881"/>
    <w:rsid w:val="00FE28C5"/>
    <w:rsid w:val="00FE2BF9"/>
    <w:rsid w:val="00FE2D6E"/>
    <w:rsid w:val="00FE2E05"/>
    <w:rsid w:val="00FE32F5"/>
    <w:rsid w:val="00FE33D6"/>
    <w:rsid w:val="00FE33FA"/>
    <w:rsid w:val="00FE3558"/>
    <w:rsid w:val="00FE40C8"/>
    <w:rsid w:val="00FE4683"/>
    <w:rsid w:val="00FE484E"/>
    <w:rsid w:val="00FE4D3D"/>
    <w:rsid w:val="00FE4ED3"/>
    <w:rsid w:val="00FE500A"/>
    <w:rsid w:val="00FE5184"/>
    <w:rsid w:val="00FE5AA9"/>
    <w:rsid w:val="00FE620B"/>
    <w:rsid w:val="00FE6363"/>
    <w:rsid w:val="00FE6471"/>
    <w:rsid w:val="00FE670F"/>
    <w:rsid w:val="00FE68E7"/>
    <w:rsid w:val="00FE7198"/>
    <w:rsid w:val="00FE78F4"/>
    <w:rsid w:val="00FE7A68"/>
    <w:rsid w:val="00FE7CD3"/>
    <w:rsid w:val="00FF0297"/>
    <w:rsid w:val="00FF03AA"/>
    <w:rsid w:val="00FF048F"/>
    <w:rsid w:val="00FF059A"/>
    <w:rsid w:val="00FF09D4"/>
    <w:rsid w:val="00FF0B6D"/>
    <w:rsid w:val="00FF0F66"/>
    <w:rsid w:val="00FF103B"/>
    <w:rsid w:val="00FF1378"/>
    <w:rsid w:val="00FF158A"/>
    <w:rsid w:val="00FF1AA9"/>
    <w:rsid w:val="00FF1C35"/>
    <w:rsid w:val="00FF2133"/>
    <w:rsid w:val="00FF24AD"/>
    <w:rsid w:val="00FF2565"/>
    <w:rsid w:val="00FF28A5"/>
    <w:rsid w:val="00FF2950"/>
    <w:rsid w:val="00FF2AC4"/>
    <w:rsid w:val="00FF2B39"/>
    <w:rsid w:val="00FF2CBE"/>
    <w:rsid w:val="00FF3053"/>
    <w:rsid w:val="00FF30C0"/>
    <w:rsid w:val="00FF32A6"/>
    <w:rsid w:val="00FF3339"/>
    <w:rsid w:val="00FF3515"/>
    <w:rsid w:val="00FF3565"/>
    <w:rsid w:val="00FF386E"/>
    <w:rsid w:val="00FF38B1"/>
    <w:rsid w:val="00FF3DD3"/>
    <w:rsid w:val="00FF3E63"/>
    <w:rsid w:val="00FF3F5A"/>
    <w:rsid w:val="00FF4071"/>
    <w:rsid w:val="00FF4575"/>
    <w:rsid w:val="00FF49B4"/>
    <w:rsid w:val="00FF4A48"/>
    <w:rsid w:val="00FF4C9D"/>
    <w:rsid w:val="00FF4CE5"/>
    <w:rsid w:val="00FF4D34"/>
    <w:rsid w:val="00FF525C"/>
    <w:rsid w:val="00FF58CC"/>
    <w:rsid w:val="00FF5956"/>
    <w:rsid w:val="00FF5C47"/>
    <w:rsid w:val="00FF5FDC"/>
    <w:rsid w:val="00FF5FEE"/>
    <w:rsid w:val="00FF6387"/>
    <w:rsid w:val="00FF646F"/>
    <w:rsid w:val="00FF6625"/>
    <w:rsid w:val="00FF689E"/>
    <w:rsid w:val="00FF6D2E"/>
    <w:rsid w:val="00FF6DE3"/>
    <w:rsid w:val="00FF6FEE"/>
    <w:rsid w:val="00FF755B"/>
    <w:rsid w:val="00FF78A3"/>
    <w:rsid w:val="00FF7BCF"/>
    <w:rsid w:val="00FF7C09"/>
    <w:rsid w:val="00FF7D19"/>
    <w:rsid w:val="00FF7E63"/>
    <w:rsid w:val="0101B883"/>
    <w:rsid w:val="0101F13C"/>
    <w:rsid w:val="010F41A9"/>
    <w:rsid w:val="010FBA8A"/>
    <w:rsid w:val="01103640"/>
    <w:rsid w:val="01115E6C"/>
    <w:rsid w:val="011CB569"/>
    <w:rsid w:val="01205603"/>
    <w:rsid w:val="01214306"/>
    <w:rsid w:val="012A60ED"/>
    <w:rsid w:val="013427B7"/>
    <w:rsid w:val="01384DC9"/>
    <w:rsid w:val="013B7EC9"/>
    <w:rsid w:val="013C685B"/>
    <w:rsid w:val="013D47F3"/>
    <w:rsid w:val="01424D33"/>
    <w:rsid w:val="0144D069"/>
    <w:rsid w:val="01480698"/>
    <w:rsid w:val="014C2872"/>
    <w:rsid w:val="014CA9FE"/>
    <w:rsid w:val="014F03E0"/>
    <w:rsid w:val="01537646"/>
    <w:rsid w:val="015675DE"/>
    <w:rsid w:val="015DDC7D"/>
    <w:rsid w:val="016226E0"/>
    <w:rsid w:val="016255D7"/>
    <w:rsid w:val="0162763E"/>
    <w:rsid w:val="0167E107"/>
    <w:rsid w:val="016E934F"/>
    <w:rsid w:val="01730C16"/>
    <w:rsid w:val="01753264"/>
    <w:rsid w:val="01761BC9"/>
    <w:rsid w:val="0177987D"/>
    <w:rsid w:val="0177E2AB"/>
    <w:rsid w:val="01781BF8"/>
    <w:rsid w:val="018637B9"/>
    <w:rsid w:val="018BBA47"/>
    <w:rsid w:val="01944B2D"/>
    <w:rsid w:val="0196872D"/>
    <w:rsid w:val="0199F270"/>
    <w:rsid w:val="019ADAB9"/>
    <w:rsid w:val="019D4E70"/>
    <w:rsid w:val="01A6E0F9"/>
    <w:rsid w:val="01B69DC2"/>
    <w:rsid w:val="01BB17C0"/>
    <w:rsid w:val="01BE0E93"/>
    <w:rsid w:val="01C0D413"/>
    <w:rsid w:val="01C6514F"/>
    <w:rsid w:val="01C77B06"/>
    <w:rsid w:val="01CBB971"/>
    <w:rsid w:val="01CDA05A"/>
    <w:rsid w:val="01CE3716"/>
    <w:rsid w:val="01D15AF6"/>
    <w:rsid w:val="01D3F435"/>
    <w:rsid w:val="01D7B905"/>
    <w:rsid w:val="01DAC7A8"/>
    <w:rsid w:val="01E150CA"/>
    <w:rsid w:val="01E39947"/>
    <w:rsid w:val="01E40372"/>
    <w:rsid w:val="01E50864"/>
    <w:rsid w:val="01EBABAF"/>
    <w:rsid w:val="01F06B60"/>
    <w:rsid w:val="01F24498"/>
    <w:rsid w:val="01F31479"/>
    <w:rsid w:val="01F534E0"/>
    <w:rsid w:val="01F5F7B5"/>
    <w:rsid w:val="02014706"/>
    <w:rsid w:val="020532F7"/>
    <w:rsid w:val="02088A90"/>
    <w:rsid w:val="020C3AC5"/>
    <w:rsid w:val="021A8756"/>
    <w:rsid w:val="022513FF"/>
    <w:rsid w:val="02253A17"/>
    <w:rsid w:val="02275B68"/>
    <w:rsid w:val="022AB120"/>
    <w:rsid w:val="022B4D72"/>
    <w:rsid w:val="0232E4DB"/>
    <w:rsid w:val="0232E954"/>
    <w:rsid w:val="02369476"/>
    <w:rsid w:val="023F567E"/>
    <w:rsid w:val="024060DC"/>
    <w:rsid w:val="0242AFC9"/>
    <w:rsid w:val="02479D89"/>
    <w:rsid w:val="024A2575"/>
    <w:rsid w:val="024B98F8"/>
    <w:rsid w:val="024BDB1C"/>
    <w:rsid w:val="02512A4A"/>
    <w:rsid w:val="02597864"/>
    <w:rsid w:val="025B9219"/>
    <w:rsid w:val="025BA435"/>
    <w:rsid w:val="025CE56B"/>
    <w:rsid w:val="025E2A07"/>
    <w:rsid w:val="025E8A3E"/>
    <w:rsid w:val="0270BE7F"/>
    <w:rsid w:val="02733173"/>
    <w:rsid w:val="0277EE1B"/>
    <w:rsid w:val="027FCB7D"/>
    <w:rsid w:val="028222C8"/>
    <w:rsid w:val="0283A767"/>
    <w:rsid w:val="0283EE54"/>
    <w:rsid w:val="0284659D"/>
    <w:rsid w:val="028E0023"/>
    <w:rsid w:val="02900D7A"/>
    <w:rsid w:val="0291C783"/>
    <w:rsid w:val="0291D1F8"/>
    <w:rsid w:val="02927ACF"/>
    <w:rsid w:val="0294C4F3"/>
    <w:rsid w:val="02969366"/>
    <w:rsid w:val="029946ED"/>
    <w:rsid w:val="029ACBFD"/>
    <w:rsid w:val="029FF764"/>
    <w:rsid w:val="02A0F34E"/>
    <w:rsid w:val="02A75429"/>
    <w:rsid w:val="02B0E620"/>
    <w:rsid w:val="02BF5C29"/>
    <w:rsid w:val="02C0D550"/>
    <w:rsid w:val="02C3E177"/>
    <w:rsid w:val="02C64326"/>
    <w:rsid w:val="02D22C6B"/>
    <w:rsid w:val="02D644DB"/>
    <w:rsid w:val="02DB30BB"/>
    <w:rsid w:val="02DBBEAB"/>
    <w:rsid w:val="02DC3BCF"/>
    <w:rsid w:val="02E016C9"/>
    <w:rsid w:val="02E50A6B"/>
    <w:rsid w:val="02E6B914"/>
    <w:rsid w:val="02EC8C83"/>
    <w:rsid w:val="02F469AB"/>
    <w:rsid w:val="0300B949"/>
    <w:rsid w:val="030192F7"/>
    <w:rsid w:val="03073E2D"/>
    <w:rsid w:val="030EC1BF"/>
    <w:rsid w:val="0315FC9D"/>
    <w:rsid w:val="0317EBFF"/>
    <w:rsid w:val="031D71DF"/>
    <w:rsid w:val="03252F53"/>
    <w:rsid w:val="0326FD8E"/>
    <w:rsid w:val="0329F29B"/>
    <w:rsid w:val="032EC47C"/>
    <w:rsid w:val="033753DC"/>
    <w:rsid w:val="033E14F1"/>
    <w:rsid w:val="033F796E"/>
    <w:rsid w:val="03443247"/>
    <w:rsid w:val="03466487"/>
    <w:rsid w:val="034A07DD"/>
    <w:rsid w:val="034CB6D2"/>
    <w:rsid w:val="034D9E22"/>
    <w:rsid w:val="034F2321"/>
    <w:rsid w:val="0357AC69"/>
    <w:rsid w:val="035E920C"/>
    <w:rsid w:val="035F1EBD"/>
    <w:rsid w:val="035F8794"/>
    <w:rsid w:val="0360A883"/>
    <w:rsid w:val="03618DF5"/>
    <w:rsid w:val="0363B3A9"/>
    <w:rsid w:val="0369006D"/>
    <w:rsid w:val="036DD628"/>
    <w:rsid w:val="0373B5A9"/>
    <w:rsid w:val="037A9F60"/>
    <w:rsid w:val="037A9FF8"/>
    <w:rsid w:val="037D853E"/>
    <w:rsid w:val="037DDA7C"/>
    <w:rsid w:val="038C28F3"/>
    <w:rsid w:val="038EB03C"/>
    <w:rsid w:val="03903D81"/>
    <w:rsid w:val="03915961"/>
    <w:rsid w:val="0391855E"/>
    <w:rsid w:val="0396F6D5"/>
    <w:rsid w:val="03971F58"/>
    <w:rsid w:val="03A0AEDA"/>
    <w:rsid w:val="03A1E7E4"/>
    <w:rsid w:val="03A53D66"/>
    <w:rsid w:val="03A59F4F"/>
    <w:rsid w:val="03AC284C"/>
    <w:rsid w:val="03B1E426"/>
    <w:rsid w:val="03B69A02"/>
    <w:rsid w:val="03B7DAA3"/>
    <w:rsid w:val="03B816D7"/>
    <w:rsid w:val="03C3F72C"/>
    <w:rsid w:val="03C4DDD2"/>
    <w:rsid w:val="03C66171"/>
    <w:rsid w:val="03C80A0E"/>
    <w:rsid w:val="03C84B60"/>
    <w:rsid w:val="03D206A8"/>
    <w:rsid w:val="03D220A3"/>
    <w:rsid w:val="03D39DB4"/>
    <w:rsid w:val="03D5C259"/>
    <w:rsid w:val="03DEC500"/>
    <w:rsid w:val="03E030C3"/>
    <w:rsid w:val="03E1F4CE"/>
    <w:rsid w:val="03E93214"/>
    <w:rsid w:val="03EAE32F"/>
    <w:rsid w:val="03EB46CC"/>
    <w:rsid w:val="03F0C4E4"/>
    <w:rsid w:val="03F2C109"/>
    <w:rsid w:val="03F86E47"/>
    <w:rsid w:val="04026C98"/>
    <w:rsid w:val="0408B330"/>
    <w:rsid w:val="04099042"/>
    <w:rsid w:val="040A23FB"/>
    <w:rsid w:val="040BD7F2"/>
    <w:rsid w:val="0410BC75"/>
    <w:rsid w:val="0419D4AD"/>
    <w:rsid w:val="041C525A"/>
    <w:rsid w:val="041DE175"/>
    <w:rsid w:val="04200C5F"/>
    <w:rsid w:val="0426DB28"/>
    <w:rsid w:val="04271BA6"/>
    <w:rsid w:val="04283AE5"/>
    <w:rsid w:val="04315167"/>
    <w:rsid w:val="043CEC0E"/>
    <w:rsid w:val="043EAFF6"/>
    <w:rsid w:val="04422358"/>
    <w:rsid w:val="0444D5AE"/>
    <w:rsid w:val="04472ADC"/>
    <w:rsid w:val="044AC7C0"/>
    <w:rsid w:val="044EF8CC"/>
    <w:rsid w:val="0450C5AC"/>
    <w:rsid w:val="045284D7"/>
    <w:rsid w:val="045A6D6A"/>
    <w:rsid w:val="045B1D5E"/>
    <w:rsid w:val="045CDA02"/>
    <w:rsid w:val="045D576A"/>
    <w:rsid w:val="0464AA34"/>
    <w:rsid w:val="0468CF2F"/>
    <w:rsid w:val="04693C5F"/>
    <w:rsid w:val="046C584F"/>
    <w:rsid w:val="046C9A1A"/>
    <w:rsid w:val="046DA8BE"/>
    <w:rsid w:val="047E2FB9"/>
    <w:rsid w:val="047E998F"/>
    <w:rsid w:val="04804D5D"/>
    <w:rsid w:val="04808357"/>
    <w:rsid w:val="0481F156"/>
    <w:rsid w:val="04852A82"/>
    <w:rsid w:val="0485D782"/>
    <w:rsid w:val="04878B86"/>
    <w:rsid w:val="048C66D4"/>
    <w:rsid w:val="048FB0DF"/>
    <w:rsid w:val="04906457"/>
    <w:rsid w:val="049A5E03"/>
    <w:rsid w:val="049FDD93"/>
    <w:rsid w:val="04A27AFD"/>
    <w:rsid w:val="04A54855"/>
    <w:rsid w:val="04AABD53"/>
    <w:rsid w:val="04B17649"/>
    <w:rsid w:val="04B67E69"/>
    <w:rsid w:val="04B7D794"/>
    <w:rsid w:val="04B96D67"/>
    <w:rsid w:val="04BD71AD"/>
    <w:rsid w:val="04BDF5E2"/>
    <w:rsid w:val="04C0AD2C"/>
    <w:rsid w:val="04C0C15C"/>
    <w:rsid w:val="04C400FF"/>
    <w:rsid w:val="04C8786C"/>
    <w:rsid w:val="04C96FA5"/>
    <w:rsid w:val="04CCFEF8"/>
    <w:rsid w:val="04D12B9B"/>
    <w:rsid w:val="04D5E799"/>
    <w:rsid w:val="04DE0820"/>
    <w:rsid w:val="04DF3504"/>
    <w:rsid w:val="04E003F4"/>
    <w:rsid w:val="04E5EBAF"/>
    <w:rsid w:val="04E9A402"/>
    <w:rsid w:val="04EAC628"/>
    <w:rsid w:val="04EBB202"/>
    <w:rsid w:val="04F5485C"/>
    <w:rsid w:val="04FB96D1"/>
    <w:rsid w:val="04FBC74A"/>
    <w:rsid w:val="05030CA8"/>
    <w:rsid w:val="05049D14"/>
    <w:rsid w:val="050871A5"/>
    <w:rsid w:val="050A946C"/>
    <w:rsid w:val="050B1BDC"/>
    <w:rsid w:val="050D1912"/>
    <w:rsid w:val="050D2702"/>
    <w:rsid w:val="0510AC81"/>
    <w:rsid w:val="0514908F"/>
    <w:rsid w:val="051B1F54"/>
    <w:rsid w:val="05235572"/>
    <w:rsid w:val="0524245D"/>
    <w:rsid w:val="052965FD"/>
    <w:rsid w:val="052A4793"/>
    <w:rsid w:val="052A707C"/>
    <w:rsid w:val="053637C8"/>
    <w:rsid w:val="05378619"/>
    <w:rsid w:val="0538FD59"/>
    <w:rsid w:val="0545643A"/>
    <w:rsid w:val="054B11DF"/>
    <w:rsid w:val="054EF119"/>
    <w:rsid w:val="05549364"/>
    <w:rsid w:val="05590CF9"/>
    <w:rsid w:val="0559CE19"/>
    <w:rsid w:val="055A8408"/>
    <w:rsid w:val="055D9799"/>
    <w:rsid w:val="05718D3A"/>
    <w:rsid w:val="05721C40"/>
    <w:rsid w:val="0577310A"/>
    <w:rsid w:val="057C2D49"/>
    <w:rsid w:val="0581F91E"/>
    <w:rsid w:val="0589B5D5"/>
    <w:rsid w:val="0589D359"/>
    <w:rsid w:val="058A65C0"/>
    <w:rsid w:val="059C2EEC"/>
    <w:rsid w:val="059E9362"/>
    <w:rsid w:val="05AEFA5D"/>
    <w:rsid w:val="05B47CC2"/>
    <w:rsid w:val="05B56178"/>
    <w:rsid w:val="05B5B572"/>
    <w:rsid w:val="05B9A607"/>
    <w:rsid w:val="05BEB762"/>
    <w:rsid w:val="05BEDCAF"/>
    <w:rsid w:val="05BF8310"/>
    <w:rsid w:val="05C5E274"/>
    <w:rsid w:val="05C7135B"/>
    <w:rsid w:val="05D98D3C"/>
    <w:rsid w:val="05E00B37"/>
    <w:rsid w:val="05E4187B"/>
    <w:rsid w:val="05E52037"/>
    <w:rsid w:val="05E8B7F3"/>
    <w:rsid w:val="05EBED4B"/>
    <w:rsid w:val="05F105F9"/>
    <w:rsid w:val="05F534F0"/>
    <w:rsid w:val="05F54B83"/>
    <w:rsid w:val="05F815BB"/>
    <w:rsid w:val="05F876D9"/>
    <w:rsid w:val="0600B241"/>
    <w:rsid w:val="0605658B"/>
    <w:rsid w:val="0606F6E3"/>
    <w:rsid w:val="060C7526"/>
    <w:rsid w:val="06178C2C"/>
    <w:rsid w:val="06194227"/>
    <w:rsid w:val="06197C08"/>
    <w:rsid w:val="061C1B5C"/>
    <w:rsid w:val="0620B52F"/>
    <w:rsid w:val="0621473A"/>
    <w:rsid w:val="0623036E"/>
    <w:rsid w:val="0623AF42"/>
    <w:rsid w:val="06331228"/>
    <w:rsid w:val="063B09C0"/>
    <w:rsid w:val="063DFE53"/>
    <w:rsid w:val="063F8154"/>
    <w:rsid w:val="0640694F"/>
    <w:rsid w:val="06455C8C"/>
    <w:rsid w:val="064674BD"/>
    <w:rsid w:val="064BD3BE"/>
    <w:rsid w:val="064C989F"/>
    <w:rsid w:val="064C9C66"/>
    <w:rsid w:val="0650234F"/>
    <w:rsid w:val="065162E4"/>
    <w:rsid w:val="065635A7"/>
    <w:rsid w:val="065777C3"/>
    <w:rsid w:val="06622651"/>
    <w:rsid w:val="066A641D"/>
    <w:rsid w:val="066D8A5B"/>
    <w:rsid w:val="066DC584"/>
    <w:rsid w:val="066EBB35"/>
    <w:rsid w:val="066EDD23"/>
    <w:rsid w:val="06700FBF"/>
    <w:rsid w:val="06705F07"/>
    <w:rsid w:val="06707F90"/>
    <w:rsid w:val="067617C8"/>
    <w:rsid w:val="0676B5F4"/>
    <w:rsid w:val="067BADC9"/>
    <w:rsid w:val="067F5660"/>
    <w:rsid w:val="0689A3C3"/>
    <w:rsid w:val="068D9422"/>
    <w:rsid w:val="06954D91"/>
    <w:rsid w:val="0697C4C9"/>
    <w:rsid w:val="06994D59"/>
    <w:rsid w:val="069FB66F"/>
    <w:rsid w:val="06A05CE8"/>
    <w:rsid w:val="06A9FCBC"/>
    <w:rsid w:val="06AC2E06"/>
    <w:rsid w:val="06AC858C"/>
    <w:rsid w:val="06AEB011"/>
    <w:rsid w:val="06AF907A"/>
    <w:rsid w:val="06B3A991"/>
    <w:rsid w:val="06B9B4A3"/>
    <w:rsid w:val="06C1281E"/>
    <w:rsid w:val="06C4C05F"/>
    <w:rsid w:val="06C951E1"/>
    <w:rsid w:val="06CC621E"/>
    <w:rsid w:val="06D6B07C"/>
    <w:rsid w:val="06D8ABA6"/>
    <w:rsid w:val="06DD546B"/>
    <w:rsid w:val="06DF11D6"/>
    <w:rsid w:val="06E33FFE"/>
    <w:rsid w:val="06E46319"/>
    <w:rsid w:val="06E9A70D"/>
    <w:rsid w:val="06EA3AD8"/>
    <w:rsid w:val="06EBCCC5"/>
    <w:rsid w:val="06F9EA11"/>
    <w:rsid w:val="06FE5629"/>
    <w:rsid w:val="06FEF6CF"/>
    <w:rsid w:val="0704713D"/>
    <w:rsid w:val="0707CDF7"/>
    <w:rsid w:val="0707DBC3"/>
    <w:rsid w:val="070CDDD7"/>
    <w:rsid w:val="070DB6CC"/>
    <w:rsid w:val="070E2D81"/>
    <w:rsid w:val="070ECFCD"/>
    <w:rsid w:val="07162592"/>
    <w:rsid w:val="07257002"/>
    <w:rsid w:val="073046C2"/>
    <w:rsid w:val="0738F294"/>
    <w:rsid w:val="07399F60"/>
    <w:rsid w:val="073E85AD"/>
    <w:rsid w:val="073F6BD8"/>
    <w:rsid w:val="07443AA8"/>
    <w:rsid w:val="074624A8"/>
    <w:rsid w:val="07474E51"/>
    <w:rsid w:val="074CD7F3"/>
    <w:rsid w:val="074D8FEC"/>
    <w:rsid w:val="075C6A4D"/>
    <w:rsid w:val="075D30A0"/>
    <w:rsid w:val="075D8948"/>
    <w:rsid w:val="0764973E"/>
    <w:rsid w:val="0764C372"/>
    <w:rsid w:val="0772EF24"/>
    <w:rsid w:val="07736BF0"/>
    <w:rsid w:val="07748BD9"/>
    <w:rsid w:val="07764763"/>
    <w:rsid w:val="0778B1CF"/>
    <w:rsid w:val="077A0920"/>
    <w:rsid w:val="077B34B2"/>
    <w:rsid w:val="077C14C6"/>
    <w:rsid w:val="077D0482"/>
    <w:rsid w:val="0782E7B9"/>
    <w:rsid w:val="0791F067"/>
    <w:rsid w:val="07983466"/>
    <w:rsid w:val="079A3405"/>
    <w:rsid w:val="079D2863"/>
    <w:rsid w:val="079F7F90"/>
    <w:rsid w:val="07A29904"/>
    <w:rsid w:val="07A4D43C"/>
    <w:rsid w:val="07A5C163"/>
    <w:rsid w:val="07A7C59E"/>
    <w:rsid w:val="07A895BD"/>
    <w:rsid w:val="07B15B54"/>
    <w:rsid w:val="07B29696"/>
    <w:rsid w:val="07B2D021"/>
    <w:rsid w:val="07B6BF32"/>
    <w:rsid w:val="07BAAEFD"/>
    <w:rsid w:val="07BCF836"/>
    <w:rsid w:val="07BEB9EB"/>
    <w:rsid w:val="07C81CE5"/>
    <w:rsid w:val="07CA088F"/>
    <w:rsid w:val="07CFCEEC"/>
    <w:rsid w:val="07D02E08"/>
    <w:rsid w:val="07D375C9"/>
    <w:rsid w:val="07DBC089"/>
    <w:rsid w:val="07DE2EEA"/>
    <w:rsid w:val="07E0AB0B"/>
    <w:rsid w:val="07E18113"/>
    <w:rsid w:val="07E5CC78"/>
    <w:rsid w:val="07EE6166"/>
    <w:rsid w:val="07EF3133"/>
    <w:rsid w:val="07F2ABFD"/>
    <w:rsid w:val="07F6BC55"/>
    <w:rsid w:val="07F8F19C"/>
    <w:rsid w:val="07FB4EE0"/>
    <w:rsid w:val="07FD9C4E"/>
    <w:rsid w:val="0807F790"/>
    <w:rsid w:val="080CE3ED"/>
    <w:rsid w:val="080DE010"/>
    <w:rsid w:val="081325CE"/>
    <w:rsid w:val="0821AFE5"/>
    <w:rsid w:val="0822FA3D"/>
    <w:rsid w:val="0823CB3F"/>
    <w:rsid w:val="08260DB1"/>
    <w:rsid w:val="082C3ED8"/>
    <w:rsid w:val="082C90A6"/>
    <w:rsid w:val="08358208"/>
    <w:rsid w:val="0839F339"/>
    <w:rsid w:val="083A60D3"/>
    <w:rsid w:val="0841AD3B"/>
    <w:rsid w:val="0843D0D9"/>
    <w:rsid w:val="085270BF"/>
    <w:rsid w:val="0855DFF7"/>
    <w:rsid w:val="0857CEE0"/>
    <w:rsid w:val="085AF353"/>
    <w:rsid w:val="08674596"/>
    <w:rsid w:val="086D065F"/>
    <w:rsid w:val="086EDE05"/>
    <w:rsid w:val="08704DFF"/>
    <w:rsid w:val="087534BF"/>
    <w:rsid w:val="0878B5EE"/>
    <w:rsid w:val="087C47CE"/>
    <w:rsid w:val="087CB299"/>
    <w:rsid w:val="08840C32"/>
    <w:rsid w:val="088458BF"/>
    <w:rsid w:val="088AE401"/>
    <w:rsid w:val="088D2784"/>
    <w:rsid w:val="089120FE"/>
    <w:rsid w:val="089541EA"/>
    <w:rsid w:val="0896C7C8"/>
    <w:rsid w:val="08991142"/>
    <w:rsid w:val="089DCD2A"/>
    <w:rsid w:val="08A2FA9A"/>
    <w:rsid w:val="08A43DE1"/>
    <w:rsid w:val="08A66940"/>
    <w:rsid w:val="08A7139F"/>
    <w:rsid w:val="08ABFB5A"/>
    <w:rsid w:val="08AC381A"/>
    <w:rsid w:val="08AE0D69"/>
    <w:rsid w:val="08B78159"/>
    <w:rsid w:val="08C3DD22"/>
    <w:rsid w:val="08C87D0C"/>
    <w:rsid w:val="08CCA678"/>
    <w:rsid w:val="08D36AD0"/>
    <w:rsid w:val="08D43205"/>
    <w:rsid w:val="08E11BCE"/>
    <w:rsid w:val="08E6B2A1"/>
    <w:rsid w:val="08E6D2BC"/>
    <w:rsid w:val="08EB27F5"/>
    <w:rsid w:val="08F74915"/>
    <w:rsid w:val="08FC1FE8"/>
    <w:rsid w:val="090239DC"/>
    <w:rsid w:val="090261E8"/>
    <w:rsid w:val="0903A607"/>
    <w:rsid w:val="09055197"/>
    <w:rsid w:val="09083247"/>
    <w:rsid w:val="0910386E"/>
    <w:rsid w:val="0913012C"/>
    <w:rsid w:val="0914AD32"/>
    <w:rsid w:val="0917452D"/>
    <w:rsid w:val="09211D00"/>
    <w:rsid w:val="09260B5D"/>
    <w:rsid w:val="092955C6"/>
    <w:rsid w:val="092EDAA0"/>
    <w:rsid w:val="09371875"/>
    <w:rsid w:val="09384C45"/>
    <w:rsid w:val="093C512D"/>
    <w:rsid w:val="0943B54A"/>
    <w:rsid w:val="0945E876"/>
    <w:rsid w:val="0946DE05"/>
    <w:rsid w:val="094CE918"/>
    <w:rsid w:val="094E34CB"/>
    <w:rsid w:val="09555126"/>
    <w:rsid w:val="095C0F27"/>
    <w:rsid w:val="0964F218"/>
    <w:rsid w:val="096595DE"/>
    <w:rsid w:val="096798F8"/>
    <w:rsid w:val="096A1BA6"/>
    <w:rsid w:val="096C9739"/>
    <w:rsid w:val="0970CE9B"/>
    <w:rsid w:val="097C646D"/>
    <w:rsid w:val="09881CB6"/>
    <w:rsid w:val="098D283A"/>
    <w:rsid w:val="099433C7"/>
    <w:rsid w:val="099FC49E"/>
    <w:rsid w:val="09A36948"/>
    <w:rsid w:val="09A41E69"/>
    <w:rsid w:val="09A7972E"/>
    <w:rsid w:val="09ABDCDE"/>
    <w:rsid w:val="09B0A6B2"/>
    <w:rsid w:val="09BD0CCC"/>
    <w:rsid w:val="09BF8BED"/>
    <w:rsid w:val="09C423F9"/>
    <w:rsid w:val="09C564E9"/>
    <w:rsid w:val="09C7EC7B"/>
    <w:rsid w:val="09CCDDA4"/>
    <w:rsid w:val="09D0E603"/>
    <w:rsid w:val="09D704A4"/>
    <w:rsid w:val="09DC6BF8"/>
    <w:rsid w:val="09E0FE1C"/>
    <w:rsid w:val="09E8C737"/>
    <w:rsid w:val="09E8F1B8"/>
    <w:rsid w:val="09ECFA53"/>
    <w:rsid w:val="09F34E27"/>
    <w:rsid w:val="09F3D026"/>
    <w:rsid w:val="09F4BAE6"/>
    <w:rsid w:val="09F951F2"/>
    <w:rsid w:val="09FCAFD9"/>
    <w:rsid w:val="09FDC37B"/>
    <w:rsid w:val="09FE827C"/>
    <w:rsid w:val="0A024827"/>
    <w:rsid w:val="0A071B8F"/>
    <w:rsid w:val="0A083944"/>
    <w:rsid w:val="0A085BF5"/>
    <w:rsid w:val="0A0A27C3"/>
    <w:rsid w:val="0A124028"/>
    <w:rsid w:val="0A1735A2"/>
    <w:rsid w:val="0A18D055"/>
    <w:rsid w:val="0A1D400D"/>
    <w:rsid w:val="0A27B678"/>
    <w:rsid w:val="0A28465F"/>
    <w:rsid w:val="0A298AC8"/>
    <w:rsid w:val="0A2CDCE3"/>
    <w:rsid w:val="0A2F90EA"/>
    <w:rsid w:val="0A364DF6"/>
    <w:rsid w:val="0A3B080B"/>
    <w:rsid w:val="0A40F7B3"/>
    <w:rsid w:val="0A417913"/>
    <w:rsid w:val="0A458AFF"/>
    <w:rsid w:val="0A496BD9"/>
    <w:rsid w:val="0A4F3163"/>
    <w:rsid w:val="0A5A207B"/>
    <w:rsid w:val="0A5B0884"/>
    <w:rsid w:val="0A5F9680"/>
    <w:rsid w:val="0A61190C"/>
    <w:rsid w:val="0A67B19F"/>
    <w:rsid w:val="0A6B5512"/>
    <w:rsid w:val="0A78417A"/>
    <w:rsid w:val="0A7CC00C"/>
    <w:rsid w:val="0A847E85"/>
    <w:rsid w:val="0A8CED5C"/>
    <w:rsid w:val="0A92BAD0"/>
    <w:rsid w:val="0A938229"/>
    <w:rsid w:val="0A93B788"/>
    <w:rsid w:val="0A95FF62"/>
    <w:rsid w:val="0A97BED4"/>
    <w:rsid w:val="0A9A5C9A"/>
    <w:rsid w:val="0A9B075C"/>
    <w:rsid w:val="0A9D7D2A"/>
    <w:rsid w:val="0A9D96F2"/>
    <w:rsid w:val="0AA27E3A"/>
    <w:rsid w:val="0AA42DF4"/>
    <w:rsid w:val="0AA69BD1"/>
    <w:rsid w:val="0AA6A945"/>
    <w:rsid w:val="0AA72465"/>
    <w:rsid w:val="0AA7DE1B"/>
    <w:rsid w:val="0AAB4795"/>
    <w:rsid w:val="0AAE5A9E"/>
    <w:rsid w:val="0AAFE279"/>
    <w:rsid w:val="0AB47CEB"/>
    <w:rsid w:val="0AB5018B"/>
    <w:rsid w:val="0AB5CAD5"/>
    <w:rsid w:val="0ABD9EED"/>
    <w:rsid w:val="0ABE0E02"/>
    <w:rsid w:val="0ABFF877"/>
    <w:rsid w:val="0AC6FA02"/>
    <w:rsid w:val="0AC8D43D"/>
    <w:rsid w:val="0ACBEEAD"/>
    <w:rsid w:val="0ACC2283"/>
    <w:rsid w:val="0ACF49F6"/>
    <w:rsid w:val="0AD00F6C"/>
    <w:rsid w:val="0AD884BC"/>
    <w:rsid w:val="0ADCE95D"/>
    <w:rsid w:val="0ADF0DB2"/>
    <w:rsid w:val="0ADF58C5"/>
    <w:rsid w:val="0ADF7670"/>
    <w:rsid w:val="0AEBAA93"/>
    <w:rsid w:val="0AED1B4B"/>
    <w:rsid w:val="0AEE178D"/>
    <w:rsid w:val="0AF5332D"/>
    <w:rsid w:val="0AFE299B"/>
    <w:rsid w:val="0B11362B"/>
    <w:rsid w:val="0B14175B"/>
    <w:rsid w:val="0B178EFD"/>
    <w:rsid w:val="0B184A17"/>
    <w:rsid w:val="0B198429"/>
    <w:rsid w:val="0B1C4E03"/>
    <w:rsid w:val="0B203BCD"/>
    <w:rsid w:val="0B2774C7"/>
    <w:rsid w:val="0B2A9833"/>
    <w:rsid w:val="0B2F8685"/>
    <w:rsid w:val="0B301D51"/>
    <w:rsid w:val="0B3EBE4E"/>
    <w:rsid w:val="0B40F589"/>
    <w:rsid w:val="0B43AB5C"/>
    <w:rsid w:val="0B480E62"/>
    <w:rsid w:val="0B486741"/>
    <w:rsid w:val="0B4D4E31"/>
    <w:rsid w:val="0B502DCD"/>
    <w:rsid w:val="0B551AB8"/>
    <w:rsid w:val="0B568E5F"/>
    <w:rsid w:val="0B5C2B0F"/>
    <w:rsid w:val="0B5CABD1"/>
    <w:rsid w:val="0B5EF4A4"/>
    <w:rsid w:val="0B6269EE"/>
    <w:rsid w:val="0B65343C"/>
    <w:rsid w:val="0B6BFDDF"/>
    <w:rsid w:val="0B704AE6"/>
    <w:rsid w:val="0B705E35"/>
    <w:rsid w:val="0B70D261"/>
    <w:rsid w:val="0B713B60"/>
    <w:rsid w:val="0B72BBE1"/>
    <w:rsid w:val="0B735879"/>
    <w:rsid w:val="0B77F15F"/>
    <w:rsid w:val="0B78B6C9"/>
    <w:rsid w:val="0B79A0FA"/>
    <w:rsid w:val="0B7E31D3"/>
    <w:rsid w:val="0B88756F"/>
    <w:rsid w:val="0B889583"/>
    <w:rsid w:val="0B8C15B3"/>
    <w:rsid w:val="0B9228A3"/>
    <w:rsid w:val="0B92831D"/>
    <w:rsid w:val="0B93F5DF"/>
    <w:rsid w:val="0B94CC0B"/>
    <w:rsid w:val="0B9DB445"/>
    <w:rsid w:val="0BA83D81"/>
    <w:rsid w:val="0BB32308"/>
    <w:rsid w:val="0BB4CCC1"/>
    <w:rsid w:val="0BB69352"/>
    <w:rsid w:val="0BB8C291"/>
    <w:rsid w:val="0BBB8B3C"/>
    <w:rsid w:val="0BBDA4A5"/>
    <w:rsid w:val="0BC13F11"/>
    <w:rsid w:val="0BC2E14C"/>
    <w:rsid w:val="0BC33A13"/>
    <w:rsid w:val="0BC5880C"/>
    <w:rsid w:val="0BC75632"/>
    <w:rsid w:val="0BCB89D6"/>
    <w:rsid w:val="0BCEDAF1"/>
    <w:rsid w:val="0BD02B5D"/>
    <w:rsid w:val="0BD585E9"/>
    <w:rsid w:val="0BD62EA1"/>
    <w:rsid w:val="0BD7888C"/>
    <w:rsid w:val="0BDEC40F"/>
    <w:rsid w:val="0BEABCC5"/>
    <w:rsid w:val="0BF07B9C"/>
    <w:rsid w:val="0BF315DB"/>
    <w:rsid w:val="0BF438C7"/>
    <w:rsid w:val="0C06E7ED"/>
    <w:rsid w:val="0C0AD3A2"/>
    <w:rsid w:val="0C14B879"/>
    <w:rsid w:val="0C1DBEA3"/>
    <w:rsid w:val="0C218C35"/>
    <w:rsid w:val="0C2D55E0"/>
    <w:rsid w:val="0C2ED73F"/>
    <w:rsid w:val="0C2FEC2D"/>
    <w:rsid w:val="0C2FEC93"/>
    <w:rsid w:val="0C309D27"/>
    <w:rsid w:val="0C343AED"/>
    <w:rsid w:val="0C344DD8"/>
    <w:rsid w:val="0C353013"/>
    <w:rsid w:val="0C3C2B56"/>
    <w:rsid w:val="0C42BB89"/>
    <w:rsid w:val="0C49B970"/>
    <w:rsid w:val="0C535E4E"/>
    <w:rsid w:val="0C5ED9E0"/>
    <w:rsid w:val="0C61E74F"/>
    <w:rsid w:val="0C66C5E9"/>
    <w:rsid w:val="0C7039EC"/>
    <w:rsid w:val="0C7099FE"/>
    <w:rsid w:val="0C75A6BB"/>
    <w:rsid w:val="0C776186"/>
    <w:rsid w:val="0C77D543"/>
    <w:rsid w:val="0C78F34F"/>
    <w:rsid w:val="0C7AAE08"/>
    <w:rsid w:val="0C7CD0EB"/>
    <w:rsid w:val="0C873E12"/>
    <w:rsid w:val="0C9ADDA7"/>
    <w:rsid w:val="0C9BC9EB"/>
    <w:rsid w:val="0CA6468E"/>
    <w:rsid w:val="0CACACA2"/>
    <w:rsid w:val="0CACF493"/>
    <w:rsid w:val="0CB235DC"/>
    <w:rsid w:val="0CB26126"/>
    <w:rsid w:val="0CB2A3C9"/>
    <w:rsid w:val="0CB79332"/>
    <w:rsid w:val="0CB97215"/>
    <w:rsid w:val="0CBCA4F5"/>
    <w:rsid w:val="0CBE61B9"/>
    <w:rsid w:val="0CC6109D"/>
    <w:rsid w:val="0CC70BA1"/>
    <w:rsid w:val="0CCB80E2"/>
    <w:rsid w:val="0CCBFEA1"/>
    <w:rsid w:val="0CCC94C9"/>
    <w:rsid w:val="0CCD5899"/>
    <w:rsid w:val="0CCE4422"/>
    <w:rsid w:val="0CCE6D3B"/>
    <w:rsid w:val="0CD06CA1"/>
    <w:rsid w:val="0CD663F4"/>
    <w:rsid w:val="0CD89615"/>
    <w:rsid w:val="0CDB6F46"/>
    <w:rsid w:val="0CE20722"/>
    <w:rsid w:val="0CEBC764"/>
    <w:rsid w:val="0CEE254A"/>
    <w:rsid w:val="0CEF2635"/>
    <w:rsid w:val="0CF10080"/>
    <w:rsid w:val="0CF86844"/>
    <w:rsid w:val="0CF96AFD"/>
    <w:rsid w:val="0CFC979B"/>
    <w:rsid w:val="0CFFEF5C"/>
    <w:rsid w:val="0D0205CF"/>
    <w:rsid w:val="0D086680"/>
    <w:rsid w:val="0D0BEA8A"/>
    <w:rsid w:val="0D165CDF"/>
    <w:rsid w:val="0D1816EF"/>
    <w:rsid w:val="0D2118E7"/>
    <w:rsid w:val="0D21F7AE"/>
    <w:rsid w:val="0D24C6F6"/>
    <w:rsid w:val="0D2AD9A6"/>
    <w:rsid w:val="0D2D2D0A"/>
    <w:rsid w:val="0D2DD326"/>
    <w:rsid w:val="0D2F629D"/>
    <w:rsid w:val="0D389574"/>
    <w:rsid w:val="0D38E6E0"/>
    <w:rsid w:val="0D3A04E2"/>
    <w:rsid w:val="0D42AFA5"/>
    <w:rsid w:val="0D43C78E"/>
    <w:rsid w:val="0D50A247"/>
    <w:rsid w:val="0D5247EB"/>
    <w:rsid w:val="0D527FA8"/>
    <w:rsid w:val="0D5E54B0"/>
    <w:rsid w:val="0D5FF0C4"/>
    <w:rsid w:val="0D632C78"/>
    <w:rsid w:val="0D66634E"/>
    <w:rsid w:val="0D671441"/>
    <w:rsid w:val="0D68CC4F"/>
    <w:rsid w:val="0D6971AF"/>
    <w:rsid w:val="0D6EDEF3"/>
    <w:rsid w:val="0D6EED83"/>
    <w:rsid w:val="0D7C0BA2"/>
    <w:rsid w:val="0D7DF740"/>
    <w:rsid w:val="0D80E457"/>
    <w:rsid w:val="0D81B6FE"/>
    <w:rsid w:val="0D82D5D4"/>
    <w:rsid w:val="0D89370D"/>
    <w:rsid w:val="0D89A6A7"/>
    <w:rsid w:val="0D8C18A2"/>
    <w:rsid w:val="0D8D9F3A"/>
    <w:rsid w:val="0D8F53F2"/>
    <w:rsid w:val="0D93E17D"/>
    <w:rsid w:val="0D98D5E8"/>
    <w:rsid w:val="0D9C9376"/>
    <w:rsid w:val="0DA0BC77"/>
    <w:rsid w:val="0DA477E4"/>
    <w:rsid w:val="0DA48280"/>
    <w:rsid w:val="0DAF5783"/>
    <w:rsid w:val="0DB12B44"/>
    <w:rsid w:val="0DB50BAF"/>
    <w:rsid w:val="0DB73A4B"/>
    <w:rsid w:val="0DBA1FFC"/>
    <w:rsid w:val="0DBABB25"/>
    <w:rsid w:val="0DBDCB96"/>
    <w:rsid w:val="0DBFC36D"/>
    <w:rsid w:val="0DC3D51E"/>
    <w:rsid w:val="0DC763D5"/>
    <w:rsid w:val="0DCE707B"/>
    <w:rsid w:val="0DCF268A"/>
    <w:rsid w:val="0DCF3C72"/>
    <w:rsid w:val="0DD37F4D"/>
    <w:rsid w:val="0DDB046B"/>
    <w:rsid w:val="0DDE3AE7"/>
    <w:rsid w:val="0DE3EE37"/>
    <w:rsid w:val="0DE81BD3"/>
    <w:rsid w:val="0DE935DC"/>
    <w:rsid w:val="0DEACA2A"/>
    <w:rsid w:val="0DF14778"/>
    <w:rsid w:val="0DF91BAD"/>
    <w:rsid w:val="0DFA2D42"/>
    <w:rsid w:val="0DFE7AF6"/>
    <w:rsid w:val="0DFF12CF"/>
    <w:rsid w:val="0DFF7CB9"/>
    <w:rsid w:val="0DFF89BE"/>
    <w:rsid w:val="0E0374D3"/>
    <w:rsid w:val="0E04955E"/>
    <w:rsid w:val="0E087041"/>
    <w:rsid w:val="0E0BD774"/>
    <w:rsid w:val="0E1311AC"/>
    <w:rsid w:val="0E144210"/>
    <w:rsid w:val="0E181B0E"/>
    <w:rsid w:val="0E18BCF6"/>
    <w:rsid w:val="0E19029F"/>
    <w:rsid w:val="0E1B8837"/>
    <w:rsid w:val="0E21EC58"/>
    <w:rsid w:val="0E22801A"/>
    <w:rsid w:val="0E288693"/>
    <w:rsid w:val="0E2A5E80"/>
    <w:rsid w:val="0E2F2C6C"/>
    <w:rsid w:val="0E30FD22"/>
    <w:rsid w:val="0E333ED1"/>
    <w:rsid w:val="0E390746"/>
    <w:rsid w:val="0E3B8385"/>
    <w:rsid w:val="0E40DAE4"/>
    <w:rsid w:val="0E44542F"/>
    <w:rsid w:val="0E4AE555"/>
    <w:rsid w:val="0E542AA8"/>
    <w:rsid w:val="0E555126"/>
    <w:rsid w:val="0E5B681F"/>
    <w:rsid w:val="0E60B98F"/>
    <w:rsid w:val="0E65042C"/>
    <w:rsid w:val="0E673C5D"/>
    <w:rsid w:val="0E6AC71C"/>
    <w:rsid w:val="0E7044DE"/>
    <w:rsid w:val="0E70F8FC"/>
    <w:rsid w:val="0E710C33"/>
    <w:rsid w:val="0E753828"/>
    <w:rsid w:val="0E7862EF"/>
    <w:rsid w:val="0E78D7D5"/>
    <w:rsid w:val="0E7C7033"/>
    <w:rsid w:val="0E7E9116"/>
    <w:rsid w:val="0E7FB742"/>
    <w:rsid w:val="0E815F89"/>
    <w:rsid w:val="0E81D1AD"/>
    <w:rsid w:val="0E81D9E8"/>
    <w:rsid w:val="0E821843"/>
    <w:rsid w:val="0E84EB16"/>
    <w:rsid w:val="0E8B8700"/>
    <w:rsid w:val="0E8C9DF0"/>
    <w:rsid w:val="0E8E64D7"/>
    <w:rsid w:val="0E907741"/>
    <w:rsid w:val="0E92953B"/>
    <w:rsid w:val="0E947C1A"/>
    <w:rsid w:val="0E98BCC2"/>
    <w:rsid w:val="0E9EE7E5"/>
    <w:rsid w:val="0EA4A0F3"/>
    <w:rsid w:val="0EA56ABF"/>
    <w:rsid w:val="0EA7995C"/>
    <w:rsid w:val="0EA7B7DC"/>
    <w:rsid w:val="0EB4D0A3"/>
    <w:rsid w:val="0EB5D6EC"/>
    <w:rsid w:val="0EC374D5"/>
    <w:rsid w:val="0EC640CF"/>
    <w:rsid w:val="0EC77808"/>
    <w:rsid w:val="0ECAC74C"/>
    <w:rsid w:val="0ECCDB5C"/>
    <w:rsid w:val="0ED02F35"/>
    <w:rsid w:val="0ED1B975"/>
    <w:rsid w:val="0ED277BF"/>
    <w:rsid w:val="0ED46BAC"/>
    <w:rsid w:val="0ED4D4E5"/>
    <w:rsid w:val="0ED53461"/>
    <w:rsid w:val="0EDD6B29"/>
    <w:rsid w:val="0EE97D17"/>
    <w:rsid w:val="0EEC11D6"/>
    <w:rsid w:val="0EF08214"/>
    <w:rsid w:val="0EF12689"/>
    <w:rsid w:val="0EF3D74B"/>
    <w:rsid w:val="0EF5BC91"/>
    <w:rsid w:val="0EF70948"/>
    <w:rsid w:val="0EF7181A"/>
    <w:rsid w:val="0EF76EA3"/>
    <w:rsid w:val="0EFB8AB4"/>
    <w:rsid w:val="0F00BEB3"/>
    <w:rsid w:val="0F0D9FB5"/>
    <w:rsid w:val="0F1284FF"/>
    <w:rsid w:val="0F15EA8C"/>
    <w:rsid w:val="0F1C36C3"/>
    <w:rsid w:val="0F1DCE98"/>
    <w:rsid w:val="0F2382A4"/>
    <w:rsid w:val="0F25B744"/>
    <w:rsid w:val="0F25C4DE"/>
    <w:rsid w:val="0F281380"/>
    <w:rsid w:val="0F2BD66D"/>
    <w:rsid w:val="0F3C2AD4"/>
    <w:rsid w:val="0F3D2A45"/>
    <w:rsid w:val="0F417E70"/>
    <w:rsid w:val="0F44592F"/>
    <w:rsid w:val="0F4B177E"/>
    <w:rsid w:val="0F4CD8DB"/>
    <w:rsid w:val="0F4CE552"/>
    <w:rsid w:val="0F4D60B8"/>
    <w:rsid w:val="0F4DFB4A"/>
    <w:rsid w:val="0F52514B"/>
    <w:rsid w:val="0F52DD51"/>
    <w:rsid w:val="0F54EA93"/>
    <w:rsid w:val="0F55B5D0"/>
    <w:rsid w:val="0F5A561C"/>
    <w:rsid w:val="0F5F827F"/>
    <w:rsid w:val="0F650FE1"/>
    <w:rsid w:val="0F6ACD85"/>
    <w:rsid w:val="0F76660C"/>
    <w:rsid w:val="0F77B61E"/>
    <w:rsid w:val="0F783126"/>
    <w:rsid w:val="0F78E9AA"/>
    <w:rsid w:val="0F889648"/>
    <w:rsid w:val="0F896A6A"/>
    <w:rsid w:val="0F920FC1"/>
    <w:rsid w:val="0F95EF56"/>
    <w:rsid w:val="0F99066A"/>
    <w:rsid w:val="0F997F7F"/>
    <w:rsid w:val="0F9F99D5"/>
    <w:rsid w:val="0FA69D90"/>
    <w:rsid w:val="0FA93DC9"/>
    <w:rsid w:val="0FAC15D9"/>
    <w:rsid w:val="0FADD8B7"/>
    <w:rsid w:val="0FC2542F"/>
    <w:rsid w:val="0FCBC9A9"/>
    <w:rsid w:val="0FD58B3E"/>
    <w:rsid w:val="0FD71F62"/>
    <w:rsid w:val="0FD7CCB5"/>
    <w:rsid w:val="0FD97587"/>
    <w:rsid w:val="0FD9ADF1"/>
    <w:rsid w:val="0FDB65D0"/>
    <w:rsid w:val="0FDD742D"/>
    <w:rsid w:val="0FDDFBBF"/>
    <w:rsid w:val="0FDECF0F"/>
    <w:rsid w:val="0FE121DE"/>
    <w:rsid w:val="0FE452CB"/>
    <w:rsid w:val="0FE7CCDC"/>
    <w:rsid w:val="0FEDB768"/>
    <w:rsid w:val="0FF1F1CB"/>
    <w:rsid w:val="0FF8A86E"/>
    <w:rsid w:val="0FFC7A27"/>
    <w:rsid w:val="0FFE441A"/>
    <w:rsid w:val="10049C0A"/>
    <w:rsid w:val="100B6C64"/>
    <w:rsid w:val="101264B7"/>
    <w:rsid w:val="1016ADD6"/>
    <w:rsid w:val="101B3221"/>
    <w:rsid w:val="101F74AC"/>
    <w:rsid w:val="10249ED1"/>
    <w:rsid w:val="102585D6"/>
    <w:rsid w:val="102D4C61"/>
    <w:rsid w:val="102E9A58"/>
    <w:rsid w:val="102EF3CB"/>
    <w:rsid w:val="10307F43"/>
    <w:rsid w:val="10359C9F"/>
    <w:rsid w:val="103A1852"/>
    <w:rsid w:val="103EE4F4"/>
    <w:rsid w:val="1042A22C"/>
    <w:rsid w:val="1042FD14"/>
    <w:rsid w:val="1055ECC8"/>
    <w:rsid w:val="106380F4"/>
    <w:rsid w:val="1079DFD9"/>
    <w:rsid w:val="1079FBEC"/>
    <w:rsid w:val="107B315C"/>
    <w:rsid w:val="108611D8"/>
    <w:rsid w:val="10902556"/>
    <w:rsid w:val="1090E625"/>
    <w:rsid w:val="109D0B92"/>
    <w:rsid w:val="10A1BB1B"/>
    <w:rsid w:val="10A21FFC"/>
    <w:rsid w:val="10A2B6E2"/>
    <w:rsid w:val="10A90E7F"/>
    <w:rsid w:val="10AA091D"/>
    <w:rsid w:val="10AC313E"/>
    <w:rsid w:val="10B11E5D"/>
    <w:rsid w:val="10B18358"/>
    <w:rsid w:val="10B34412"/>
    <w:rsid w:val="10B3FE48"/>
    <w:rsid w:val="10B57ED8"/>
    <w:rsid w:val="10B583F0"/>
    <w:rsid w:val="10BED342"/>
    <w:rsid w:val="10C06EC6"/>
    <w:rsid w:val="10C8CDC2"/>
    <w:rsid w:val="10CB976F"/>
    <w:rsid w:val="10D1C54C"/>
    <w:rsid w:val="10DEE9DB"/>
    <w:rsid w:val="10DF7525"/>
    <w:rsid w:val="10E2996B"/>
    <w:rsid w:val="10E3573C"/>
    <w:rsid w:val="10FA6372"/>
    <w:rsid w:val="10FB010F"/>
    <w:rsid w:val="10FE798B"/>
    <w:rsid w:val="10FF8A6C"/>
    <w:rsid w:val="11009420"/>
    <w:rsid w:val="11015D8B"/>
    <w:rsid w:val="110739D9"/>
    <w:rsid w:val="110AE18C"/>
    <w:rsid w:val="110B5684"/>
    <w:rsid w:val="110E9637"/>
    <w:rsid w:val="1111428F"/>
    <w:rsid w:val="1114018B"/>
    <w:rsid w:val="111B7213"/>
    <w:rsid w:val="1121F25F"/>
    <w:rsid w:val="1122F215"/>
    <w:rsid w:val="11266376"/>
    <w:rsid w:val="1127D98F"/>
    <w:rsid w:val="112C38BC"/>
    <w:rsid w:val="1132217E"/>
    <w:rsid w:val="11389E58"/>
    <w:rsid w:val="113F3CEA"/>
    <w:rsid w:val="11426EA9"/>
    <w:rsid w:val="1142EC66"/>
    <w:rsid w:val="1145FA95"/>
    <w:rsid w:val="1148CBD0"/>
    <w:rsid w:val="114962F1"/>
    <w:rsid w:val="1152B114"/>
    <w:rsid w:val="11587375"/>
    <w:rsid w:val="115AF498"/>
    <w:rsid w:val="11616F0F"/>
    <w:rsid w:val="1161FD55"/>
    <w:rsid w:val="116BABF9"/>
    <w:rsid w:val="1176A0A1"/>
    <w:rsid w:val="117AFCDE"/>
    <w:rsid w:val="117DC9F9"/>
    <w:rsid w:val="117F59A0"/>
    <w:rsid w:val="1187D695"/>
    <w:rsid w:val="11943ADF"/>
    <w:rsid w:val="1195B802"/>
    <w:rsid w:val="119C50B7"/>
    <w:rsid w:val="119F8115"/>
    <w:rsid w:val="11A03D1A"/>
    <w:rsid w:val="11A61AC4"/>
    <w:rsid w:val="11A70C74"/>
    <w:rsid w:val="11AADB3A"/>
    <w:rsid w:val="11AFABF3"/>
    <w:rsid w:val="11B4956F"/>
    <w:rsid w:val="11C0B3B3"/>
    <w:rsid w:val="11C17495"/>
    <w:rsid w:val="11C8FA8D"/>
    <w:rsid w:val="11CC8FCC"/>
    <w:rsid w:val="11D772AC"/>
    <w:rsid w:val="11DDC8B9"/>
    <w:rsid w:val="11DE8976"/>
    <w:rsid w:val="11DFD8CB"/>
    <w:rsid w:val="11E55197"/>
    <w:rsid w:val="11E692A4"/>
    <w:rsid w:val="11E7A578"/>
    <w:rsid w:val="11EAF276"/>
    <w:rsid w:val="11EBD28D"/>
    <w:rsid w:val="11F1DE9D"/>
    <w:rsid w:val="11F36022"/>
    <w:rsid w:val="11F74370"/>
    <w:rsid w:val="11F80301"/>
    <w:rsid w:val="11FF85EA"/>
    <w:rsid w:val="11FFF280"/>
    <w:rsid w:val="12023E24"/>
    <w:rsid w:val="12058894"/>
    <w:rsid w:val="1207A84E"/>
    <w:rsid w:val="120BC5AB"/>
    <w:rsid w:val="120CA869"/>
    <w:rsid w:val="120E3986"/>
    <w:rsid w:val="12105EEF"/>
    <w:rsid w:val="12159A5E"/>
    <w:rsid w:val="12162AAE"/>
    <w:rsid w:val="1217F7AC"/>
    <w:rsid w:val="121D5C7B"/>
    <w:rsid w:val="121D7AFF"/>
    <w:rsid w:val="1220B7C2"/>
    <w:rsid w:val="122215CA"/>
    <w:rsid w:val="1222EF6A"/>
    <w:rsid w:val="1224B416"/>
    <w:rsid w:val="122B2168"/>
    <w:rsid w:val="12303D24"/>
    <w:rsid w:val="1231C517"/>
    <w:rsid w:val="12321ECB"/>
    <w:rsid w:val="123249FC"/>
    <w:rsid w:val="12349C5E"/>
    <w:rsid w:val="1234FA83"/>
    <w:rsid w:val="123E256B"/>
    <w:rsid w:val="123E9D10"/>
    <w:rsid w:val="1241C573"/>
    <w:rsid w:val="124E9A92"/>
    <w:rsid w:val="125A681B"/>
    <w:rsid w:val="1262803B"/>
    <w:rsid w:val="1262ED86"/>
    <w:rsid w:val="126469CF"/>
    <w:rsid w:val="1269AF38"/>
    <w:rsid w:val="1270A521"/>
    <w:rsid w:val="12748325"/>
    <w:rsid w:val="127B29AE"/>
    <w:rsid w:val="127D72FC"/>
    <w:rsid w:val="127FB982"/>
    <w:rsid w:val="128278F9"/>
    <w:rsid w:val="12863F2A"/>
    <w:rsid w:val="1290F60D"/>
    <w:rsid w:val="1293DECF"/>
    <w:rsid w:val="1299E057"/>
    <w:rsid w:val="129A39C6"/>
    <w:rsid w:val="129EB7FE"/>
    <w:rsid w:val="12A14494"/>
    <w:rsid w:val="12A3B383"/>
    <w:rsid w:val="12A3BCE1"/>
    <w:rsid w:val="12A84D47"/>
    <w:rsid w:val="12A93975"/>
    <w:rsid w:val="12AF1DD4"/>
    <w:rsid w:val="12B0B696"/>
    <w:rsid w:val="12B0DBEF"/>
    <w:rsid w:val="12B921F7"/>
    <w:rsid w:val="12C0CF53"/>
    <w:rsid w:val="12C2A637"/>
    <w:rsid w:val="12D79C1B"/>
    <w:rsid w:val="12D891D9"/>
    <w:rsid w:val="12E6D626"/>
    <w:rsid w:val="12E78D9B"/>
    <w:rsid w:val="12EDD6A1"/>
    <w:rsid w:val="12EF864B"/>
    <w:rsid w:val="12FA26CD"/>
    <w:rsid w:val="12FA5A33"/>
    <w:rsid w:val="13025A67"/>
    <w:rsid w:val="13035C12"/>
    <w:rsid w:val="13039CE5"/>
    <w:rsid w:val="1303EE28"/>
    <w:rsid w:val="13050974"/>
    <w:rsid w:val="1305F66F"/>
    <w:rsid w:val="13077BF6"/>
    <w:rsid w:val="13098B16"/>
    <w:rsid w:val="130CB5FA"/>
    <w:rsid w:val="13109B03"/>
    <w:rsid w:val="1310A981"/>
    <w:rsid w:val="1311CFC1"/>
    <w:rsid w:val="1312226A"/>
    <w:rsid w:val="13141E4F"/>
    <w:rsid w:val="131F37E6"/>
    <w:rsid w:val="1321D4F2"/>
    <w:rsid w:val="132207B8"/>
    <w:rsid w:val="13251DFC"/>
    <w:rsid w:val="13252BC6"/>
    <w:rsid w:val="1326B851"/>
    <w:rsid w:val="132A7FA1"/>
    <w:rsid w:val="132ECEAF"/>
    <w:rsid w:val="132F6385"/>
    <w:rsid w:val="13347786"/>
    <w:rsid w:val="133564C0"/>
    <w:rsid w:val="13384A90"/>
    <w:rsid w:val="13403E61"/>
    <w:rsid w:val="1341470D"/>
    <w:rsid w:val="13472E76"/>
    <w:rsid w:val="134B46CF"/>
    <w:rsid w:val="134F583A"/>
    <w:rsid w:val="13574CE4"/>
    <w:rsid w:val="13577B19"/>
    <w:rsid w:val="135A4411"/>
    <w:rsid w:val="135BD62D"/>
    <w:rsid w:val="1366D3C8"/>
    <w:rsid w:val="136F9255"/>
    <w:rsid w:val="13708208"/>
    <w:rsid w:val="137C0144"/>
    <w:rsid w:val="137D6EFA"/>
    <w:rsid w:val="138200E8"/>
    <w:rsid w:val="13881557"/>
    <w:rsid w:val="1389ECA7"/>
    <w:rsid w:val="138EA8C6"/>
    <w:rsid w:val="139280A8"/>
    <w:rsid w:val="139ADF4E"/>
    <w:rsid w:val="13A09626"/>
    <w:rsid w:val="13A2D4B7"/>
    <w:rsid w:val="13AE0ECB"/>
    <w:rsid w:val="13B0E699"/>
    <w:rsid w:val="13B1231E"/>
    <w:rsid w:val="13B49B40"/>
    <w:rsid w:val="13B6C80B"/>
    <w:rsid w:val="13BB9CA0"/>
    <w:rsid w:val="13BF040D"/>
    <w:rsid w:val="13C42FB2"/>
    <w:rsid w:val="13C60584"/>
    <w:rsid w:val="13C7C2C7"/>
    <w:rsid w:val="13C9C0CD"/>
    <w:rsid w:val="13CD2241"/>
    <w:rsid w:val="13CFB60B"/>
    <w:rsid w:val="13D9B2CC"/>
    <w:rsid w:val="13DBE635"/>
    <w:rsid w:val="13E5AE8E"/>
    <w:rsid w:val="13E89DB1"/>
    <w:rsid w:val="13E98CBA"/>
    <w:rsid w:val="13EEDFB9"/>
    <w:rsid w:val="13EF4576"/>
    <w:rsid w:val="13EFDFBD"/>
    <w:rsid w:val="13EFFDD1"/>
    <w:rsid w:val="13F1A59A"/>
    <w:rsid w:val="13F1F359"/>
    <w:rsid w:val="13F7B2F3"/>
    <w:rsid w:val="13FADEE5"/>
    <w:rsid w:val="13FBA6B4"/>
    <w:rsid w:val="13FC3B90"/>
    <w:rsid w:val="13FDB618"/>
    <w:rsid w:val="1400ED1E"/>
    <w:rsid w:val="1403FBCA"/>
    <w:rsid w:val="140B3480"/>
    <w:rsid w:val="140B60B4"/>
    <w:rsid w:val="14174D3A"/>
    <w:rsid w:val="14187FB9"/>
    <w:rsid w:val="141B79F8"/>
    <w:rsid w:val="14220ADB"/>
    <w:rsid w:val="14246DA1"/>
    <w:rsid w:val="1424752F"/>
    <w:rsid w:val="14256E45"/>
    <w:rsid w:val="142A896E"/>
    <w:rsid w:val="14306A98"/>
    <w:rsid w:val="1435926F"/>
    <w:rsid w:val="14433E01"/>
    <w:rsid w:val="1444A8BD"/>
    <w:rsid w:val="144AB434"/>
    <w:rsid w:val="145039FC"/>
    <w:rsid w:val="14530F11"/>
    <w:rsid w:val="1457DAAD"/>
    <w:rsid w:val="145898EC"/>
    <w:rsid w:val="1459020E"/>
    <w:rsid w:val="145A3C27"/>
    <w:rsid w:val="145AB565"/>
    <w:rsid w:val="145CCC3F"/>
    <w:rsid w:val="1460F382"/>
    <w:rsid w:val="1463586E"/>
    <w:rsid w:val="1464BBA7"/>
    <w:rsid w:val="1466DFF0"/>
    <w:rsid w:val="1468D2F4"/>
    <w:rsid w:val="146CDCD7"/>
    <w:rsid w:val="14726D7B"/>
    <w:rsid w:val="1475B206"/>
    <w:rsid w:val="147612B2"/>
    <w:rsid w:val="1478A895"/>
    <w:rsid w:val="147BB9C3"/>
    <w:rsid w:val="147E285E"/>
    <w:rsid w:val="147FC2A3"/>
    <w:rsid w:val="14883318"/>
    <w:rsid w:val="1490AD86"/>
    <w:rsid w:val="1491F298"/>
    <w:rsid w:val="1494C466"/>
    <w:rsid w:val="1499A769"/>
    <w:rsid w:val="149B88BC"/>
    <w:rsid w:val="14A27FF1"/>
    <w:rsid w:val="14A4EB46"/>
    <w:rsid w:val="14A90D0B"/>
    <w:rsid w:val="14AABC03"/>
    <w:rsid w:val="14ACC402"/>
    <w:rsid w:val="14B79108"/>
    <w:rsid w:val="14B96ED5"/>
    <w:rsid w:val="14BECDF5"/>
    <w:rsid w:val="14C5B26F"/>
    <w:rsid w:val="14D10EB1"/>
    <w:rsid w:val="14DB02F1"/>
    <w:rsid w:val="14DCD295"/>
    <w:rsid w:val="14DD3D95"/>
    <w:rsid w:val="14E262F8"/>
    <w:rsid w:val="14E8315E"/>
    <w:rsid w:val="14ECC24C"/>
    <w:rsid w:val="14F02CF9"/>
    <w:rsid w:val="14FBC32A"/>
    <w:rsid w:val="1504B4B6"/>
    <w:rsid w:val="1505383A"/>
    <w:rsid w:val="150560E4"/>
    <w:rsid w:val="150B642F"/>
    <w:rsid w:val="151D1508"/>
    <w:rsid w:val="151F9C9C"/>
    <w:rsid w:val="1532F284"/>
    <w:rsid w:val="1544B97A"/>
    <w:rsid w:val="1546E696"/>
    <w:rsid w:val="1547BEED"/>
    <w:rsid w:val="154D0C86"/>
    <w:rsid w:val="154E20E9"/>
    <w:rsid w:val="154F6D10"/>
    <w:rsid w:val="1555B00A"/>
    <w:rsid w:val="155679B5"/>
    <w:rsid w:val="15597A52"/>
    <w:rsid w:val="15618B76"/>
    <w:rsid w:val="156399B1"/>
    <w:rsid w:val="15658654"/>
    <w:rsid w:val="15676506"/>
    <w:rsid w:val="1570A811"/>
    <w:rsid w:val="1575A611"/>
    <w:rsid w:val="1579680C"/>
    <w:rsid w:val="15814F07"/>
    <w:rsid w:val="1585981C"/>
    <w:rsid w:val="158E1CFB"/>
    <w:rsid w:val="158F87A0"/>
    <w:rsid w:val="1592AA45"/>
    <w:rsid w:val="1595E1F0"/>
    <w:rsid w:val="1597277A"/>
    <w:rsid w:val="159D0DFF"/>
    <w:rsid w:val="15A14D54"/>
    <w:rsid w:val="15A4628F"/>
    <w:rsid w:val="15A53B5C"/>
    <w:rsid w:val="15A9FF4C"/>
    <w:rsid w:val="15ABA8E9"/>
    <w:rsid w:val="15ACDD01"/>
    <w:rsid w:val="15AE1B1F"/>
    <w:rsid w:val="15AE6241"/>
    <w:rsid w:val="15BAE3D4"/>
    <w:rsid w:val="15C55C1B"/>
    <w:rsid w:val="15C58E5D"/>
    <w:rsid w:val="15D4B02E"/>
    <w:rsid w:val="15D8FF0A"/>
    <w:rsid w:val="15D9412D"/>
    <w:rsid w:val="15DB12E2"/>
    <w:rsid w:val="15E2D130"/>
    <w:rsid w:val="15E7A610"/>
    <w:rsid w:val="15E9B458"/>
    <w:rsid w:val="15EEEF1B"/>
    <w:rsid w:val="15EF8363"/>
    <w:rsid w:val="15F04435"/>
    <w:rsid w:val="15F111F2"/>
    <w:rsid w:val="15F11693"/>
    <w:rsid w:val="15FABA91"/>
    <w:rsid w:val="15FC8F93"/>
    <w:rsid w:val="15FCAFE7"/>
    <w:rsid w:val="160428EE"/>
    <w:rsid w:val="160648E0"/>
    <w:rsid w:val="16068D85"/>
    <w:rsid w:val="1606A5E9"/>
    <w:rsid w:val="1606E7D1"/>
    <w:rsid w:val="1607877F"/>
    <w:rsid w:val="160CDE34"/>
    <w:rsid w:val="160E1DD2"/>
    <w:rsid w:val="16122DC6"/>
    <w:rsid w:val="161A082C"/>
    <w:rsid w:val="161BC567"/>
    <w:rsid w:val="161C9F83"/>
    <w:rsid w:val="161CFA57"/>
    <w:rsid w:val="161DD1E6"/>
    <w:rsid w:val="16290EC6"/>
    <w:rsid w:val="162A47A4"/>
    <w:rsid w:val="162DD9F1"/>
    <w:rsid w:val="162FF0E4"/>
    <w:rsid w:val="163582D7"/>
    <w:rsid w:val="1636CDBC"/>
    <w:rsid w:val="16386E3D"/>
    <w:rsid w:val="163A3624"/>
    <w:rsid w:val="163E72C4"/>
    <w:rsid w:val="16417D87"/>
    <w:rsid w:val="164790D1"/>
    <w:rsid w:val="164B50B3"/>
    <w:rsid w:val="164F6E9E"/>
    <w:rsid w:val="165373BF"/>
    <w:rsid w:val="165A0895"/>
    <w:rsid w:val="166A875F"/>
    <w:rsid w:val="166E6A16"/>
    <w:rsid w:val="166EBBF9"/>
    <w:rsid w:val="167E988E"/>
    <w:rsid w:val="167EBDDA"/>
    <w:rsid w:val="1684B36A"/>
    <w:rsid w:val="1684C7C4"/>
    <w:rsid w:val="168858F7"/>
    <w:rsid w:val="168997C7"/>
    <w:rsid w:val="168E06EE"/>
    <w:rsid w:val="169809B0"/>
    <w:rsid w:val="169AA4D9"/>
    <w:rsid w:val="16A3CF44"/>
    <w:rsid w:val="16A7217C"/>
    <w:rsid w:val="16ABCC80"/>
    <w:rsid w:val="16B0994F"/>
    <w:rsid w:val="16B2CF83"/>
    <w:rsid w:val="16B51851"/>
    <w:rsid w:val="16B7EB27"/>
    <w:rsid w:val="16B93EA8"/>
    <w:rsid w:val="16BAF265"/>
    <w:rsid w:val="16BD7176"/>
    <w:rsid w:val="16C1CD74"/>
    <w:rsid w:val="16C21D91"/>
    <w:rsid w:val="16C43357"/>
    <w:rsid w:val="16C7884E"/>
    <w:rsid w:val="16D4BDE1"/>
    <w:rsid w:val="16DA5BF9"/>
    <w:rsid w:val="16DB02DF"/>
    <w:rsid w:val="16DDB5A3"/>
    <w:rsid w:val="16E50BE9"/>
    <w:rsid w:val="16E65BE4"/>
    <w:rsid w:val="16E7394D"/>
    <w:rsid w:val="16E9C791"/>
    <w:rsid w:val="16EBF58F"/>
    <w:rsid w:val="16EFC2B1"/>
    <w:rsid w:val="16F43FE5"/>
    <w:rsid w:val="16F80DDD"/>
    <w:rsid w:val="16FB1D9C"/>
    <w:rsid w:val="16FE89DD"/>
    <w:rsid w:val="17046AFF"/>
    <w:rsid w:val="1705D27B"/>
    <w:rsid w:val="170F03D3"/>
    <w:rsid w:val="171BB0B4"/>
    <w:rsid w:val="171BDC86"/>
    <w:rsid w:val="171CA3D6"/>
    <w:rsid w:val="171F310A"/>
    <w:rsid w:val="171F4242"/>
    <w:rsid w:val="17242DD3"/>
    <w:rsid w:val="17317096"/>
    <w:rsid w:val="1732296F"/>
    <w:rsid w:val="1735D93F"/>
    <w:rsid w:val="17372611"/>
    <w:rsid w:val="1738816E"/>
    <w:rsid w:val="173B8108"/>
    <w:rsid w:val="173EFC7B"/>
    <w:rsid w:val="1742CED4"/>
    <w:rsid w:val="17462101"/>
    <w:rsid w:val="174846DA"/>
    <w:rsid w:val="174A036A"/>
    <w:rsid w:val="174A87E6"/>
    <w:rsid w:val="174EABA0"/>
    <w:rsid w:val="174EBC58"/>
    <w:rsid w:val="174F6583"/>
    <w:rsid w:val="17506B91"/>
    <w:rsid w:val="17570907"/>
    <w:rsid w:val="1759B425"/>
    <w:rsid w:val="175C2515"/>
    <w:rsid w:val="176ABE33"/>
    <w:rsid w:val="176D5928"/>
    <w:rsid w:val="176D67D5"/>
    <w:rsid w:val="176E4371"/>
    <w:rsid w:val="176EDDA8"/>
    <w:rsid w:val="176F0E44"/>
    <w:rsid w:val="1778AFED"/>
    <w:rsid w:val="178366DE"/>
    <w:rsid w:val="1783C0CB"/>
    <w:rsid w:val="17870654"/>
    <w:rsid w:val="178DE625"/>
    <w:rsid w:val="1791D560"/>
    <w:rsid w:val="1795E563"/>
    <w:rsid w:val="179C5472"/>
    <w:rsid w:val="179FD340"/>
    <w:rsid w:val="17A2D088"/>
    <w:rsid w:val="17A35FF8"/>
    <w:rsid w:val="17A605EA"/>
    <w:rsid w:val="17A67387"/>
    <w:rsid w:val="17B380D0"/>
    <w:rsid w:val="17B81743"/>
    <w:rsid w:val="17C2B80C"/>
    <w:rsid w:val="17C67213"/>
    <w:rsid w:val="17C8A287"/>
    <w:rsid w:val="17CBD8C0"/>
    <w:rsid w:val="17CCA587"/>
    <w:rsid w:val="17CE5963"/>
    <w:rsid w:val="17D08E05"/>
    <w:rsid w:val="17D0FDC1"/>
    <w:rsid w:val="17D2399F"/>
    <w:rsid w:val="17D64BCD"/>
    <w:rsid w:val="17D745BC"/>
    <w:rsid w:val="17D83F47"/>
    <w:rsid w:val="17DF5D5D"/>
    <w:rsid w:val="17E10998"/>
    <w:rsid w:val="17E54957"/>
    <w:rsid w:val="17ED967C"/>
    <w:rsid w:val="17F527DC"/>
    <w:rsid w:val="17F73019"/>
    <w:rsid w:val="17FB69BB"/>
    <w:rsid w:val="1806A8F9"/>
    <w:rsid w:val="1809E19D"/>
    <w:rsid w:val="180A584B"/>
    <w:rsid w:val="18126F6B"/>
    <w:rsid w:val="1813A883"/>
    <w:rsid w:val="1814D9ED"/>
    <w:rsid w:val="18169A72"/>
    <w:rsid w:val="181C3A7C"/>
    <w:rsid w:val="181D68FA"/>
    <w:rsid w:val="18204170"/>
    <w:rsid w:val="182C2C6F"/>
    <w:rsid w:val="183299AE"/>
    <w:rsid w:val="1834861A"/>
    <w:rsid w:val="18353244"/>
    <w:rsid w:val="183DF613"/>
    <w:rsid w:val="18412B3C"/>
    <w:rsid w:val="18419092"/>
    <w:rsid w:val="18428581"/>
    <w:rsid w:val="184A71B8"/>
    <w:rsid w:val="184B37E1"/>
    <w:rsid w:val="184DF017"/>
    <w:rsid w:val="184E1026"/>
    <w:rsid w:val="1853AB43"/>
    <w:rsid w:val="18546978"/>
    <w:rsid w:val="1855636C"/>
    <w:rsid w:val="18556650"/>
    <w:rsid w:val="1859B51F"/>
    <w:rsid w:val="185A7B0D"/>
    <w:rsid w:val="185D61F5"/>
    <w:rsid w:val="1863B75B"/>
    <w:rsid w:val="18654633"/>
    <w:rsid w:val="1865A098"/>
    <w:rsid w:val="1866823A"/>
    <w:rsid w:val="186BB1BB"/>
    <w:rsid w:val="186BFCBB"/>
    <w:rsid w:val="186F5E6C"/>
    <w:rsid w:val="187067F5"/>
    <w:rsid w:val="18761407"/>
    <w:rsid w:val="1878FCD6"/>
    <w:rsid w:val="187D45CB"/>
    <w:rsid w:val="18804FEA"/>
    <w:rsid w:val="1881573F"/>
    <w:rsid w:val="1882972E"/>
    <w:rsid w:val="1882B18C"/>
    <w:rsid w:val="1885905A"/>
    <w:rsid w:val="1886D58C"/>
    <w:rsid w:val="188720AC"/>
    <w:rsid w:val="1889FB9C"/>
    <w:rsid w:val="188C7C35"/>
    <w:rsid w:val="188C7EEC"/>
    <w:rsid w:val="188DAF43"/>
    <w:rsid w:val="188E3292"/>
    <w:rsid w:val="189513E3"/>
    <w:rsid w:val="189C9766"/>
    <w:rsid w:val="18AD4333"/>
    <w:rsid w:val="18B2BA75"/>
    <w:rsid w:val="18B2C7BE"/>
    <w:rsid w:val="18B4005E"/>
    <w:rsid w:val="18B6ABB2"/>
    <w:rsid w:val="18BCCD12"/>
    <w:rsid w:val="18BD0537"/>
    <w:rsid w:val="18C64336"/>
    <w:rsid w:val="18D311D0"/>
    <w:rsid w:val="18D31882"/>
    <w:rsid w:val="18DE7BA6"/>
    <w:rsid w:val="18E350A5"/>
    <w:rsid w:val="18EC36BB"/>
    <w:rsid w:val="18F24651"/>
    <w:rsid w:val="18F9DFD4"/>
    <w:rsid w:val="190913BB"/>
    <w:rsid w:val="190A601A"/>
    <w:rsid w:val="190B2565"/>
    <w:rsid w:val="1915F302"/>
    <w:rsid w:val="191784E5"/>
    <w:rsid w:val="191AF4DE"/>
    <w:rsid w:val="191D4AC3"/>
    <w:rsid w:val="191E052C"/>
    <w:rsid w:val="192584EE"/>
    <w:rsid w:val="19278FBC"/>
    <w:rsid w:val="19288CB4"/>
    <w:rsid w:val="192D3B6F"/>
    <w:rsid w:val="192F4BDF"/>
    <w:rsid w:val="19306947"/>
    <w:rsid w:val="194A71F0"/>
    <w:rsid w:val="194D5D05"/>
    <w:rsid w:val="194DF45B"/>
    <w:rsid w:val="19531AFB"/>
    <w:rsid w:val="1954EE4B"/>
    <w:rsid w:val="19562E32"/>
    <w:rsid w:val="195681D2"/>
    <w:rsid w:val="1956FD08"/>
    <w:rsid w:val="19573833"/>
    <w:rsid w:val="1963394C"/>
    <w:rsid w:val="196566D9"/>
    <w:rsid w:val="1967F55F"/>
    <w:rsid w:val="19697D23"/>
    <w:rsid w:val="196B3CD6"/>
    <w:rsid w:val="196C4198"/>
    <w:rsid w:val="196C6C04"/>
    <w:rsid w:val="196E04A4"/>
    <w:rsid w:val="19715742"/>
    <w:rsid w:val="1974F5DD"/>
    <w:rsid w:val="19751CEC"/>
    <w:rsid w:val="1976F3C0"/>
    <w:rsid w:val="197D0192"/>
    <w:rsid w:val="19805605"/>
    <w:rsid w:val="19812EA9"/>
    <w:rsid w:val="1981734F"/>
    <w:rsid w:val="198CA575"/>
    <w:rsid w:val="198E71DE"/>
    <w:rsid w:val="1993E552"/>
    <w:rsid w:val="19943586"/>
    <w:rsid w:val="1995FDCE"/>
    <w:rsid w:val="19A10787"/>
    <w:rsid w:val="19A13C6E"/>
    <w:rsid w:val="19A6A9D0"/>
    <w:rsid w:val="19A9947F"/>
    <w:rsid w:val="19ACC59E"/>
    <w:rsid w:val="19AE0237"/>
    <w:rsid w:val="19AEAE06"/>
    <w:rsid w:val="19B1C3B7"/>
    <w:rsid w:val="19B3745A"/>
    <w:rsid w:val="19B393E1"/>
    <w:rsid w:val="19BD1612"/>
    <w:rsid w:val="19BD7F59"/>
    <w:rsid w:val="19BE79BB"/>
    <w:rsid w:val="19C28C1D"/>
    <w:rsid w:val="19C2FF5F"/>
    <w:rsid w:val="19C5F0F0"/>
    <w:rsid w:val="19CB7DA4"/>
    <w:rsid w:val="19CED36B"/>
    <w:rsid w:val="19D5997E"/>
    <w:rsid w:val="19D60970"/>
    <w:rsid w:val="19DD3176"/>
    <w:rsid w:val="19E0C754"/>
    <w:rsid w:val="19E8F6E3"/>
    <w:rsid w:val="19EC93C9"/>
    <w:rsid w:val="19F6EFEF"/>
    <w:rsid w:val="19F70B85"/>
    <w:rsid w:val="19F763CD"/>
    <w:rsid w:val="19FC07E1"/>
    <w:rsid w:val="1A02753E"/>
    <w:rsid w:val="1A0FFB6C"/>
    <w:rsid w:val="1A1379AF"/>
    <w:rsid w:val="1A14715F"/>
    <w:rsid w:val="1A1AA1EC"/>
    <w:rsid w:val="1A232913"/>
    <w:rsid w:val="1A2C3512"/>
    <w:rsid w:val="1A328DE7"/>
    <w:rsid w:val="1A331B56"/>
    <w:rsid w:val="1A3B709D"/>
    <w:rsid w:val="1A404571"/>
    <w:rsid w:val="1A40FDA8"/>
    <w:rsid w:val="1A47C544"/>
    <w:rsid w:val="1A47F12E"/>
    <w:rsid w:val="1A48B7E9"/>
    <w:rsid w:val="1A4909FA"/>
    <w:rsid w:val="1A50E191"/>
    <w:rsid w:val="1A54B812"/>
    <w:rsid w:val="1A599506"/>
    <w:rsid w:val="1A5C1355"/>
    <w:rsid w:val="1A5E1F61"/>
    <w:rsid w:val="1A679463"/>
    <w:rsid w:val="1A6B6FA5"/>
    <w:rsid w:val="1A6BBCC7"/>
    <w:rsid w:val="1A7DAE12"/>
    <w:rsid w:val="1A7ED289"/>
    <w:rsid w:val="1A800F91"/>
    <w:rsid w:val="1A834261"/>
    <w:rsid w:val="1A84F9E1"/>
    <w:rsid w:val="1A8529DE"/>
    <w:rsid w:val="1A8BC6DF"/>
    <w:rsid w:val="1A8D27D6"/>
    <w:rsid w:val="1A922088"/>
    <w:rsid w:val="1A923382"/>
    <w:rsid w:val="1A9AF183"/>
    <w:rsid w:val="1A9C7037"/>
    <w:rsid w:val="1A9CE277"/>
    <w:rsid w:val="1A9D64E1"/>
    <w:rsid w:val="1AA20FE1"/>
    <w:rsid w:val="1AA44BF9"/>
    <w:rsid w:val="1AA7E9B3"/>
    <w:rsid w:val="1AA928A2"/>
    <w:rsid w:val="1AAD5C87"/>
    <w:rsid w:val="1AAFDE39"/>
    <w:rsid w:val="1AB0E962"/>
    <w:rsid w:val="1AB50016"/>
    <w:rsid w:val="1AB6C2F6"/>
    <w:rsid w:val="1AC1F174"/>
    <w:rsid w:val="1AC47F93"/>
    <w:rsid w:val="1AC4F9C1"/>
    <w:rsid w:val="1ACE88AD"/>
    <w:rsid w:val="1AD4EBAE"/>
    <w:rsid w:val="1AD666DB"/>
    <w:rsid w:val="1AD8A593"/>
    <w:rsid w:val="1AE0CF11"/>
    <w:rsid w:val="1AE1816A"/>
    <w:rsid w:val="1AE4560D"/>
    <w:rsid w:val="1AEA5B5C"/>
    <w:rsid w:val="1AEAB4D9"/>
    <w:rsid w:val="1AED3B07"/>
    <w:rsid w:val="1AFDC8E3"/>
    <w:rsid w:val="1B05744B"/>
    <w:rsid w:val="1B05DB4B"/>
    <w:rsid w:val="1B095AAF"/>
    <w:rsid w:val="1B0B0E7E"/>
    <w:rsid w:val="1B10CF3D"/>
    <w:rsid w:val="1B11CF42"/>
    <w:rsid w:val="1B1684B4"/>
    <w:rsid w:val="1B172D79"/>
    <w:rsid w:val="1B1AE89C"/>
    <w:rsid w:val="1B264658"/>
    <w:rsid w:val="1B2AB3DB"/>
    <w:rsid w:val="1B2D5E2C"/>
    <w:rsid w:val="1B309B14"/>
    <w:rsid w:val="1B363B1E"/>
    <w:rsid w:val="1B36F691"/>
    <w:rsid w:val="1B37F51C"/>
    <w:rsid w:val="1B3DDB95"/>
    <w:rsid w:val="1B4BEABB"/>
    <w:rsid w:val="1B4C8971"/>
    <w:rsid w:val="1B4CA3D5"/>
    <w:rsid w:val="1B4FF306"/>
    <w:rsid w:val="1B54A66E"/>
    <w:rsid w:val="1B56066E"/>
    <w:rsid w:val="1B5609E1"/>
    <w:rsid w:val="1B5868A7"/>
    <w:rsid w:val="1B64DE40"/>
    <w:rsid w:val="1B68003E"/>
    <w:rsid w:val="1B6CC23B"/>
    <w:rsid w:val="1B6F2FE6"/>
    <w:rsid w:val="1B7BC69A"/>
    <w:rsid w:val="1B7C263A"/>
    <w:rsid w:val="1B834C80"/>
    <w:rsid w:val="1B83CA0F"/>
    <w:rsid w:val="1B8ED9C2"/>
    <w:rsid w:val="1B926498"/>
    <w:rsid w:val="1B9C5916"/>
    <w:rsid w:val="1B9C8025"/>
    <w:rsid w:val="1B9DC957"/>
    <w:rsid w:val="1BA25857"/>
    <w:rsid w:val="1BA3D99F"/>
    <w:rsid w:val="1BAC105F"/>
    <w:rsid w:val="1BB28640"/>
    <w:rsid w:val="1BB2D352"/>
    <w:rsid w:val="1BBB6B05"/>
    <w:rsid w:val="1BBF3C37"/>
    <w:rsid w:val="1BC6F950"/>
    <w:rsid w:val="1BC6FBDA"/>
    <w:rsid w:val="1BCC4912"/>
    <w:rsid w:val="1BD844FB"/>
    <w:rsid w:val="1BD99FBD"/>
    <w:rsid w:val="1BDE3799"/>
    <w:rsid w:val="1BE6A846"/>
    <w:rsid w:val="1BE94520"/>
    <w:rsid w:val="1BEA401A"/>
    <w:rsid w:val="1BEC5630"/>
    <w:rsid w:val="1BEF86BA"/>
    <w:rsid w:val="1BF20F11"/>
    <w:rsid w:val="1BF32C9A"/>
    <w:rsid w:val="1BF661EF"/>
    <w:rsid w:val="1BF942FE"/>
    <w:rsid w:val="1BFA23FE"/>
    <w:rsid w:val="1BFBC0B1"/>
    <w:rsid w:val="1C076FD6"/>
    <w:rsid w:val="1C0797B5"/>
    <w:rsid w:val="1C0B8754"/>
    <w:rsid w:val="1C0C6544"/>
    <w:rsid w:val="1C0F9025"/>
    <w:rsid w:val="1C1033F4"/>
    <w:rsid w:val="1C12B544"/>
    <w:rsid w:val="1C183361"/>
    <w:rsid w:val="1C184887"/>
    <w:rsid w:val="1C1AEC7B"/>
    <w:rsid w:val="1C1B2BBA"/>
    <w:rsid w:val="1C1F604F"/>
    <w:rsid w:val="1C23399F"/>
    <w:rsid w:val="1C23E891"/>
    <w:rsid w:val="1C26D7A3"/>
    <w:rsid w:val="1C288826"/>
    <w:rsid w:val="1C29D69E"/>
    <w:rsid w:val="1C2C4012"/>
    <w:rsid w:val="1C2E2DFE"/>
    <w:rsid w:val="1C2E766B"/>
    <w:rsid w:val="1C37AD8D"/>
    <w:rsid w:val="1C3A82FD"/>
    <w:rsid w:val="1C446EFB"/>
    <w:rsid w:val="1C495745"/>
    <w:rsid w:val="1C5301C7"/>
    <w:rsid w:val="1C582E37"/>
    <w:rsid w:val="1C5911F7"/>
    <w:rsid w:val="1C5A7293"/>
    <w:rsid w:val="1C5B3026"/>
    <w:rsid w:val="1C63F5B5"/>
    <w:rsid w:val="1C64E50D"/>
    <w:rsid w:val="1C6EAF19"/>
    <w:rsid w:val="1C73DAD2"/>
    <w:rsid w:val="1C74412D"/>
    <w:rsid w:val="1C845E4D"/>
    <w:rsid w:val="1C8469E3"/>
    <w:rsid w:val="1C85A0AB"/>
    <w:rsid w:val="1C85B115"/>
    <w:rsid w:val="1C892DAE"/>
    <w:rsid w:val="1C89ABE0"/>
    <w:rsid w:val="1C8D5629"/>
    <w:rsid w:val="1C8D6548"/>
    <w:rsid w:val="1C91CAA9"/>
    <w:rsid w:val="1C942F3E"/>
    <w:rsid w:val="1C970C76"/>
    <w:rsid w:val="1C9CBF70"/>
    <w:rsid w:val="1CA02FF1"/>
    <w:rsid w:val="1CA5D3D3"/>
    <w:rsid w:val="1CA76D0A"/>
    <w:rsid w:val="1CA8947B"/>
    <w:rsid w:val="1CAA9B30"/>
    <w:rsid w:val="1CB9AB84"/>
    <w:rsid w:val="1CBBE23D"/>
    <w:rsid w:val="1CC049DA"/>
    <w:rsid w:val="1CC7BD06"/>
    <w:rsid w:val="1CCAC437"/>
    <w:rsid w:val="1CCC0EC4"/>
    <w:rsid w:val="1CCF9749"/>
    <w:rsid w:val="1CD3D981"/>
    <w:rsid w:val="1CD99CAF"/>
    <w:rsid w:val="1CDDDC48"/>
    <w:rsid w:val="1CE05743"/>
    <w:rsid w:val="1CE4E212"/>
    <w:rsid w:val="1CE567A6"/>
    <w:rsid w:val="1CEB4BA2"/>
    <w:rsid w:val="1CEDBAE9"/>
    <w:rsid w:val="1CF13D27"/>
    <w:rsid w:val="1CF5A2F4"/>
    <w:rsid w:val="1CFCD850"/>
    <w:rsid w:val="1CFD8CCA"/>
    <w:rsid w:val="1D01AB19"/>
    <w:rsid w:val="1D10BE3F"/>
    <w:rsid w:val="1D14E3CA"/>
    <w:rsid w:val="1D15A845"/>
    <w:rsid w:val="1D23DDAA"/>
    <w:rsid w:val="1D299745"/>
    <w:rsid w:val="1D2A37BF"/>
    <w:rsid w:val="1D2CCAA4"/>
    <w:rsid w:val="1D332BE8"/>
    <w:rsid w:val="1D336E57"/>
    <w:rsid w:val="1D368AD9"/>
    <w:rsid w:val="1D3D0AD6"/>
    <w:rsid w:val="1D3DED6C"/>
    <w:rsid w:val="1D3FC655"/>
    <w:rsid w:val="1D43112C"/>
    <w:rsid w:val="1D46F4B6"/>
    <w:rsid w:val="1D4AEB16"/>
    <w:rsid w:val="1D5213BA"/>
    <w:rsid w:val="1D522360"/>
    <w:rsid w:val="1D52C7D8"/>
    <w:rsid w:val="1D543D4D"/>
    <w:rsid w:val="1D561B90"/>
    <w:rsid w:val="1D56980B"/>
    <w:rsid w:val="1D616FF7"/>
    <w:rsid w:val="1D64759D"/>
    <w:rsid w:val="1D66F49B"/>
    <w:rsid w:val="1D67DB55"/>
    <w:rsid w:val="1D6A33A4"/>
    <w:rsid w:val="1D6AB627"/>
    <w:rsid w:val="1D6D135D"/>
    <w:rsid w:val="1D6EE4D0"/>
    <w:rsid w:val="1D705BA4"/>
    <w:rsid w:val="1D73A28A"/>
    <w:rsid w:val="1D7B66F5"/>
    <w:rsid w:val="1D7BAFCD"/>
    <w:rsid w:val="1D82D0D6"/>
    <w:rsid w:val="1D872858"/>
    <w:rsid w:val="1D8C70C6"/>
    <w:rsid w:val="1D8FE72D"/>
    <w:rsid w:val="1D95ED4C"/>
    <w:rsid w:val="1D9E126A"/>
    <w:rsid w:val="1D9FEBC6"/>
    <w:rsid w:val="1DA0CCE4"/>
    <w:rsid w:val="1DA1E616"/>
    <w:rsid w:val="1DA80831"/>
    <w:rsid w:val="1DA96E75"/>
    <w:rsid w:val="1DAA2ECB"/>
    <w:rsid w:val="1DAF8A42"/>
    <w:rsid w:val="1DB0E86C"/>
    <w:rsid w:val="1DB403E8"/>
    <w:rsid w:val="1DC026CB"/>
    <w:rsid w:val="1DC2F74B"/>
    <w:rsid w:val="1DC2FB89"/>
    <w:rsid w:val="1DC81F62"/>
    <w:rsid w:val="1DC91DB1"/>
    <w:rsid w:val="1DCD9A59"/>
    <w:rsid w:val="1DCDA542"/>
    <w:rsid w:val="1DD04CED"/>
    <w:rsid w:val="1DD0A4BD"/>
    <w:rsid w:val="1DD50087"/>
    <w:rsid w:val="1DD9A434"/>
    <w:rsid w:val="1DD9FAA5"/>
    <w:rsid w:val="1DDF13D8"/>
    <w:rsid w:val="1DE37FF4"/>
    <w:rsid w:val="1DE4EDA5"/>
    <w:rsid w:val="1DE6D382"/>
    <w:rsid w:val="1DE7DD32"/>
    <w:rsid w:val="1DE8B1C6"/>
    <w:rsid w:val="1DF3B09B"/>
    <w:rsid w:val="1DF3C77D"/>
    <w:rsid w:val="1DF544A8"/>
    <w:rsid w:val="1DFA988B"/>
    <w:rsid w:val="1DFBDDB1"/>
    <w:rsid w:val="1E00BC56"/>
    <w:rsid w:val="1E041572"/>
    <w:rsid w:val="1E092157"/>
    <w:rsid w:val="1E0B2E3F"/>
    <w:rsid w:val="1E0F9A5D"/>
    <w:rsid w:val="1E11573A"/>
    <w:rsid w:val="1E11A795"/>
    <w:rsid w:val="1E11DB19"/>
    <w:rsid w:val="1E16000B"/>
    <w:rsid w:val="1E182CB4"/>
    <w:rsid w:val="1E20298E"/>
    <w:rsid w:val="1E2033C8"/>
    <w:rsid w:val="1E22E1BB"/>
    <w:rsid w:val="1E24E95B"/>
    <w:rsid w:val="1E262AEF"/>
    <w:rsid w:val="1E2B68BD"/>
    <w:rsid w:val="1E333660"/>
    <w:rsid w:val="1E371060"/>
    <w:rsid w:val="1E3871CE"/>
    <w:rsid w:val="1E39F36B"/>
    <w:rsid w:val="1E3BA7CE"/>
    <w:rsid w:val="1E48C964"/>
    <w:rsid w:val="1E4DBA56"/>
    <w:rsid w:val="1E56C9D8"/>
    <w:rsid w:val="1E598158"/>
    <w:rsid w:val="1E5E97CE"/>
    <w:rsid w:val="1E5F7181"/>
    <w:rsid w:val="1E611AE9"/>
    <w:rsid w:val="1E64643D"/>
    <w:rsid w:val="1E67A9A1"/>
    <w:rsid w:val="1E704EAC"/>
    <w:rsid w:val="1E709353"/>
    <w:rsid w:val="1E775854"/>
    <w:rsid w:val="1E779C12"/>
    <w:rsid w:val="1E7CD3F6"/>
    <w:rsid w:val="1E7D3B38"/>
    <w:rsid w:val="1E7DA820"/>
    <w:rsid w:val="1E7EA3F3"/>
    <w:rsid w:val="1E81BAC2"/>
    <w:rsid w:val="1E88702A"/>
    <w:rsid w:val="1E8CF87E"/>
    <w:rsid w:val="1E92073B"/>
    <w:rsid w:val="1EA869CD"/>
    <w:rsid w:val="1EADFDD9"/>
    <w:rsid w:val="1EAF5E17"/>
    <w:rsid w:val="1EB3604F"/>
    <w:rsid w:val="1EBC51E7"/>
    <w:rsid w:val="1EBD44E3"/>
    <w:rsid w:val="1EBE6DB1"/>
    <w:rsid w:val="1EBF53EC"/>
    <w:rsid w:val="1EC52910"/>
    <w:rsid w:val="1EC72BC4"/>
    <w:rsid w:val="1ECD2388"/>
    <w:rsid w:val="1ECF1DBC"/>
    <w:rsid w:val="1ECF34B5"/>
    <w:rsid w:val="1ED14BCA"/>
    <w:rsid w:val="1ED5C0E4"/>
    <w:rsid w:val="1ED773E2"/>
    <w:rsid w:val="1ED85022"/>
    <w:rsid w:val="1EE42207"/>
    <w:rsid w:val="1EEE7EF0"/>
    <w:rsid w:val="1EEFCE1D"/>
    <w:rsid w:val="1EEFFFC1"/>
    <w:rsid w:val="1EF326E9"/>
    <w:rsid w:val="1EF516CC"/>
    <w:rsid w:val="1EF587C9"/>
    <w:rsid w:val="1EFCC208"/>
    <w:rsid w:val="1F032D87"/>
    <w:rsid w:val="1F04D977"/>
    <w:rsid w:val="1F06084C"/>
    <w:rsid w:val="1F0CB36F"/>
    <w:rsid w:val="1F0DC3FF"/>
    <w:rsid w:val="1F0DCB99"/>
    <w:rsid w:val="1F11E7AF"/>
    <w:rsid w:val="1F170769"/>
    <w:rsid w:val="1F17C5B9"/>
    <w:rsid w:val="1F1DA2B4"/>
    <w:rsid w:val="1F22CCE8"/>
    <w:rsid w:val="1F27BA77"/>
    <w:rsid w:val="1F2933F8"/>
    <w:rsid w:val="1F294A13"/>
    <w:rsid w:val="1F299EAE"/>
    <w:rsid w:val="1F2CE07E"/>
    <w:rsid w:val="1F3073D2"/>
    <w:rsid w:val="1F35F976"/>
    <w:rsid w:val="1F36A4DD"/>
    <w:rsid w:val="1F3A9B39"/>
    <w:rsid w:val="1F3B4105"/>
    <w:rsid w:val="1F42AD8C"/>
    <w:rsid w:val="1F435E8C"/>
    <w:rsid w:val="1F448F97"/>
    <w:rsid w:val="1F457DF9"/>
    <w:rsid w:val="1F4622EF"/>
    <w:rsid w:val="1F48741F"/>
    <w:rsid w:val="1F4952D2"/>
    <w:rsid w:val="1F4B604E"/>
    <w:rsid w:val="1F4CFCB7"/>
    <w:rsid w:val="1F4FA282"/>
    <w:rsid w:val="1F54A710"/>
    <w:rsid w:val="1F5C74BE"/>
    <w:rsid w:val="1F5EF0D7"/>
    <w:rsid w:val="1F6205F0"/>
    <w:rsid w:val="1F6321B4"/>
    <w:rsid w:val="1F637E8C"/>
    <w:rsid w:val="1F651A77"/>
    <w:rsid w:val="1F67911C"/>
    <w:rsid w:val="1F7D8C49"/>
    <w:rsid w:val="1F8067DD"/>
    <w:rsid w:val="1F81DEB7"/>
    <w:rsid w:val="1F8687C5"/>
    <w:rsid w:val="1F8C4133"/>
    <w:rsid w:val="1F90A837"/>
    <w:rsid w:val="1F90DFC3"/>
    <w:rsid w:val="1F97ACE4"/>
    <w:rsid w:val="1F99FE3E"/>
    <w:rsid w:val="1F9D1BC5"/>
    <w:rsid w:val="1F9F3CDF"/>
    <w:rsid w:val="1FA5053D"/>
    <w:rsid w:val="1FA6FCF6"/>
    <w:rsid w:val="1FAFD6DE"/>
    <w:rsid w:val="1FB2095E"/>
    <w:rsid w:val="1FB3B389"/>
    <w:rsid w:val="1FB9495D"/>
    <w:rsid w:val="1FB996F1"/>
    <w:rsid w:val="1FBAEE8D"/>
    <w:rsid w:val="1FBD418D"/>
    <w:rsid w:val="1FC13820"/>
    <w:rsid w:val="1FC387E0"/>
    <w:rsid w:val="1FC675D1"/>
    <w:rsid w:val="1FC84050"/>
    <w:rsid w:val="1FD1B420"/>
    <w:rsid w:val="1FD4C894"/>
    <w:rsid w:val="1FD8096C"/>
    <w:rsid w:val="1FDDB754"/>
    <w:rsid w:val="1FDDFB1F"/>
    <w:rsid w:val="1FE07E89"/>
    <w:rsid w:val="1FE16521"/>
    <w:rsid w:val="1FE4C20E"/>
    <w:rsid w:val="1FE85AC7"/>
    <w:rsid w:val="1FEABBE6"/>
    <w:rsid w:val="1FED7D77"/>
    <w:rsid w:val="1FF8C5DA"/>
    <w:rsid w:val="1FF93D9A"/>
    <w:rsid w:val="1FF985C9"/>
    <w:rsid w:val="2001B359"/>
    <w:rsid w:val="2003EE91"/>
    <w:rsid w:val="2007E442"/>
    <w:rsid w:val="200B7552"/>
    <w:rsid w:val="200EC53B"/>
    <w:rsid w:val="200F18EB"/>
    <w:rsid w:val="2016A8CA"/>
    <w:rsid w:val="201902EE"/>
    <w:rsid w:val="201966AF"/>
    <w:rsid w:val="201A8E47"/>
    <w:rsid w:val="2026BF0D"/>
    <w:rsid w:val="2027DDB9"/>
    <w:rsid w:val="2027ED63"/>
    <w:rsid w:val="202C4949"/>
    <w:rsid w:val="202F9DCC"/>
    <w:rsid w:val="20398DA7"/>
    <w:rsid w:val="203A0664"/>
    <w:rsid w:val="203C467D"/>
    <w:rsid w:val="2040D457"/>
    <w:rsid w:val="20462BDC"/>
    <w:rsid w:val="204B695B"/>
    <w:rsid w:val="204BB5E6"/>
    <w:rsid w:val="20503CD3"/>
    <w:rsid w:val="2057BF8F"/>
    <w:rsid w:val="205F72D7"/>
    <w:rsid w:val="206294D0"/>
    <w:rsid w:val="206A7A9A"/>
    <w:rsid w:val="206C8DF8"/>
    <w:rsid w:val="206E1A4F"/>
    <w:rsid w:val="206FEAD5"/>
    <w:rsid w:val="207ADD4A"/>
    <w:rsid w:val="2080E7A0"/>
    <w:rsid w:val="20840C55"/>
    <w:rsid w:val="208773F9"/>
    <w:rsid w:val="2087E71C"/>
    <w:rsid w:val="208A3B35"/>
    <w:rsid w:val="208FA922"/>
    <w:rsid w:val="20922663"/>
    <w:rsid w:val="2096264B"/>
    <w:rsid w:val="2098C946"/>
    <w:rsid w:val="209BCDA6"/>
    <w:rsid w:val="209CFF7D"/>
    <w:rsid w:val="209E1246"/>
    <w:rsid w:val="20A45825"/>
    <w:rsid w:val="20A5BA47"/>
    <w:rsid w:val="20A66AAA"/>
    <w:rsid w:val="20A70CD4"/>
    <w:rsid w:val="20A7466B"/>
    <w:rsid w:val="20A791F5"/>
    <w:rsid w:val="20AA906F"/>
    <w:rsid w:val="20AE4E30"/>
    <w:rsid w:val="20AE50AC"/>
    <w:rsid w:val="20B4743E"/>
    <w:rsid w:val="20B5299F"/>
    <w:rsid w:val="20BBD2B0"/>
    <w:rsid w:val="20BE1517"/>
    <w:rsid w:val="20C55BBE"/>
    <w:rsid w:val="20C78A07"/>
    <w:rsid w:val="20CA15C1"/>
    <w:rsid w:val="20CA81C7"/>
    <w:rsid w:val="20CABA45"/>
    <w:rsid w:val="20CAFF3B"/>
    <w:rsid w:val="20CFDCEB"/>
    <w:rsid w:val="20D0054B"/>
    <w:rsid w:val="20D9942F"/>
    <w:rsid w:val="20DC7000"/>
    <w:rsid w:val="20DF487A"/>
    <w:rsid w:val="20DF7F5D"/>
    <w:rsid w:val="20E1DA26"/>
    <w:rsid w:val="20E42CEF"/>
    <w:rsid w:val="20E6A552"/>
    <w:rsid w:val="20F23908"/>
    <w:rsid w:val="20F89BE1"/>
    <w:rsid w:val="20FBDC6E"/>
    <w:rsid w:val="20FCED99"/>
    <w:rsid w:val="20FEC454"/>
    <w:rsid w:val="20FEDF28"/>
    <w:rsid w:val="20FFB7E5"/>
    <w:rsid w:val="20FFDF01"/>
    <w:rsid w:val="21148D51"/>
    <w:rsid w:val="2116669F"/>
    <w:rsid w:val="211A98F5"/>
    <w:rsid w:val="211C5ABF"/>
    <w:rsid w:val="2120BFD1"/>
    <w:rsid w:val="21230949"/>
    <w:rsid w:val="21244F57"/>
    <w:rsid w:val="2129DAC4"/>
    <w:rsid w:val="212E3DFD"/>
    <w:rsid w:val="2130FECF"/>
    <w:rsid w:val="21311DB7"/>
    <w:rsid w:val="21320713"/>
    <w:rsid w:val="21327539"/>
    <w:rsid w:val="2137EB14"/>
    <w:rsid w:val="2139A8CB"/>
    <w:rsid w:val="213A64DB"/>
    <w:rsid w:val="213BCB27"/>
    <w:rsid w:val="213CF4A2"/>
    <w:rsid w:val="214AF537"/>
    <w:rsid w:val="214D9512"/>
    <w:rsid w:val="214FB058"/>
    <w:rsid w:val="2154FD53"/>
    <w:rsid w:val="2160B478"/>
    <w:rsid w:val="216A9652"/>
    <w:rsid w:val="216B626C"/>
    <w:rsid w:val="216BF66A"/>
    <w:rsid w:val="2171038C"/>
    <w:rsid w:val="217FFB3E"/>
    <w:rsid w:val="2182924D"/>
    <w:rsid w:val="218F3AA4"/>
    <w:rsid w:val="2192B18B"/>
    <w:rsid w:val="219616D9"/>
    <w:rsid w:val="2197DB70"/>
    <w:rsid w:val="219FC393"/>
    <w:rsid w:val="21A0E2C8"/>
    <w:rsid w:val="21A36B31"/>
    <w:rsid w:val="21A59FA1"/>
    <w:rsid w:val="21A7BE1C"/>
    <w:rsid w:val="21A9CB8A"/>
    <w:rsid w:val="21B31C5C"/>
    <w:rsid w:val="21B3CFF0"/>
    <w:rsid w:val="21B40ADE"/>
    <w:rsid w:val="21B612A1"/>
    <w:rsid w:val="21BD7043"/>
    <w:rsid w:val="21BDA6B4"/>
    <w:rsid w:val="21C0C29F"/>
    <w:rsid w:val="21D123C0"/>
    <w:rsid w:val="21D65BA8"/>
    <w:rsid w:val="21D97422"/>
    <w:rsid w:val="21DB3881"/>
    <w:rsid w:val="21DDAA37"/>
    <w:rsid w:val="21E16F97"/>
    <w:rsid w:val="21E1C4CF"/>
    <w:rsid w:val="21EB86CA"/>
    <w:rsid w:val="21EEB820"/>
    <w:rsid w:val="21F125C7"/>
    <w:rsid w:val="21FF1E37"/>
    <w:rsid w:val="22004CC4"/>
    <w:rsid w:val="220126C6"/>
    <w:rsid w:val="2203426E"/>
    <w:rsid w:val="22042FB6"/>
    <w:rsid w:val="22067DED"/>
    <w:rsid w:val="220C298B"/>
    <w:rsid w:val="22127994"/>
    <w:rsid w:val="2213CFDF"/>
    <w:rsid w:val="2214AEFC"/>
    <w:rsid w:val="22167684"/>
    <w:rsid w:val="2216A903"/>
    <w:rsid w:val="221E0FC7"/>
    <w:rsid w:val="22213780"/>
    <w:rsid w:val="2222FB04"/>
    <w:rsid w:val="2224E9C6"/>
    <w:rsid w:val="22262047"/>
    <w:rsid w:val="22273C24"/>
    <w:rsid w:val="222A19F4"/>
    <w:rsid w:val="222FF0A5"/>
    <w:rsid w:val="2231DF0F"/>
    <w:rsid w:val="2235BF6F"/>
    <w:rsid w:val="2236BF00"/>
    <w:rsid w:val="22394D8C"/>
    <w:rsid w:val="223B69C6"/>
    <w:rsid w:val="224103E3"/>
    <w:rsid w:val="2241121B"/>
    <w:rsid w:val="22457AC5"/>
    <w:rsid w:val="224B42F0"/>
    <w:rsid w:val="224CF183"/>
    <w:rsid w:val="225581FC"/>
    <w:rsid w:val="225B0AA2"/>
    <w:rsid w:val="225B869A"/>
    <w:rsid w:val="225EBE4E"/>
    <w:rsid w:val="22693290"/>
    <w:rsid w:val="22696F5C"/>
    <w:rsid w:val="226C256C"/>
    <w:rsid w:val="226F6ABB"/>
    <w:rsid w:val="22770176"/>
    <w:rsid w:val="227809DF"/>
    <w:rsid w:val="227AE2C6"/>
    <w:rsid w:val="227C05F5"/>
    <w:rsid w:val="2285A79C"/>
    <w:rsid w:val="228A4BE8"/>
    <w:rsid w:val="2292556F"/>
    <w:rsid w:val="229A1CD7"/>
    <w:rsid w:val="229DD54C"/>
    <w:rsid w:val="229F1113"/>
    <w:rsid w:val="22A308E3"/>
    <w:rsid w:val="22A6E632"/>
    <w:rsid w:val="22AD5D10"/>
    <w:rsid w:val="22B0A36A"/>
    <w:rsid w:val="22B7B682"/>
    <w:rsid w:val="22C089FF"/>
    <w:rsid w:val="22C1AAAC"/>
    <w:rsid w:val="22C35BAD"/>
    <w:rsid w:val="22C4F12B"/>
    <w:rsid w:val="22C9849B"/>
    <w:rsid w:val="22CC6A8F"/>
    <w:rsid w:val="22CE6CC2"/>
    <w:rsid w:val="22D0E4E0"/>
    <w:rsid w:val="22D1325E"/>
    <w:rsid w:val="22D55C68"/>
    <w:rsid w:val="22D7D812"/>
    <w:rsid w:val="22DF9371"/>
    <w:rsid w:val="22E251F0"/>
    <w:rsid w:val="22E5DE5B"/>
    <w:rsid w:val="22E87200"/>
    <w:rsid w:val="22EB1412"/>
    <w:rsid w:val="22EEADC3"/>
    <w:rsid w:val="22EF208E"/>
    <w:rsid w:val="22F21B6B"/>
    <w:rsid w:val="22F37D4D"/>
    <w:rsid w:val="22F771C7"/>
    <w:rsid w:val="22F8888E"/>
    <w:rsid w:val="22FC1F4E"/>
    <w:rsid w:val="22FD9E94"/>
    <w:rsid w:val="22FF5ADE"/>
    <w:rsid w:val="23013AC5"/>
    <w:rsid w:val="2307DA30"/>
    <w:rsid w:val="230EB598"/>
    <w:rsid w:val="230F1553"/>
    <w:rsid w:val="2310AD88"/>
    <w:rsid w:val="2311048C"/>
    <w:rsid w:val="231279EF"/>
    <w:rsid w:val="2312D718"/>
    <w:rsid w:val="2315BEAB"/>
    <w:rsid w:val="231C3A1A"/>
    <w:rsid w:val="2320A540"/>
    <w:rsid w:val="2321989C"/>
    <w:rsid w:val="232433B0"/>
    <w:rsid w:val="232566A0"/>
    <w:rsid w:val="232BF045"/>
    <w:rsid w:val="232D3149"/>
    <w:rsid w:val="232DDFB6"/>
    <w:rsid w:val="2330070F"/>
    <w:rsid w:val="23385B31"/>
    <w:rsid w:val="233AD655"/>
    <w:rsid w:val="233DABF1"/>
    <w:rsid w:val="233F9A4A"/>
    <w:rsid w:val="2340B350"/>
    <w:rsid w:val="2347E287"/>
    <w:rsid w:val="234ACDCF"/>
    <w:rsid w:val="23501240"/>
    <w:rsid w:val="2350223D"/>
    <w:rsid w:val="2351D8FA"/>
    <w:rsid w:val="235ACA09"/>
    <w:rsid w:val="235AD984"/>
    <w:rsid w:val="2362376C"/>
    <w:rsid w:val="2363EBC8"/>
    <w:rsid w:val="2364FE5E"/>
    <w:rsid w:val="23655531"/>
    <w:rsid w:val="2366C642"/>
    <w:rsid w:val="236709CA"/>
    <w:rsid w:val="236DBB56"/>
    <w:rsid w:val="236EAF77"/>
    <w:rsid w:val="23728612"/>
    <w:rsid w:val="23750DC0"/>
    <w:rsid w:val="2376E723"/>
    <w:rsid w:val="23775951"/>
    <w:rsid w:val="237B0D60"/>
    <w:rsid w:val="23802A71"/>
    <w:rsid w:val="2383CDC3"/>
    <w:rsid w:val="238D8433"/>
    <w:rsid w:val="23900758"/>
    <w:rsid w:val="239119EF"/>
    <w:rsid w:val="23925D9C"/>
    <w:rsid w:val="2395178C"/>
    <w:rsid w:val="23967D98"/>
    <w:rsid w:val="239982B6"/>
    <w:rsid w:val="239D1E45"/>
    <w:rsid w:val="239DDEB5"/>
    <w:rsid w:val="23A0E655"/>
    <w:rsid w:val="23AC0BE2"/>
    <w:rsid w:val="23AFCCEA"/>
    <w:rsid w:val="23B15249"/>
    <w:rsid w:val="23B71857"/>
    <w:rsid w:val="23BE255F"/>
    <w:rsid w:val="23BF46C0"/>
    <w:rsid w:val="23C946F4"/>
    <w:rsid w:val="23C96640"/>
    <w:rsid w:val="23CED97F"/>
    <w:rsid w:val="23CF9C7E"/>
    <w:rsid w:val="23D1C3E3"/>
    <w:rsid w:val="23D458C4"/>
    <w:rsid w:val="23D61A35"/>
    <w:rsid w:val="23DAB781"/>
    <w:rsid w:val="23DAE89D"/>
    <w:rsid w:val="23DD96E9"/>
    <w:rsid w:val="23DE8BD2"/>
    <w:rsid w:val="23DEE076"/>
    <w:rsid w:val="23E27E7A"/>
    <w:rsid w:val="23E2E3FB"/>
    <w:rsid w:val="23E36076"/>
    <w:rsid w:val="23E7C6C3"/>
    <w:rsid w:val="23EAA5DE"/>
    <w:rsid w:val="23F209A2"/>
    <w:rsid w:val="2403E96A"/>
    <w:rsid w:val="240B64ED"/>
    <w:rsid w:val="240D0234"/>
    <w:rsid w:val="240DE197"/>
    <w:rsid w:val="240ECDD1"/>
    <w:rsid w:val="2416ADB3"/>
    <w:rsid w:val="2419726B"/>
    <w:rsid w:val="2419E13B"/>
    <w:rsid w:val="24212D6D"/>
    <w:rsid w:val="242239C8"/>
    <w:rsid w:val="242ADCDF"/>
    <w:rsid w:val="242FCA79"/>
    <w:rsid w:val="2430721F"/>
    <w:rsid w:val="2433B06B"/>
    <w:rsid w:val="24366318"/>
    <w:rsid w:val="2441F88E"/>
    <w:rsid w:val="2443312E"/>
    <w:rsid w:val="2443FCAE"/>
    <w:rsid w:val="24446717"/>
    <w:rsid w:val="244F0C79"/>
    <w:rsid w:val="24502293"/>
    <w:rsid w:val="245123B5"/>
    <w:rsid w:val="2455DF63"/>
    <w:rsid w:val="2456885E"/>
    <w:rsid w:val="2458564A"/>
    <w:rsid w:val="245C9DF0"/>
    <w:rsid w:val="245F1C3A"/>
    <w:rsid w:val="246026C8"/>
    <w:rsid w:val="24603ABA"/>
    <w:rsid w:val="24682567"/>
    <w:rsid w:val="246D9CEE"/>
    <w:rsid w:val="247165BC"/>
    <w:rsid w:val="2473C87B"/>
    <w:rsid w:val="248616CE"/>
    <w:rsid w:val="248A981E"/>
    <w:rsid w:val="248CAA84"/>
    <w:rsid w:val="248CF6ED"/>
    <w:rsid w:val="248D3821"/>
    <w:rsid w:val="248E4FAF"/>
    <w:rsid w:val="24929F29"/>
    <w:rsid w:val="2496D47B"/>
    <w:rsid w:val="2497BBFC"/>
    <w:rsid w:val="249828EC"/>
    <w:rsid w:val="2498F2CD"/>
    <w:rsid w:val="24A2B2C6"/>
    <w:rsid w:val="24A6F998"/>
    <w:rsid w:val="24AC5DC3"/>
    <w:rsid w:val="24B3A994"/>
    <w:rsid w:val="24B55F76"/>
    <w:rsid w:val="24B781A8"/>
    <w:rsid w:val="24B8309A"/>
    <w:rsid w:val="24B89AD0"/>
    <w:rsid w:val="24C452F6"/>
    <w:rsid w:val="24C75D63"/>
    <w:rsid w:val="24C783F8"/>
    <w:rsid w:val="24CDC76C"/>
    <w:rsid w:val="24D10918"/>
    <w:rsid w:val="24E02E7F"/>
    <w:rsid w:val="24E1926C"/>
    <w:rsid w:val="24EBDD55"/>
    <w:rsid w:val="24F73839"/>
    <w:rsid w:val="24FFEBDB"/>
    <w:rsid w:val="2501A360"/>
    <w:rsid w:val="2502950B"/>
    <w:rsid w:val="2503E74B"/>
    <w:rsid w:val="250498FB"/>
    <w:rsid w:val="25075501"/>
    <w:rsid w:val="25090B28"/>
    <w:rsid w:val="250F89BA"/>
    <w:rsid w:val="25108581"/>
    <w:rsid w:val="251A8C57"/>
    <w:rsid w:val="251CC9BB"/>
    <w:rsid w:val="251DDF23"/>
    <w:rsid w:val="252702DC"/>
    <w:rsid w:val="252E78C6"/>
    <w:rsid w:val="2532E819"/>
    <w:rsid w:val="2539D9A8"/>
    <w:rsid w:val="2545305C"/>
    <w:rsid w:val="2548981F"/>
    <w:rsid w:val="255205AB"/>
    <w:rsid w:val="2553914C"/>
    <w:rsid w:val="2553C1DA"/>
    <w:rsid w:val="255F7D22"/>
    <w:rsid w:val="2568F480"/>
    <w:rsid w:val="256B10F2"/>
    <w:rsid w:val="256ED445"/>
    <w:rsid w:val="256EE6EC"/>
    <w:rsid w:val="2570EC29"/>
    <w:rsid w:val="2576D702"/>
    <w:rsid w:val="257A1671"/>
    <w:rsid w:val="257C9124"/>
    <w:rsid w:val="257F5E1A"/>
    <w:rsid w:val="25802827"/>
    <w:rsid w:val="2596C44B"/>
    <w:rsid w:val="259BAC7F"/>
    <w:rsid w:val="25A2C16E"/>
    <w:rsid w:val="25A65A5C"/>
    <w:rsid w:val="25A6A73E"/>
    <w:rsid w:val="25AE53E6"/>
    <w:rsid w:val="25B9509E"/>
    <w:rsid w:val="25BCA250"/>
    <w:rsid w:val="25C0573C"/>
    <w:rsid w:val="25C0D83A"/>
    <w:rsid w:val="25C3255B"/>
    <w:rsid w:val="25C3F9D0"/>
    <w:rsid w:val="25D1819F"/>
    <w:rsid w:val="25D2C103"/>
    <w:rsid w:val="25D69FB1"/>
    <w:rsid w:val="25D77E60"/>
    <w:rsid w:val="25D85E72"/>
    <w:rsid w:val="25DC3CBE"/>
    <w:rsid w:val="25E08FC6"/>
    <w:rsid w:val="25E6EA36"/>
    <w:rsid w:val="25FAD446"/>
    <w:rsid w:val="2605ADF7"/>
    <w:rsid w:val="260C4C0B"/>
    <w:rsid w:val="2611F456"/>
    <w:rsid w:val="2614E1E5"/>
    <w:rsid w:val="261E4374"/>
    <w:rsid w:val="262047FD"/>
    <w:rsid w:val="2622C255"/>
    <w:rsid w:val="26263E7B"/>
    <w:rsid w:val="2626B568"/>
    <w:rsid w:val="26293C3F"/>
    <w:rsid w:val="262CE879"/>
    <w:rsid w:val="26311B3E"/>
    <w:rsid w:val="2631D32A"/>
    <w:rsid w:val="26366BDC"/>
    <w:rsid w:val="263A80AB"/>
    <w:rsid w:val="263BDE59"/>
    <w:rsid w:val="263EDBF7"/>
    <w:rsid w:val="263F9B68"/>
    <w:rsid w:val="26455467"/>
    <w:rsid w:val="264789BC"/>
    <w:rsid w:val="264881DB"/>
    <w:rsid w:val="264C0771"/>
    <w:rsid w:val="264D8D33"/>
    <w:rsid w:val="264F7AC5"/>
    <w:rsid w:val="2650339B"/>
    <w:rsid w:val="265264DD"/>
    <w:rsid w:val="265326C1"/>
    <w:rsid w:val="2658FE89"/>
    <w:rsid w:val="26593923"/>
    <w:rsid w:val="265B81C5"/>
    <w:rsid w:val="2671FAC4"/>
    <w:rsid w:val="267A0673"/>
    <w:rsid w:val="267E094E"/>
    <w:rsid w:val="2690556B"/>
    <w:rsid w:val="26967EB8"/>
    <w:rsid w:val="26993842"/>
    <w:rsid w:val="269B8D49"/>
    <w:rsid w:val="269BC832"/>
    <w:rsid w:val="26B22468"/>
    <w:rsid w:val="26B72C49"/>
    <w:rsid w:val="26B8FB24"/>
    <w:rsid w:val="26C5F6C4"/>
    <w:rsid w:val="26CD27E1"/>
    <w:rsid w:val="26CFB1D8"/>
    <w:rsid w:val="26D3415D"/>
    <w:rsid w:val="26D819A6"/>
    <w:rsid w:val="26DA70FF"/>
    <w:rsid w:val="26DB12C7"/>
    <w:rsid w:val="26DFD00E"/>
    <w:rsid w:val="26E7787C"/>
    <w:rsid w:val="26E8285A"/>
    <w:rsid w:val="26EB082E"/>
    <w:rsid w:val="26F0519D"/>
    <w:rsid w:val="26F57D27"/>
    <w:rsid w:val="26FEAA9C"/>
    <w:rsid w:val="26FF9EE1"/>
    <w:rsid w:val="2718B8BF"/>
    <w:rsid w:val="2723BB30"/>
    <w:rsid w:val="2724C61E"/>
    <w:rsid w:val="2727E351"/>
    <w:rsid w:val="27292AE2"/>
    <w:rsid w:val="27344943"/>
    <w:rsid w:val="273D0CC3"/>
    <w:rsid w:val="273DFB4C"/>
    <w:rsid w:val="274311BF"/>
    <w:rsid w:val="2746D4D2"/>
    <w:rsid w:val="274AD327"/>
    <w:rsid w:val="275248F6"/>
    <w:rsid w:val="2758532D"/>
    <w:rsid w:val="2762CAC7"/>
    <w:rsid w:val="276C3B0A"/>
    <w:rsid w:val="276CFFDC"/>
    <w:rsid w:val="276D7577"/>
    <w:rsid w:val="276F0811"/>
    <w:rsid w:val="27725693"/>
    <w:rsid w:val="2775AC41"/>
    <w:rsid w:val="27767F8B"/>
    <w:rsid w:val="2776C2A5"/>
    <w:rsid w:val="277AC8DD"/>
    <w:rsid w:val="277E8E10"/>
    <w:rsid w:val="277F1D38"/>
    <w:rsid w:val="27867599"/>
    <w:rsid w:val="27878045"/>
    <w:rsid w:val="2790BCC1"/>
    <w:rsid w:val="27990589"/>
    <w:rsid w:val="279A1981"/>
    <w:rsid w:val="279D6814"/>
    <w:rsid w:val="27A48D2F"/>
    <w:rsid w:val="27A6845A"/>
    <w:rsid w:val="27A86C6F"/>
    <w:rsid w:val="27B158C1"/>
    <w:rsid w:val="27B40732"/>
    <w:rsid w:val="27BB4858"/>
    <w:rsid w:val="27BE794F"/>
    <w:rsid w:val="27BF1CB8"/>
    <w:rsid w:val="27C1C546"/>
    <w:rsid w:val="27C50A35"/>
    <w:rsid w:val="27C933DD"/>
    <w:rsid w:val="27C9DBAC"/>
    <w:rsid w:val="27CDA404"/>
    <w:rsid w:val="27D0FEE3"/>
    <w:rsid w:val="27DB678D"/>
    <w:rsid w:val="27DC0CF8"/>
    <w:rsid w:val="27DD952C"/>
    <w:rsid w:val="27DE2127"/>
    <w:rsid w:val="27DE52F2"/>
    <w:rsid w:val="27E05656"/>
    <w:rsid w:val="27E12E6C"/>
    <w:rsid w:val="27E5FCB2"/>
    <w:rsid w:val="27E69D07"/>
    <w:rsid w:val="27E92479"/>
    <w:rsid w:val="27ED55FA"/>
    <w:rsid w:val="27F244A1"/>
    <w:rsid w:val="27F726DD"/>
    <w:rsid w:val="27F8D0FD"/>
    <w:rsid w:val="27FC993C"/>
    <w:rsid w:val="28025F73"/>
    <w:rsid w:val="2806BE7A"/>
    <w:rsid w:val="280A261C"/>
    <w:rsid w:val="280ACF8A"/>
    <w:rsid w:val="280BA007"/>
    <w:rsid w:val="280CF226"/>
    <w:rsid w:val="2814AAF6"/>
    <w:rsid w:val="281B987B"/>
    <w:rsid w:val="28219E77"/>
    <w:rsid w:val="2822487C"/>
    <w:rsid w:val="2825D90A"/>
    <w:rsid w:val="2826F2E6"/>
    <w:rsid w:val="2834B510"/>
    <w:rsid w:val="2836675A"/>
    <w:rsid w:val="283753C0"/>
    <w:rsid w:val="283E4ACB"/>
    <w:rsid w:val="2851985B"/>
    <w:rsid w:val="28533249"/>
    <w:rsid w:val="28597925"/>
    <w:rsid w:val="285A7608"/>
    <w:rsid w:val="286091AB"/>
    <w:rsid w:val="286A1F8F"/>
    <w:rsid w:val="286A48A4"/>
    <w:rsid w:val="2870ACC3"/>
    <w:rsid w:val="28715A31"/>
    <w:rsid w:val="2871B782"/>
    <w:rsid w:val="28733FAD"/>
    <w:rsid w:val="2876DDBB"/>
    <w:rsid w:val="28795CB5"/>
    <w:rsid w:val="287A0276"/>
    <w:rsid w:val="287CE85E"/>
    <w:rsid w:val="28808A2A"/>
    <w:rsid w:val="289C7D8E"/>
    <w:rsid w:val="289E528B"/>
    <w:rsid w:val="28A0F222"/>
    <w:rsid w:val="28A30573"/>
    <w:rsid w:val="28A34520"/>
    <w:rsid w:val="28A345F6"/>
    <w:rsid w:val="28A3B93C"/>
    <w:rsid w:val="28A96E98"/>
    <w:rsid w:val="28AF6685"/>
    <w:rsid w:val="28BC4519"/>
    <w:rsid w:val="28C2A599"/>
    <w:rsid w:val="28C7705C"/>
    <w:rsid w:val="28D8E62D"/>
    <w:rsid w:val="28DBDEE0"/>
    <w:rsid w:val="28DF8402"/>
    <w:rsid w:val="28E743B3"/>
    <w:rsid w:val="28F06450"/>
    <w:rsid w:val="28F1DE56"/>
    <w:rsid w:val="28F85D50"/>
    <w:rsid w:val="28FFB34C"/>
    <w:rsid w:val="29073A86"/>
    <w:rsid w:val="291283C7"/>
    <w:rsid w:val="29134F38"/>
    <w:rsid w:val="291648AD"/>
    <w:rsid w:val="2917E55B"/>
    <w:rsid w:val="292D81C9"/>
    <w:rsid w:val="293733D3"/>
    <w:rsid w:val="293A3F13"/>
    <w:rsid w:val="2941C94F"/>
    <w:rsid w:val="2941DC8E"/>
    <w:rsid w:val="294467F4"/>
    <w:rsid w:val="294BC599"/>
    <w:rsid w:val="294BE030"/>
    <w:rsid w:val="294C823A"/>
    <w:rsid w:val="294F0187"/>
    <w:rsid w:val="295064F9"/>
    <w:rsid w:val="295101C6"/>
    <w:rsid w:val="29599972"/>
    <w:rsid w:val="295DB80E"/>
    <w:rsid w:val="295E738E"/>
    <w:rsid w:val="2966FF7D"/>
    <w:rsid w:val="296D095D"/>
    <w:rsid w:val="296DD3A8"/>
    <w:rsid w:val="29730F3D"/>
    <w:rsid w:val="297A5D7A"/>
    <w:rsid w:val="297F48FE"/>
    <w:rsid w:val="29804E76"/>
    <w:rsid w:val="29841CD8"/>
    <w:rsid w:val="2984517B"/>
    <w:rsid w:val="298F810B"/>
    <w:rsid w:val="2996DBD5"/>
    <w:rsid w:val="29999BF5"/>
    <w:rsid w:val="2999D4BD"/>
    <w:rsid w:val="29A952A7"/>
    <w:rsid w:val="29AA9E74"/>
    <w:rsid w:val="29AD5E8E"/>
    <w:rsid w:val="29AD75AB"/>
    <w:rsid w:val="29B171CE"/>
    <w:rsid w:val="29B17A7D"/>
    <w:rsid w:val="29BA1CF9"/>
    <w:rsid w:val="29BBA116"/>
    <w:rsid w:val="29C22EA9"/>
    <w:rsid w:val="29C4E02B"/>
    <w:rsid w:val="29C64E04"/>
    <w:rsid w:val="29CA6C09"/>
    <w:rsid w:val="29D007CF"/>
    <w:rsid w:val="29D4FE55"/>
    <w:rsid w:val="29D681A1"/>
    <w:rsid w:val="29D7CEFE"/>
    <w:rsid w:val="29E637C4"/>
    <w:rsid w:val="29EBACB6"/>
    <w:rsid w:val="29EE7EB2"/>
    <w:rsid w:val="29EFB63A"/>
    <w:rsid w:val="29F71195"/>
    <w:rsid w:val="29F7E64A"/>
    <w:rsid w:val="29F8D610"/>
    <w:rsid w:val="29F9CBF1"/>
    <w:rsid w:val="29F9CF78"/>
    <w:rsid w:val="2A0575E6"/>
    <w:rsid w:val="2A062B50"/>
    <w:rsid w:val="2A07CD73"/>
    <w:rsid w:val="2A07FD6F"/>
    <w:rsid w:val="2A0B91BE"/>
    <w:rsid w:val="2A14DC60"/>
    <w:rsid w:val="2A161E23"/>
    <w:rsid w:val="2A16DA2A"/>
    <w:rsid w:val="2A173010"/>
    <w:rsid w:val="2A1ADA3F"/>
    <w:rsid w:val="2A253FD0"/>
    <w:rsid w:val="2A29B6BA"/>
    <w:rsid w:val="2A2CFB0A"/>
    <w:rsid w:val="2A327DDB"/>
    <w:rsid w:val="2A33D9C6"/>
    <w:rsid w:val="2A34E61E"/>
    <w:rsid w:val="2A34E6EC"/>
    <w:rsid w:val="2A378BC8"/>
    <w:rsid w:val="2A37CCBE"/>
    <w:rsid w:val="2A3AE34B"/>
    <w:rsid w:val="2A432350"/>
    <w:rsid w:val="2A4D51AB"/>
    <w:rsid w:val="2A4D7A64"/>
    <w:rsid w:val="2A4E2833"/>
    <w:rsid w:val="2A568D0D"/>
    <w:rsid w:val="2A56DD3E"/>
    <w:rsid w:val="2A588289"/>
    <w:rsid w:val="2A5997CB"/>
    <w:rsid w:val="2A5D29BE"/>
    <w:rsid w:val="2A5DC73A"/>
    <w:rsid w:val="2A629066"/>
    <w:rsid w:val="2A6386B9"/>
    <w:rsid w:val="2A647846"/>
    <w:rsid w:val="2A6AB49A"/>
    <w:rsid w:val="2A6D42ED"/>
    <w:rsid w:val="2A72E76B"/>
    <w:rsid w:val="2A758B13"/>
    <w:rsid w:val="2A77CA0F"/>
    <w:rsid w:val="2A7F8064"/>
    <w:rsid w:val="2A93C760"/>
    <w:rsid w:val="2A9F4177"/>
    <w:rsid w:val="2AA460A8"/>
    <w:rsid w:val="2AA8DE65"/>
    <w:rsid w:val="2AAECA98"/>
    <w:rsid w:val="2AAFEC3B"/>
    <w:rsid w:val="2AB765FC"/>
    <w:rsid w:val="2AB83CC0"/>
    <w:rsid w:val="2AB985CC"/>
    <w:rsid w:val="2AB986DA"/>
    <w:rsid w:val="2AB9CFCC"/>
    <w:rsid w:val="2ABA7720"/>
    <w:rsid w:val="2ABB094F"/>
    <w:rsid w:val="2ACACE61"/>
    <w:rsid w:val="2ACBBFE0"/>
    <w:rsid w:val="2ACBE6D2"/>
    <w:rsid w:val="2ACFBF74"/>
    <w:rsid w:val="2AD28CBA"/>
    <w:rsid w:val="2AD3AE26"/>
    <w:rsid w:val="2AD4DC71"/>
    <w:rsid w:val="2AD6ED2B"/>
    <w:rsid w:val="2ADBE9D1"/>
    <w:rsid w:val="2ADF33C0"/>
    <w:rsid w:val="2AE4DABD"/>
    <w:rsid w:val="2AE55584"/>
    <w:rsid w:val="2AE7701D"/>
    <w:rsid w:val="2AE7F130"/>
    <w:rsid w:val="2AECA617"/>
    <w:rsid w:val="2AF04911"/>
    <w:rsid w:val="2AF30ADF"/>
    <w:rsid w:val="2AF80541"/>
    <w:rsid w:val="2AFDB686"/>
    <w:rsid w:val="2B04F2BF"/>
    <w:rsid w:val="2B0BB7A1"/>
    <w:rsid w:val="2B1DCBC6"/>
    <w:rsid w:val="2B232D12"/>
    <w:rsid w:val="2B293C23"/>
    <w:rsid w:val="2B2AA7DC"/>
    <w:rsid w:val="2B2C98A9"/>
    <w:rsid w:val="2B2DD721"/>
    <w:rsid w:val="2B2E817C"/>
    <w:rsid w:val="2B3733AC"/>
    <w:rsid w:val="2B37C08D"/>
    <w:rsid w:val="2B386DC2"/>
    <w:rsid w:val="2B39F89A"/>
    <w:rsid w:val="2B3B8A65"/>
    <w:rsid w:val="2B3DCC45"/>
    <w:rsid w:val="2B3FE5B1"/>
    <w:rsid w:val="2B462DCE"/>
    <w:rsid w:val="2B46A892"/>
    <w:rsid w:val="2B4FFF82"/>
    <w:rsid w:val="2B5E125A"/>
    <w:rsid w:val="2B651F98"/>
    <w:rsid w:val="2B6E0B73"/>
    <w:rsid w:val="2B704465"/>
    <w:rsid w:val="2B739EEF"/>
    <w:rsid w:val="2B754C34"/>
    <w:rsid w:val="2B7BEB32"/>
    <w:rsid w:val="2B85993A"/>
    <w:rsid w:val="2B8607E7"/>
    <w:rsid w:val="2B880E2F"/>
    <w:rsid w:val="2B8814BD"/>
    <w:rsid w:val="2B889A28"/>
    <w:rsid w:val="2B8CE6C2"/>
    <w:rsid w:val="2B8FD29A"/>
    <w:rsid w:val="2B995356"/>
    <w:rsid w:val="2B9A9376"/>
    <w:rsid w:val="2BAA3FB4"/>
    <w:rsid w:val="2BB6DA2A"/>
    <w:rsid w:val="2BB855A5"/>
    <w:rsid w:val="2BB9ABB2"/>
    <w:rsid w:val="2BBC8012"/>
    <w:rsid w:val="2BBDEEFE"/>
    <w:rsid w:val="2BC2E71C"/>
    <w:rsid w:val="2BCF3602"/>
    <w:rsid w:val="2BD376A4"/>
    <w:rsid w:val="2BDAE9FC"/>
    <w:rsid w:val="2BE47FFD"/>
    <w:rsid w:val="2BEAEEBC"/>
    <w:rsid w:val="2BECAEB3"/>
    <w:rsid w:val="2BECC525"/>
    <w:rsid w:val="2BF21D2B"/>
    <w:rsid w:val="2BF40D77"/>
    <w:rsid w:val="2BF773DA"/>
    <w:rsid w:val="2BF7975E"/>
    <w:rsid w:val="2BF93FA5"/>
    <w:rsid w:val="2C0B88FC"/>
    <w:rsid w:val="2C0E650F"/>
    <w:rsid w:val="2C11E12B"/>
    <w:rsid w:val="2C12E267"/>
    <w:rsid w:val="2C169BA6"/>
    <w:rsid w:val="2C17C38E"/>
    <w:rsid w:val="2C1D183C"/>
    <w:rsid w:val="2C2176F4"/>
    <w:rsid w:val="2C2519E3"/>
    <w:rsid w:val="2C28644B"/>
    <w:rsid w:val="2C28BC5E"/>
    <w:rsid w:val="2C28D1B1"/>
    <w:rsid w:val="2C2B3E2C"/>
    <w:rsid w:val="2C2F71F8"/>
    <w:rsid w:val="2C313359"/>
    <w:rsid w:val="2C339740"/>
    <w:rsid w:val="2C346932"/>
    <w:rsid w:val="2C35D49D"/>
    <w:rsid w:val="2C436072"/>
    <w:rsid w:val="2C44AFE2"/>
    <w:rsid w:val="2C47B174"/>
    <w:rsid w:val="2C47C35D"/>
    <w:rsid w:val="2C486C40"/>
    <w:rsid w:val="2C4F750B"/>
    <w:rsid w:val="2C50D8EA"/>
    <w:rsid w:val="2C51970D"/>
    <w:rsid w:val="2C569356"/>
    <w:rsid w:val="2C5B0D72"/>
    <w:rsid w:val="2C5D6BDB"/>
    <w:rsid w:val="2C618C87"/>
    <w:rsid w:val="2C653875"/>
    <w:rsid w:val="2C69E430"/>
    <w:rsid w:val="2C6A61F5"/>
    <w:rsid w:val="2C6AA64C"/>
    <w:rsid w:val="2C6D21B6"/>
    <w:rsid w:val="2C703607"/>
    <w:rsid w:val="2C7EA44E"/>
    <w:rsid w:val="2C83BE06"/>
    <w:rsid w:val="2C892577"/>
    <w:rsid w:val="2C89C0C2"/>
    <w:rsid w:val="2C89D685"/>
    <w:rsid w:val="2C8B3FDB"/>
    <w:rsid w:val="2C8B74FF"/>
    <w:rsid w:val="2C8D61D1"/>
    <w:rsid w:val="2C8DA143"/>
    <w:rsid w:val="2C8DFDE1"/>
    <w:rsid w:val="2C945B7A"/>
    <w:rsid w:val="2C94D0E1"/>
    <w:rsid w:val="2C9759C0"/>
    <w:rsid w:val="2C9C13BB"/>
    <w:rsid w:val="2CA3A2FD"/>
    <w:rsid w:val="2CA91A75"/>
    <w:rsid w:val="2CB4BCA0"/>
    <w:rsid w:val="2CB7B7C7"/>
    <w:rsid w:val="2CB946EC"/>
    <w:rsid w:val="2CB9FC7E"/>
    <w:rsid w:val="2CC6C9E4"/>
    <w:rsid w:val="2CC8E868"/>
    <w:rsid w:val="2CCF53D3"/>
    <w:rsid w:val="2CD1AB95"/>
    <w:rsid w:val="2CD3DBF9"/>
    <w:rsid w:val="2CD8CB82"/>
    <w:rsid w:val="2CD9510E"/>
    <w:rsid w:val="2CDEF63A"/>
    <w:rsid w:val="2CDFE356"/>
    <w:rsid w:val="2CE10BA2"/>
    <w:rsid w:val="2CE330F4"/>
    <w:rsid w:val="2CE916F3"/>
    <w:rsid w:val="2CEE6DAD"/>
    <w:rsid w:val="2CEF7C45"/>
    <w:rsid w:val="2CFAC4E8"/>
    <w:rsid w:val="2CFE131D"/>
    <w:rsid w:val="2D09C235"/>
    <w:rsid w:val="2D0CB9F9"/>
    <w:rsid w:val="2D0D2647"/>
    <w:rsid w:val="2D186537"/>
    <w:rsid w:val="2D1A3F4A"/>
    <w:rsid w:val="2D1D2E95"/>
    <w:rsid w:val="2D1D3F14"/>
    <w:rsid w:val="2D1F6355"/>
    <w:rsid w:val="2D224015"/>
    <w:rsid w:val="2D241FF9"/>
    <w:rsid w:val="2D250DEF"/>
    <w:rsid w:val="2D2733C3"/>
    <w:rsid w:val="2D286A86"/>
    <w:rsid w:val="2D36E195"/>
    <w:rsid w:val="2D3C3478"/>
    <w:rsid w:val="2D3D7D42"/>
    <w:rsid w:val="2D42F084"/>
    <w:rsid w:val="2D454299"/>
    <w:rsid w:val="2D45DA66"/>
    <w:rsid w:val="2D48942A"/>
    <w:rsid w:val="2D49603D"/>
    <w:rsid w:val="2D499B2A"/>
    <w:rsid w:val="2D51567F"/>
    <w:rsid w:val="2D5339B3"/>
    <w:rsid w:val="2D59C4C5"/>
    <w:rsid w:val="2D5E3510"/>
    <w:rsid w:val="2D603AB8"/>
    <w:rsid w:val="2D615F64"/>
    <w:rsid w:val="2D62103C"/>
    <w:rsid w:val="2D62C65F"/>
    <w:rsid w:val="2D62FC54"/>
    <w:rsid w:val="2D7769A2"/>
    <w:rsid w:val="2D786F6B"/>
    <w:rsid w:val="2D7B5455"/>
    <w:rsid w:val="2D7DEF4A"/>
    <w:rsid w:val="2D7E2164"/>
    <w:rsid w:val="2D7F81F7"/>
    <w:rsid w:val="2D7FFF2D"/>
    <w:rsid w:val="2D83BE27"/>
    <w:rsid w:val="2D8569F5"/>
    <w:rsid w:val="2D870E67"/>
    <w:rsid w:val="2D8A113A"/>
    <w:rsid w:val="2D906069"/>
    <w:rsid w:val="2D9A9BDB"/>
    <w:rsid w:val="2D9F36C5"/>
    <w:rsid w:val="2DA23593"/>
    <w:rsid w:val="2DA31E7F"/>
    <w:rsid w:val="2DAB9493"/>
    <w:rsid w:val="2DABF485"/>
    <w:rsid w:val="2DB35982"/>
    <w:rsid w:val="2DB35EEB"/>
    <w:rsid w:val="2DB45FC3"/>
    <w:rsid w:val="2DB4AE41"/>
    <w:rsid w:val="2DBB9610"/>
    <w:rsid w:val="2DBEFEF2"/>
    <w:rsid w:val="2DC1B5B3"/>
    <w:rsid w:val="2DC20498"/>
    <w:rsid w:val="2DC56F67"/>
    <w:rsid w:val="2DC5D9C4"/>
    <w:rsid w:val="2DC98C0B"/>
    <w:rsid w:val="2DCB84C7"/>
    <w:rsid w:val="2DCBCC51"/>
    <w:rsid w:val="2DD09736"/>
    <w:rsid w:val="2DE343BF"/>
    <w:rsid w:val="2DE63273"/>
    <w:rsid w:val="2DE66D7F"/>
    <w:rsid w:val="2DE97B51"/>
    <w:rsid w:val="2DEDABD9"/>
    <w:rsid w:val="2DEFF959"/>
    <w:rsid w:val="2DF3E14B"/>
    <w:rsid w:val="2DFE7224"/>
    <w:rsid w:val="2E0333FD"/>
    <w:rsid w:val="2E0698FF"/>
    <w:rsid w:val="2E0D38AF"/>
    <w:rsid w:val="2E0D8E20"/>
    <w:rsid w:val="2E19DB2E"/>
    <w:rsid w:val="2E1FD1E6"/>
    <w:rsid w:val="2E21B9EE"/>
    <w:rsid w:val="2E2965A9"/>
    <w:rsid w:val="2E2D8ACB"/>
    <w:rsid w:val="2E2D9EA9"/>
    <w:rsid w:val="2E2F671E"/>
    <w:rsid w:val="2E3E1E1D"/>
    <w:rsid w:val="2E3EF661"/>
    <w:rsid w:val="2E45CC83"/>
    <w:rsid w:val="2E45DC13"/>
    <w:rsid w:val="2E479C7D"/>
    <w:rsid w:val="2E4E6790"/>
    <w:rsid w:val="2E50FD70"/>
    <w:rsid w:val="2E53C807"/>
    <w:rsid w:val="2E55F6B9"/>
    <w:rsid w:val="2E57A3BA"/>
    <w:rsid w:val="2E5885D6"/>
    <w:rsid w:val="2E5C2C9E"/>
    <w:rsid w:val="2E5C7EB4"/>
    <w:rsid w:val="2E63181A"/>
    <w:rsid w:val="2E6598C2"/>
    <w:rsid w:val="2E69045D"/>
    <w:rsid w:val="2E690F47"/>
    <w:rsid w:val="2E694613"/>
    <w:rsid w:val="2E6A9AEB"/>
    <w:rsid w:val="2E6CC6C9"/>
    <w:rsid w:val="2E70D062"/>
    <w:rsid w:val="2E7A68F5"/>
    <w:rsid w:val="2E7B9E93"/>
    <w:rsid w:val="2E813E18"/>
    <w:rsid w:val="2E879B14"/>
    <w:rsid w:val="2E8871BB"/>
    <w:rsid w:val="2E8ABF2C"/>
    <w:rsid w:val="2E9279D3"/>
    <w:rsid w:val="2E9A6D72"/>
    <w:rsid w:val="2E9EF06B"/>
    <w:rsid w:val="2E9F4509"/>
    <w:rsid w:val="2EA141BD"/>
    <w:rsid w:val="2EA7BB8C"/>
    <w:rsid w:val="2EAE38B4"/>
    <w:rsid w:val="2EB3AEED"/>
    <w:rsid w:val="2EB48119"/>
    <w:rsid w:val="2EB7BABB"/>
    <w:rsid w:val="2EBE38AE"/>
    <w:rsid w:val="2EC2A436"/>
    <w:rsid w:val="2EC7D3D3"/>
    <w:rsid w:val="2ED2DE7F"/>
    <w:rsid w:val="2ED96B29"/>
    <w:rsid w:val="2EDD7BD8"/>
    <w:rsid w:val="2EE0587B"/>
    <w:rsid w:val="2EE23B32"/>
    <w:rsid w:val="2EF7FE5C"/>
    <w:rsid w:val="2EFE5093"/>
    <w:rsid w:val="2F04AE4F"/>
    <w:rsid w:val="2F108489"/>
    <w:rsid w:val="2F10CB04"/>
    <w:rsid w:val="2F10CC73"/>
    <w:rsid w:val="2F169805"/>
    <w:rsid w:val="2F18B2B2"/>
    <w:rsid w:val="2F1E9774"/>
    <w:rsid w:val="2F20E2EE"/>
    <w:rsid w:val="2F2109C8"/>
    <w:rsid w:val="2F2291AC"/>
    <w:rsid w:val="2F27C954"/>
    <w:rsid w:val="2F27DE2D"/>
    <w:rsid w:val="2F292825"/>
    <w:rsid w:val="2F29DCD2"/>
    <w:rsid w:val="2F328B4B"/>
    <w:rsid w:val="2F32CF48"/>
    <w:rsid w:val="2F386125"/>
    <w:rsid w:val="2F41D079"/>
    <w:rsid w:val="2F436E98"/>
    <w:rsid w:val="2F44A76D"/>
    <w:rsid w:val="2F46A960"/>
    <w:rsid w:val="2F46EC50"/>
    <w:rsid w:val="2F478E22"/>
    <w:rsid w:val="2F4B3C8E"/>
    <w:rsid w:val="2F4B68D0"/>
    <w:rsid w:val="2F51A5D6"/>
    <w:rsid w:val="2F546850"/>
    <w:rsid w:val="2F635DEA"/>
    <w:rsid w:val="2F675FB5"/>
    <w:rsid w:val="2F68F1F3"/>
    <w:rsid w:val="2F745075"/>
    <w:rsid w:val="2F774316"/>
    <w:rsid w:val="2F8086C7"/>
    <w:rsid w:val="2F82A33E"/>
    <w:rsid w:val="2F8B0CB9"/>
    <w:rsid w:val="2F8E3887"/>
    <w:rsid w:val="2F8E8B5B"/>
    <w:rsid w:val="2F90A079"/>
    <w:rsid w:val="2F93B5C6"/>
    <w:rsid w:val="2F9D8663"/>
    <w:rsid w:val="2F9E8DD3"/>
    <w:rsid w:val="2FA2E315"/>
    <w:rsid w:val="2FA608EA"/>
    <w:rsid w:val="2FAA2917"/>
    <w:rsid w:val="2FB1D1CE"/>
    <w:rsid w:val="2FB6DD16"/>
    <w:rsid w:val="2FB9AC4C"/>
    <w:rsid w:val="2FC18256"/>
    <w:rsid w:val="2FC266B0"/>
    <w:rsid w:val="2FC33B3A"/>
    <w:rsid w:val="2FC46ED0"/>
    <w:rsid w:val="2FC6556B"/>
    <w:rsid w:val="2FC6F292"/>
    <w:rsid w:val="2FD1D2BB"/>
    <w:rsid w:val="2FD60E7E"/>
    <w:rsid w:val="2FDC9D5F"/>
    <w:rsid w:val="2FEE5108"/>
    <w:rsid w:val="2FEF91E0"/>
    <w:rsid w:val="2FF812DF"/>
    <w:rsid w:val="2FF92908"/>
    <w:rsid w:val="2FF97B21"/>
    <w:rsid w:val="2FFC80A9"/>
    <w:rsid w:val="2FFF1B65"/>
    <w:rsid w:val="2FFFFE38"/>
    <w:rsid w:val="300030D3"/>
    <w:rsid w:val="30015415"/>
    <w:rsid w:val="30042AE6"/>
    <w:rsid w:val="300DCC34"/>
    <w:rsid w:val="300DE204"/>
    <w:rsid w:val="3010B893"/>
    <w:rsid w:val="3011D795"/>
    <w:rsid w:val="30213B28"/>
    <w:rsid w:val="30219542"/>
    <w:rsid w:val="3023D975"/>
    <w:rsid w:val="3025D8CA"/>
    <w:rsid w:val="30262139"/>
    <w:rsid w:val="302D0B8F"/>
    <w:rsid w:val="302FEFB9"/>
    <w:rsid w:val="30363135"/>
    <w:rsid w:val="30377445"/>
    <w:rsid w:val="3037845F"/>
    <w:rsid w:val="303A44D7"/>
    <w:rsid w:val="303B06AB"/>
    <w:rsid w:val="303EF517"/>
    <w:rsid w:val="303F788E"/>
    <w:rsid w:val="30407490"/>
    <w:rsid w:val="30414E85"/>
    <w:rsid w:val="304DCEF6"/>
    <w:rsid w:val="3056F673"/>
    <w:rsid w:val="305801E1"/>
    <w:rsid w:val="305BF70B"/>
    <w:rsid w:val="305C2F0A"/>
    <w:rsid w:val="305D7620"/>
    <w:rsid w:val="30602F9B"/>
    <w:rsid w:val="3060FB6D"/>
    <w:rsid w:val="306C1EDF"/>
    <w:rsid w:val="30750BAD"/>
    <w:rsid w:val="30791BB9"/>
    <w:rsid w:val="307AFDD3"/>
    <w:rsid w:val="3083B69D"/>
    <w:rsid w:val="308F3348"/>
    <w:rsid w:val="30918060"/>
    <w:rsid w:val="3093E830"/>
    <w:rsid w:val="309A5F28"/>
    <w:rsid w:val="309DD018"/>
    <w:rsid w:val="309E71D7"/>
    <w:rsid w:val="309EE710"/>
    <w:rsid w:val="30A1377F"/>
    <w:rsid w:val="30A4A6EE"/>
    <w:rsid w:val="30A5BD80"/>
    <w:rsid w:val="30A85272"/>
    <w:rsid w:val="30AA4951"/>
    <w:rsid w:val="30ABCAB4"/>
    <w:rsid w:val="30ACD2CA"/>
    <w:rsid w:val="30ADB728"/>
    <w:rsid w:val="30B5FCBD"/>
    <w:rsid w:val="30BE1817"/>
    <w:rsid w:val="30C5EE56"/>
    <w:rsid w:val="30CE2BC0"/>
    <w:rsid w:val="30D180DF"/>
    <w:rsid w:val="30D27901"/>
    <w:rsid w:val="30D30B66"/>
    <w:rsid w:val="30DDA409"/>
    <w:rsid w:val="30DF41EF"/>
    <w:rsid w:val="30E20E4E"/>
    <w:rsid w:val="30EB6AA1"/>
    <w:rsid w:val="30F00CF9"/>
    <w:rsid w:val="30F5E20D"/>
    <w:rsid w:val="30F72D6C"/>
    <w:rsid w:val="30FD1937"/>
    <w:rsid w:val="310322D3"/>
    <w:rsid w:val="3104496B"/>
    <w:rsid w:val="310A5A2C"/>
    <w:rsid w:val="310C4374"/>
    <w:rsid w:val="310C6198"/>
    <w:rsid w:val="310DABC4"/>
    <w:rsid w:val="310EF4FB"/>
    <w:rsid w:val="31104504"/>
    <w:rsid w:val="3111CAAB"/>
    <w:rsid w:val="3112F3A3"/>
    <w:rsid w:val="31151124"/>
    <w:rsid w:val="3117D2B0"/>
    <w:rsid w:val="311ADA6C"/>
    <w:rsid w:val="311B88D7"/>
    <w:rsid w:val="3126E6D8"/>
    <w:rsid w:val="31279F13"/>
    <w:rsid w:val="31284237"/>
    <w:rsid w:val="312DD560"/>
    <w:rsid w:val="3130ACDF"/>
    <w:rsid w:val="31340B01"/>
    <w:rsid w:val="31362B67"/>
    <w:rsid w:val="313A8541"/>
    <w:rsid w:val="31492A5A"/>
    <w:rsid w:val="314ADC71"/>
    <w:rsid w:val="3154F6E7"/>
    <w:rsid w:val="31555E7B"/>
    <w:rsid w:val="31561A3E"/>
    <w:rsid w:val="315E038B"/>
    <w:rsid w:val="315F6E89"/>
    <w:rsid w:val="31641153"/>
    <w:rsid w:val="31699331"/>
    <w:rsid w:val="316BE7B5"/>
    <w:rsid w:val="316C43DE"/>
    <w:rsid w:val="316F20D9"/>
    <w:rsid w:val="31702EB3"/>
    <w:rsid w:val="31751A2F"/>
    <w:rsid w:val="3180E79F"/>
    <w:rsid w:val="3185D04B"/>
    <w:rsid w:val="31874130"/>
    <w:rsid w:val="3187A8BD"/>
    <w:rsid w:val="3188C5A2"/>
    <w:rsid w:val="318A4786"/>
    <w:rsid w:val="318B0B55"/>
    <w:rsid w:val="318C7D48"/>
    <w:rsid w:val="3191C697"/>
    <w:rsid w:val="319F9B16"/>
    <w:rsid w:val="31A1A998"/>
    <w:rsid w:val="31AF5B9B"/>
    <w:rsid w:val="31B2AAAE"/>
    <w:rsid w:val="31B3D7BA"/>
    <w:rsid w:val="31B9DAB5"/>
    <w:rsid w:val="31BAD45C"/>
    <w:rsid w:val="31BEE180"/>
    <w:rsid w:val="31C285AC"/>
    <w:rsid w:val="31C3C28B"/>
    <w:rsid w:val="31C3DD67"/>
    <w:rsid w:val="31C531FB"/>
    <w:rsid w:val="31C73133"/>
    <w:rsid w:val="31CADD47"/>
    <w:rsid w:val="31CE03D5"/>
    <w:rsid w:val="31CED676"/>
    <w:rsid w:val="31D1ED41"/>
    <w:rsid w:val="31D8705D"/>
    <w:rsid w:val="31D8E4B3"/>
    <w:rsid w:val="31E0FC70"/>
    <w:rsid w:val="31E96683"/>
    <w:rsid w:val="31EA6DFC"/>
    <w:rsid w:val="31EEB743"/>
    <w:rsid w:val="31F7D620"/>
    <w:rsid w:val="32044BDE"/>
    <w:rsid w:val="3204EB20"/>
    <w:rsid w:val="3205D68B"/>
    <w:rsid w:val="3214B610"/>
    <w:rsid w:val="321B0B57"/>
    <w:rsid w:val="32225459"/>
    <w:rsid w:val="32267242"/>
    <w:rsid w:val="3226F4FD"/>
    <w:rsid w:val="3230EFA2"/>
    <w:rsid w:val="32335A7D"/>
    <w:rsid w:val="323A0454"/>
    <w:rsid w:val="323C1965"/>
    <w:rsid w:val="323CD041"/>
    <w:rsid w:val="32410649"/>
    <w:rsid w:val="3241594F"/>
    <w:rsid w:val="3245EA74"/>
    <w:rsid w:val="324A85AC"/>
    <w:rsid w:val="3252DEBA"/>
    <w:rsid w:val="325373FF"/>
    <w:rsid w:val="325A6EA2"/>
    <w:rsid w:val="32605A4F"/>
    <w:rsid w:val="326295F0"/>
    <w:rsid w:val="326CF540"/>
    <w:rsid w:val="326D122C"/>
    <w:rsid w:val="32822CD0"/>
    <w:rsid w:val="328A1DAD"/>
    <w:rsid w:val="328B6712"/>
    <w:rsid w:val="328CFD44"/>
    <w:rsid w:val="328E3853"/>
    <w:rsid w:val="3296B025"/>
    <w:rsid w:val="32987679"/>
    <w:rsid w:val="32992C08"/>
    <w:rsid w:val="329AAD29"/>
    <w:rsid w:val="329D5089"/>
    <w:rsid w:val="32A1EA8E"/>
    <w:rsid w:val="32A37886"/>
    <w:rsid w:val="32A5149B"/>
    <w:rsid w:val="32A8FCC1"/>
    <w:rsid w:val="32AE038D"/>
    <w:rsid w:val="32B36374"/>
    <w:rsid w:val="32B47CB0"/>
    <w:rsid w:val="32B73056"/>
    <w:rsid w:val="32B84523"/>
    <w:rsid w:val="32BE5965"/>
    <w:rsid w:val="32BE73C7"/>
    <w:rsid w:val="32BEA3FA"/>
    <w:rsid w:val="32C2B9E4"/>
    <w:rsid w:val="32C572E8"/>
    <w:rsid w:val="32CB06EA"/>
    <w:rsid w:val="32CD1847"/>
    <w:rsid w:val="32D5B623"/>
    <w:rsid w:val="32DB28EB"/>
    <w:rsid w:val="32DEF9BB"/>
    <w:rsid w:val="32E93C86"/>
    <w:rsid w:val="32EB0720"/>
    <w:rsid w:val="32EB4F53"/>
    <w:rsid w:val="32EF25C0"/>
    <w:rsid w:val="32F7B9EE"/>
    <w:rsid w:val="32FB2158"/>
    <w:rsid w:val="32FDED34"/>
    <w:rsid w:val="3300010F"/>
    <w:rsid w:val="3306E8B6"/>
    <w:rsid w:val="330848D9"/>
    <w:rsid w:val="330CA0B3"/>
    <w:rsid w:val="330FD7A3"/>
    <w:rsid w:val="331021E1"/>
    <w:rsid w:val="3318B382"/>
    <w:rsid w:val="331AB675"/>
    <w:rsid w:val="331E2280"/>
    <w:rsid w:val="331F69AF"/>
    <w:rsid w:val="33224B3F"/>
    <w:rsid w:val="332B5A37"/>
    <w:rsid w:val="33338CC7"/>
    <w:rsid w:val="3334BA63"/>
    <w:rsid w:val="333AF90B"/>
    <w:rsid w:val="333C1D1A"/>
    <w:rsid w:val="333C20AC"/>
    <w:rsid w:val="333C4AEA"/>
    <w:rsid w:val="33423C2D"/>
    <w:rsid w:val="33432517"/>
    <w:rsid w:val="3345D3D2"/>
    <w:rsid w:val="334603A3"/>
    <w:rsid w:val="3348C3B6"/>
    <w:rsid w:val="334BF176"/>
    <w:rsid w:val="334DF592"/>
    <w:rsid w:val="334FDDCF"/>
    <w:rsid w:val="33572567"/>
    <w:rsid w:val="335B37A8"/>
    <w:rsid w:val="3364FB18"/>
    <w:rsid w:val="336788CF"/>
    <w:rsid w:val="3367FB38"/>
    <w:rsid w:val="336CCB5D"/>
    <w:rsid w:val="336ED7A3"/>
    <w:rsid w:val="33759244"/>
    <w:rsid w:val="33765C9E"/>
    <w:rsid w:val="33779796"/>
    <w:rsid w:val="33782B60"/>
    <w:rsid w:val="33825CFC"/>
    <w:rsid w:val="33831C25"/>
    <w:rsid w:val="33831F84"/>
    <w:rsid w:val="33832340"/>
    <w:rsid w:val="3384083E"/>
    <w:rsid w:val="33860CD8"/>
    <w:rsid w:val="3389190A"/>
    <w:rsid w:val="338AEE64"/>
    <w:rsid w:val="338FCFFA"/>
    <w:rsid w:val="3395A6E7"/>
    <w:rsid w:val="33A0B0AD"/>
    <w:rsid w:val="33A3B83F"/>
    <w:rsid w:val="33A44104"/>
    <w:rsid w:val="33A54589"/>
    <w:rsid w:val="33ACC9AA"/>
    <w:rsid w:val="33B0134D"/>
    <w:rsid w:val="33B6C7F9"/>
    <w:rsid w:val="33BA1303"/>
    <w:rsid w:val="33C06A46"/>
    <w:rsid w:val="33CC3EEA"/>
    <w:rsid w:val="33D5F5C1"/>
    <w:rsid w:val="33D5F92E"/>
    <w:rsid w:val="33DC0380"/>
    <w:rsid w:val="33DEB013"/>
    <w:rsid w:val="33E0BC11"/>
    <w:rsid w:val="33EB3D18"/>
    <w:rsid w:val="33ED6608"/>
    <w:rsid w:val="33EF9CFB"/>
    <w:rsid w:val="33F07D35"/>
    <w:rsid w:val="33F172A3"/>
    <w:rsid w:val="33F97E81"/>
    <w:rsid w:val="33FDDD1B"/>
    <w:rsid w:val="33FDFDB0"/>
    <w:rsid w:val="34078ED1"/>
    <w:rsid w:val="340AC60E"/>
    <w:rsid w:val="340BDCEC"/>
    <w:rsid w:val="3412E770"/>
    <w:rsid w:val="341450E8"/>
    <w:rsid w:val="341EB1CC"/>
    <w:rsid w:val="34214C27"/>
    <w:rsid w:val="34296BEE"/>
    <w:rsid w:val="342B425F"/>
    <w:rsid w:val="342EADA1"/>
    <w:rsid w:val="3437C20C"/>
    <w:rsid w:val="3439F1E3"/>
    <w:rsid w:val="343A3F91"/>
    <w:rsid w:val="343AAEE0"/>
    <w:rsid w:val="343BA6A5"/>
    <w:rsid w:val="343E32D8"/>
    <w:rsid w:val="343F0369"/>
    <w:rsid w:val="343FA0C2"/>
    <w:rsid w:val="3440B44A"/>
    <w:rsid w:val="34414BBC"/>
    <w:rsid w:val="344374B1"/>
    <w:rsid w:val="34470F06"/>
    <w:rsid w:val="34480FAE"/>
    <w:rsid w:val="3453DF25"/>
    <w:rsid w:val="34578AB8"/>
    <w:rsid w:val="345C744D"/>
    <w:rsid w:val="345C79A2"/>
    <w:rsid w:val="345F432C"/>
    <w:rsid w:val="346146F1"/>
    <w:rsid w:val="346642ED"/>
    <w:rsid w:val="34668A62"/>
    <w:rsid w:val="34684400"/>
    <w:rsid w:val="346FDB11"/>
    <w:rsid w:val="347369B5"/>
    <w:rsid w:val="3479AC6D"/>
    <w:rsid w:val="347B58AE"/>
    <w:rsid w:val="34846D09"/>
    <w:rsid w:val="34852F58"/>
    <w:rsid w:val="348B11B1"/>
    <w:rsid w:val="34913203"/>
    <w:rsid w:val="3492F4D6"/>
    <w:rsid w:val="3495B5DC"/>
    <w:rsid w:val="349827DF"/>
    <w:rsid w:val="349F27A4"/>
    <w:rsid w:val="34A2597E"/>
    <w:rsid w:val="34AA272C"/>
    <w:rsid w:val="34AD749A"/>
    <w:rsid w:val="34B15E1F"/>
    <w:rsid w:val="34B18916"/>
    <w:rsid w:val="34B224CF"/>
    <w:rsid w:val="34B7B6E8"/>
    <w:rsid w:val="34B9800B"/>
    <w:rsid w:val="34B9F0D8"/>
    <w:rsid w:val="34BE3423"/>
    <w:rsid w:val="34C0DFB5"/>
    <w:rsid w:val="34C12324"/>
    <w:rsid w:val="34C3DE5A"/>
    <w:rsid w:val="34C4A9EA"/>
    <w:rsid w:val="34C83D9D"/>
    <w:rsid w:val="34C8649A"/>
    <w:rsid w:val="34C8DD01"/>
    <w:rsid w:val="34CB9588"/>
    <w:rsid w:val="34D2D954"/>
    <w:rsid w:val="34D3740D"/>
    <w:rsid w:val="34D46A7A"/>
    <w:rsid w:val="34D48D6F"/>
    <w:rsid w:val="34D930DB"/>
    <w:rsid w:val="34DC1473"/>
    <w:rsid w:val="34E4BBF0"/>
    <w:rsid w:val="34F0571B"/>
    <w:rsid w:val="34F0C308"/>
    <w:rsid w:val="34F15275"/>
    <w:rsid w:val="34F3320B"/>
    <w:rsid w:val="34F38077"/>
    <w:rsid w:val="34F6276C"/>
    <w:rsid w:val="34F6FC39"/>
    <w:rsid w:val="34F72785"/>
    <w:rsid w:val="34FD478B"/>
    <w:rsid w:val="34FDBEE6"/>
    <w:rsid w:val="34FFCD03"/>
    <w:rsid w:val="3506FB24"/>
    <w:rsid w:val="35093FBC"/>
    <w:rsid w:val="350B1086"/>
    <w:rsid w:val="350E1430"/>
    <w:rsid w:val="351A2A24"/>
    <w:rsid w:val="35205410"/>
    <w:rsid w:val="3520569F"/>
    <w:rsid w:val="3523426F"/>
    <w:rsid w:val="3524663E"/>
    <w:rsid w:val="35294070"/>
    <w:rsid w:val="3529E1B7"/>
    <w:rsid w:val="35398013"/>
    <w:rsid w:val="353A6A7C"/>
    <w:rsid w:val="353FC49C"/>
    <w:rsid w:val="3547AE0F"/>
    <w:rsid w:val="3549CC62"/>
    <w:rsid w:val="354D5A68"/>
    <w:rsid w:val="355698F2"/>
    <w:rsid w:val="355715DE"/>
    <w:rsid w:val="355A5A34"/>
    <w:rsid w:val="355CE255"/>
    <w:rsid w:val="3563D35D"/>
    <w:rsid w:val="3566A169"/>
    <w:rsid w:val="3566A1EE"/>
    <w:rsid w:val="3568B965"/>
    <w:rsid w:val="356B8C91"/>
    <w:rsid w:val="356D7688"/>
    <w:rsid w:val="356E3F18"/>
    <w:rsid w:val="35701C3E"/>
    <w:rsid w:val="35742B43"/>
    <w:rsid w:val="3578CA63"/>
    <w:rsid w:val="3579BD8B"/>
    <w:rsid w:val="357B54D5"/>
    <w:rsid w:val="357D3ED6"/>
    <w:rsid w:val="358C06D2"/>
    <w:rsid w:val="358FB771"/>
    <w:rsid w:val="35900709"/>
    <w:rsid w:val="3592A68B"/>
    <w:rsid w:val="35984E8D"/>
    <w:rsid w:val="35991018"/>
    <w:rsid w:val="35A495ED"/>
    <w:rsid w:val="35AAB523"/>
    <w:rsid w:val="35AC19CF"/>
    <w:rsid w:val="35B07EC2"/>
    <w:rsid w:val="35B4DB68"/>
    <w:rsid w:val="35B682B7"/>
    <w:rsid w:val="35BABBF1"/>
    <w:rsid w:val="35C36DCA"/>
    <w:rsid w:val="35CB5C0A"/>
    <w:rsid w:val="35CD720F"/>
    <w:rsid w:val="35D808BD"/>
    <w:rsid w:val="35D9C41B"/>
    <w:rsid w:val="35DC1E69"/>
    <w:rsid w:val="35DE90A8"/>
    <w:rsid w:val="35E7BA8E"/>
    <w:rsid w:val="35E99178"/>
    <w:rsid w:val="35EE35B1"/>
    <w:rsid w:val="35F221CD"/>
    <w:rsid w:val="35F59921"/>
    <w:rsid w:val="35F678CD"/>
    <w:rsid w:val="36032C61"/>
    <w:rsid w:val="3605F3DD"/>
    <w:rsid w:val="36090E1D"/>
    <w:rsid w:val="360FFF88"/>
    <w:rsid w:val="3611DEE8"/>
    <w:rsid w:val="36145636"/>
    <w:rsid w:val="36195BC1"/>
    <w:rsid w:val="361A50E6"/>
    <w:rsid w:val="361B7D02"/>
    <w:rsid w:val="361BF08F"/>
    <w:rsid w:val="361FDFE4"/>
    <w:rsid w:val="362135C4"/>
    <w:rsid w:val="3626F131"/>
    <w:rsid w:val="362FD1D9"/>
    <w:rsid w:val="3632DAA4"/>
    <w:rsid w:val="3638CB11"/>
    <w:rsid w:val="363BB907"/>
    <w:rsid w:val="36407C92"/>
    <w:rsid w:val="364116DB"/>
    <w:rsid w:val="3641CB9C"/>
    <w:rsid w:val="3646D1C5"/>
    <w:rsid w:val="3646D5F4"/>
    <w:rsid w:val="364C3626"/>
    <w:rsid w:val="364E71EB"/>
    <w:rsid w:val="364EA3AB"/>
    <w:rsid w:val="364FA106"/>
    <w:rsid w:val="365099F6"/>
    <w:rsid w:val="365255C8"/>
    <w:rsid w:val="3653FF31"/>
    <w:rsid w:val="3656B819"/>
    <w:rsid w:val="3664F0E2"/>
    <w:rsid w:val="366A3101"/>
    <w:rsid w:val="366A7F61"/>
    <w:rsid w:val="36768561"/>
    <w:rsid w:val="36780167"/>
    <w:rsid w:val="367C310C"/>
    <w:rsid w:val="3691B26F"/>
    <w:rsid w:val="369A22DA"/>
    <w:rsid w:val="36A3AE7E"/>
    <w:rsid w:val="36A3BB21"/>
    <w:rsid w:val="36A9C5E1"/>
    <w:rsid w:val="36AB37B7"/>
    <w:rsid w:val="36B3E4A9"/>
    <w:rsid w:val="36B712B7"/>
    <w:rsid w:val="36BA79C8"/>
    <w:rsid w:val="36BA7F1D"/>
    <w:rsid w:val="36C2E31D"/>
    <w:rsid w:val="36C68B41"/>
    <w:rsid w:val="36CD760B"/>
    <w:rsid w:val="36CDBC35"/>
    <w:rsid w:val="36CDDB3B"/>
    <w:rsid w:val="36CE2F0D"/>
    <w:rsid w:val="36D6E135"/>
    <w:rsid w:val="36D6E150"/>
    <w:rsid w:val="36D730E2"/>
    <w:rsid w:val="36DABBB3"/>
    <w:rsid w:val="36DB3018"/>
    <w:rsid w:val="36DD22C3"/>
    <w:rsid w:val="36DF75F7"/>
    <w:rsid w:val="36E2FD71"/>
    <w:rsid w:val="36E3FD8A"/>
    <w:rsid w:val="36E50F8F"/>
    <w:rsid w:val="36E69FC7"/>
    <w:rsid w:val="36E91BCD"/>
    <w:rsid w:val="36EA5EA2"/>
    <w:rsid w:val="36EA850D"/>
    <w:rsid w:val="36F59DC8"/>
    <w:rsid w:val="36F9806A"/>
    <w:rsid w:val="37000A0C"/>
    <w:rsid w:val="37020BC4"/>
    <w:rsid w:val="3706A409"/>
    <w:rsid w:val="3707BE2B"/>
    <w:rsid w:val="3707CFAE"/>
    <w:rsid w:val="370DE731"/>
    <w:rsid w:val="37112304"/>
    <w:rsid w:val="37130A03"/>
    <w:rsid w:val="37196180"/>
    <w:rsid w:val="371A07FC"/>
    <w:rsid w:val="371AC418"/>
    <w:rsid w:val="371CA3ED"/>
    <w:rsid w:val="3723B2BA"/>
    <w:rsid w:val="372580FE"/>
    <w:rsid w:val="372D105D"/>
    <w:rsid w:val="372E2229"/>
    <w:rsid w:val="372ECA20"/>
    <w:rsid w:val="37357859"/>
    <w:rsid w:val="373967EE"/>
    <w:rsid w:val="3739E4D8"/>
    <w:rsid w:val="37402C18"/>
    <w:rsid w:val="3744E6D4"/>
    <w:rsid w:val="374B1BF9"/>
    <w:rsid w:val="374BA5D5"/>
    <w:rsid w:val="374F01CA"/>
    <w:rsid w:val="375328C7"/>
    <w:rsid w:val="375412CB"/>
    <w:rsid w:val="3755B61B"/>
    <w:rsid w:val="3755D766"/>
    <w:rsid w:val="3757A45C"/>
    <w:rsid w:val="37595011"/>
    <w:rsid w:val="375987EF"/>
    <w:rsid w:val="3763F70D"/>
    <w:rsid w:val="3765D3D9"/>
    <w:rsid w:val="37678AC7"/>
    <w:rsid w:val="37679CD1"/>
    <w:rsid w:val="376B1AD4"/>
    <w:rsid w:val="376BC8E8"/>
    <w:rsid w:val="3772E5AA"/>
    <w:rsid w:val="377471A3"/>
    <w:rsid w:val="377615CC"/>
    <w:rsid w:val="37780070"/>
    <w:rsid w:val="3781F558"/>
    <w:rsid w:val="3787943D"/>
    <w:rsid w:val="378BEDD4"/>
    <w:rsid w:val="37903925"/>
    <w:rsid w:val="3794E299"/>
    <w:rsid w:val="3794F4F2"/>
    <w:rsid w:val="379871F7"/>
    <w:rsid w:val="379D797E"/>
    <w:rsid w:val="37B5A568"/>
    <w:rsid w:val="37B5C60D"/>
    <w:rsid w:val="37B5DDD8"/>
    <w:rsid w:val="37BA7F67"/>
    <w:rsid w:val="37BC869B"/>
    <w:rsid w:val="37C01FC0"/>
    <w:rsid w:val="37C035B4"/>
    <w:rsid w:val="37C95ADE"/>
    <w:rsid w:val="37CA483B"/>
    <w:rsid w:val="37CA7901"/>
    <w:rsid w:val="37CD8410"/>
    <w:rsid w:val="37CDC14F"/>
    <w:rsid w:val="37CE635D"/>
    <w:rsid w:val="37D358E2"/>
    <w:rsid w:val="37D38966"/>
    <w:rsid w:val="37D40C52"/>
    <w:rsid w:val="37D4EDBA"/>
    <w:rsid w:val="37D6FBB9"/>
    <w:rsid w:val="37D86EAD"/>
    <w:rsid w:val="37E159AE"/>
    <w:rsid w:val="37E3EC3B"/>
    <w:rsid w:val="37E501FA"/>
    <w:rsid w:val="37E5A6E7"/>
    <w:rsid w:val="37E7B439"/>
    <w:rsid w:val="37E91414"/>
    <w:rsid w:val="37E94348"/>
    <w:rsid w:val="37F0D8C5"/>
    <w:rsid w:val="37F144A4"/>
    <w:rsid w:val="37F618E3"/>
    <w:rsid w:val="37FA1DC3"/>
    <w:rsid w:val="37FCF849"/>
    <w:rsid w:val="37FFBC99"/>
    <w:rsid w:val="38024832"/>
    <w:rsid w:val="3803F5E3"/>
    <w:rsid w:val="38044677"/>
    <w:rsid w:val="380A9BAB"/>
    <w:rsid w:val="3814C987"/>
    <w:rsid w:val="38183B57"/>
    <w:rsid w:val="3819802D"/>
    <w:rsid w:val="3819DD5A"/>
    <w:rsid w:val="3821DE8E"/>
    <w:rsid w:val="3823683A"/>
    <w:rsid w:val="38274DED"/>
    <w:rsid w:val="382A1F6B"/>
    <w:rsid w:val="382BBF29"/>
    <w:rsid w:val="382C8988"/>
    <w:rsid w:val="382E711F"/>
    <w:rsid w:val="3831FCA5"/>
    <w:rsid w:val="38335396"/>
    <w:rsid w:val="38356FAA"/>
    <w:rsid w:val="384E1FBF"/>
    <w:rsid w:val="38570AA4"/>
    <w:rsid w:val="3859BFAE"/>
    <w:rsid w:val="385DE2B4"/>
    <w:rsid w:val="386C8359"/>
    <w:rsid w:val="386E2F55"/>
    <w:rsid w:val="386E8CB2"/>
    <w:rsid w:val="3876141A"/>
    <w:rsid w:val="3880B94F"/>
    <w:rsid w:val="3884863E"/>
    <w:rsid w:val="3887D783"/>
    <w:rsid w:val="388D53E3"/>
    <w:rsid w:val="388F934B"/>
    <w:rsid w:val="388F988A"/>
    <w:rsid w:val="3893C8F0"/>
    <w:rsid w:val="3893E406"/>
    <w:rsid w:val="38945C46"/>
    <w:rsid w:val="38960DD1"/>
    <w:rsid w:val="3897067C"/>
    <w:rsid w:val="389976FF"/>
    <w:rsid w:val="389EE5C3"/>
    <w:rsid w:val="38A3D07B"/>
    <w:rsid w:val="38A5FE58"/>
    <w:rsid w:val="38A9B8E9"/>
    <w:rsid w:val="38AB409A"/>
    <w:rsid w:val="38ABBCF7"/>
    <w:rsid w:val="38B0AF9B"/>
    <w:rsid w:val="38B8BF45"/>
    <w:rsid w:val="38CA74F5"/>
    <w:rsid w:val="38CF82EF"/>
    <w:rsid w:val="38D44529"/>
    <w:rsid w:val="38D6553D"/>
    <w:rsid w:val="38DAC7FD"/>
    <w:rsid w:val="38DD6AC8"/>
    <w:rsid w:val="38DEAA37"/>
    <w:rsid w:val="38DF2975"/>
    <w:rsid w:val="38DF8AC7"/>
    <w:rsid w:val="38E18ED0"/>
    <w:rsid w:val="38E7E4FF"/>
    <w:rsid w:val="38E9EF7E"/>
    <w:rsid w:val="38F07D59"/>
    <w:rsid w:val="38F09C98"/>
    <w:rsid w:val="38F28388"/>
    <w:rsid w:val="38F5ADF1"/>
    <w:rsid w:val="38F60389"/>
    <w:rsid w:val="38F83FF9"/>
    <w:rsid w:val="38FF428F"/>
    <w:rsid w:val="39033FB3"/>
    <w:rsid w:val="3908A9E8"/>
    <w:rsid w:val="391083A1"/>
    <w:rsid w:val="3911D695"/>
    <w:rsid w:val="391577B1"/>
    <w:rsid w:val="39191E6B"/>
    <w:rsid w:val="391B0E65"/>
    <w:rsid w:val="392054D5"/>
    <w:rsid w:val="3921E47C"/>
    <w:rsid w:val="3922CC81"/>
    <w:rsid w:val="392AAC1F"/>
    <w:rsid w:val="39336D7B"/>
    <w:rsid w:val="393D49DA"/>
    <w:rsid w:val="39419A0E"/>
    <w:rsid w:val="3942FC32"/>
    <w:rsid w:val="3947B776"/>
    <w:rsid w:val="394B9C1E"/>
    <w:rsid w:val="394C1233"/>
    <w:rsid w:val="394C89F7"/>
    <w:rsid w:val="394D3A8D"/>
    <w:rsid w:val="394DC0F0"/>
    <w:rsid w:val="3950197C"/>
    <w:rsid w:val="395384BB"/>
    <w:rsid w:val="395B4799"/>
    <w:rsid w:val="395C7259"/>
    <w:rsid w:val="396527EE"/>
    <w:rsid w:val="39655229"/>
    <w:rsid w:val="39680EAF"/>
    <w:rsid w:val="3972C292"/>
    <w:rsid w:val="3975814B"/>
    <w:rsid w:val="3975F871"/>
    <w:rsid w:val="3979C3F1"/>
    <w:rsid w:val="397ABAA6"/>
    <w:rsid w:val="398EB2DA"/>
    <w:rsid w:val="3990E17E"/>
    <w:rsid w:val="39957F4A"/>
    <w:rsid w:val="399636D8"/>
    <w:rsid w:val="3997D8C6"/>
    <w:rsid w:val="39984184"/>
    <w:rsid w:val="399A1CDB"/>
    <w:rsid w:val="399B163D"/>
    <w:rsid w:val="39A1015B"/>
    <w:rsid w:val="39A58652"/>
    <w:rsid w:val="39A90C28"/>
    <w:rsid w:val="39AD5FFC"/>
    <w:rsid w:val="39AF9C22"/>
    <w:rsid w:val="39B7890E"/>
    <w:rsid w:val="39B8CEE1"/>
    <w:rsid w:val="39BA15B0"/>
    <w:rsid w:val="39BC602A"/>
    <w:rsid w:val="39BFB14B"/>
    <w:rsid w:val="39C1A943"/>
    <w:rsid w:val="39C91D0F"/>
    <w:rsid w:val="39D22BE3"/>
    <w:rsid w:val="39DC4AF1"/>
    <w:rsid w:val="39DF8165"/>
    <w:rsid w:val="39E2EC66"/>
    <w:rsid w:val="39E66099"/>
    <w:rsid w:val="39F25313"/>
    <w:rsid w:val="39F29D01"/>
    <w:rsid w:val="39F94294"/>
    <w:rsid w:val="3A01839F"/>
    <w:rsid w:val="3A018684"/>
    <w:rsid w:val="3A109EDB"/>
    <w:rsid w:val="3A194F5A"/>
    <w:rsid w:val="3A1D87BC"/>
    <w:rsid w:val="3A21DE8F"/>
    <w:rsid w:val="3A27AEF6"/>
    <w:rsid w:val="3A34020D"/>
    <w:rsid w:val="3A3EC341"/>
    <w:rsid w:val="3A3F2650"/>
    <w:rsid w:val="3A40C2B5"/>
    <w:rsid w:val="3A43DFB8"/>
    <w:rsid w:val="3A46B4DA"/>
    <w:rsid w:val="3A47A108"/>
    <w:rsid w:val="3A49C84F"/>
    <w:rsid w:val="3A4CCFF7"/>
    <w:rsid w:val="3A4D1B6F"/>
    <w:rsid w:val="3A53DBAB"/>
    <w:rsid w:val="3A5409C6"/>
    <w:rsid w:val="3A547F30"/>
    <w:rsid w:val="3A572D92"/>
    <w:rsid w:val="3A5841A4"/>
    <w:rsid w:val="3A58EAF2"/>
    <w:rsid w:val="3A6058EC"/>
    <w:rsid w:val="3A61734E"/>
    <w:rsid w:val="3A65ECFA"/>
    <w:rsid w:val="3A6761DF"/>
    <w:rsid w:val="3A697572"/>
    <w:rsid w:val="3A7E4F6C"/>
    <w:rsid w:val="3A892971"/>
    <w:rsid w:val="3A89A413"/>
    <w:rsid w:val="3A8ABA8F"/>
    <w:rsid w:val="3A91F63E"/>
    <w:rsid w:val="3A953CAC"/>
    <w:rsid w:val="3A9CF51C"/>
    <w:rsid w:val="3A9FFDCC"/>
    <w:rsid w:val="3AA07D82"/>
    <w:rsid w:val="3AA1916A"/>
    <w:rsid w:val="3AA2F246"/>
    <w:rsid w:val="3AA410F9"/>
    <w:rsid w:val="3AA99951"/>
    <w:rsid w:val="3AAB29E2"/>
    <w:rsid w:val="3AB0BDF6"/>
    <w:rsid w:val="3AB2B502"/>
    <w:rsid w:val="3AB51194"/>
    <w:rsid w:val="3AB5C3B2"/>
    <w:rsid w:val="3AB78CEC"/>
    <w:rsid w:val="3ABC5E7B"/>
    <w:rsid w:val="3AC866AA"/>
    <w:rsid w:val="3AC8DC39"/>
    <w:rsid w:val="3ACAA770"/>
    <w:rsid w:val="3ACC7FE9"/>
    <w:rsid w:val="3ACCD2C6"/>
    <w:rsid w:val="3AD18C41"/>
    <w:rsid w:val="3AD22C27"/>
    <w:rsid w:val="3AD5DE7C"/>
    <w:rsid w:val="3AD7B4E6"/>
    <w:rsid w:val="3AD91504"/>
    <w:rsid w:val="3ADC5864"/>
    <w:rsid w:val="3ADD751F"/>
    <w:rsid w:val="3ADEE620"/>
    <w:rsid w:val="3AEA5C36"/>
    <w:rsid w:val="3AEF58FC"/>
    <w:rsid w:val="3AF668BD"/>
    <w:rsid w:val="3AFD033D"/>
    <w:rsid w:val="3AFD58B9"/>
    <w:rsid w:val="3B0346FB"/>
    <w:rsid w:val="3B040C45"/>
    <w:rsid w:val="3B0D32E1"/>
    <w:rsid w:val="3B0E6DEC"/>
    <w:rsid w:val="3B0EC3E3"/>
    <w:rsid w:val="3B118D3A"/>
    <w:rsid w:val="3B131492"/>
    <w:rsid w:val="3B1782AA"/>
    <w:rsid w:val="3B1DDB44"/>
    <w:rsid w:val="3B2C56D6"/>
    <w:rsid w:val="3B31BBAD"/>
    <w:rsid w:val="3B35ADF4"/>
    <w:rsid w:val="3B37BE58"/>
    <w:rsid w:val="3B38DC12"/>
    <w:rsid w:val="3B3CAAFF"/>
    <w:rsid w:val="3B3D892B"/>
    <w:rsid w:val="3B420D09"/>
    <w:rsid w:val="3B4EB426"/>
    <w:rsid w:val="3B4ED157"/>
    <w:rsid w:val="3B557288"/>
    <w:rsid w:val="3B563EBE"/>
    <w:rsid w:val="3B58B43E"/>
    <w:rsid w:val="3B58C2A4"/>
    <w:rsid w:val="3B65B28A"/>
    <w:rsid w:val="3B6B950F"/>
    <w:rsid w:val="3B6D328B"/>
    <w:rsid w:val="3B703A4C"/>
    <w:rsid w:val="3B74CD49"/>
    <w:rsid w:val="3B7E694D"/>
    <w:rsid w:val="3B83769A"/>
    <w:rsid w:val="3B870D4A"/>
    <w:rsid w:val="3B8E601F"/>
    <w:rsid w:val="3B8F58A9"/>
    <w:rsid w:val="3B92AC76"/>
    <w:rsid w:val="3B991D18"/>
    <w:rsid w:val="3BA090DB"/>
    <w:rsid w:val="3BA2EFD2"/>
    <w:rsid w:val="3BA5E3CC"/>
    <w:rsid w:val="3BAACF6A"/>
    <w:rsid w:val="3BAD9ACE"/>
    <w:rsid w:val="3BAE16A0"/>
    <w:rsid w:val="3BB7A637"/>
    <w:rsid w:val="3BB87EE9"/>
    <w:rsid w:val="3BB920AC"/>
    <w:rsid w:val="3BBBEEA4"/>
    <w:rsid w:val="3BBD5FE6"/>
    <w:rsid w:val="3BBE3233"/>
    <w:rsid w:val="3BC088FF"/>
    <w:rsid w:val="3BC0B65A"/>
    <w:rsid w:val="3BC37568"/>
    <w:rsid w:val="3BCCA79B"/>
    <w:rsid w:val="3BD18D2D"/>
    <w:rsid w:val="3BD22557"/>
    <w:rsid w:val="3BD7D841"/>
    <w:rsid w:val="3BD95625"/>
    <w:rsid w:val="3BE0246A"/>
    <w:rsid w:val="3BE3A80E"/>
    <w:rsid w:val="3BE40289"/>
    <w:rsid w:val="3BE90E3B"/>
    <w:rsid w:val="3BF42C33"/>
    <w:rsid w:val="3BF6FE33"/>
    <w:rsid w:val="3BF94E0E"/>
    <w:rsid w:val="3C00E44A"/>
    <w:rsid w:val="3C0681B4"/>
    <w:rsid w:val="3C07A9D7"/>
    <w:rsid w:val="3C08340F"/>
    <w:rsid w:val="3C0E1D61"/>
    <w:rsid w:val="3C17215F"/>
    <w:rsid w:val="3C1A6C38"/>
    <w:rsid w:val="3C1ED2C0"/>
    <w:rsid w:val="3C211DDC"/>
    <w:rsid w:val="3C2151AA"/>
    <w:rsid w:val="3C26628D"/>
    <w:rsid w:val="3C29A545"/>
    <w:rsid w:val="3C3C7941"/>
    <w:rsid w:val="3C40898B"/>
    <w:rsid w:val="3C410502"/>
    <w:rsid w:val="3C41D441"/>
    <w:rsid w:val="3C44B683"/>
    <w:rsid w:val="3C4660DA"/>
    <w:rsid w:val="3C46E852"/>
    <w:rsid w:val="3C4FFB98"/>
    <w:rsid w:val="3C5818EC"/>
    <w:rsid w:val="3C5A8CBB"/>
    <w:rsid w:val="3C5C3F79"/>
    <w:rsid w:val="3C5C8607"/>
    <w:rsid w:val="3C6191A4"/>
    <w:rsid w:val="3C61A945"/>
    <w:rsid w:val="3C67BFEF"/>
    <w:rsid w:val="3C6C4449"/>
    <w:rsid w:val="3C744883"/>
    <w:rsid w:val="3C771D3C"/>
    <w:rsid w:val="3C775B93"/>
    <w:rsid w:val="3C8E1803"/>
    <w:rsid w:val="3C8E4401"/>
    <w:rsid w:val="3C96548F"/>
    <w:rsid w:val="3C99BBF0"/>
    <w:rsid w:val="3C9D026A"/>
    <w:rsid w:val="3CA40AE6"/>
    <w:rsid w:val="3CAE543C"/>
    <w:rsid w:val="3CB0B1DC"/>
    <w:rsid w:val="3CB6E196"/>
    <w:rsid w:val="3CB7C026"/>
    <w:rsid w:val="3CBE06E2"/>
    <w:rsid w:val="3CC14870"/>
    <w:rsid w:val="3CCB8F25"/>
    <w:rsid w:val="3CCFF874"/>
    <w:rsid w:val="3CD5F605"/>
    <w:rsid w:val="3CD9C34D"/>
    <w:rsid w:val="3CDAB621"/>
    <w:rsid w:val="3CE641F6"/>
    <w:rsid w:val="3CE86812"/>
    <w:rsid w:val="3CE89524"/>
    <w:rsid w:val="3CE9C27E"/>
    <w:rsid w:val="3CE9E352"/>
    <w:rsid w:val="3CEDEA8D"/>
    <w:rsid w:val="3D09267C"/>
    <w:rsid w:val="3D0A18CC"/>
    <w:rsid w:val="3D0B60B2"/>
    <w:rsid w:val="3D0EBEB3"/>
    <w:rsid w:val="3D196986"/>
    <w:rsid w:val="3D259397"/>
    <w:rsid w:val="3D275251"/>
    <w:rsid w:val="3D3128CF"/>
    <w:rsid w:val="3D345AF0"/>
    <w:rsid w:val="3D396F36"/>
    <w:rsid w:val="3D4110DF"/>
    <w:rsid w:val="3D42C86E"/>
    <w:rsid w:val="3D43F38B"/>
    <w:rsid w:val="3D44C9EB"/>
    <w:rsid w:val="3D474BE1"/>
    <w:rsid w:val="3D4BDEE9"/>
    <w:rsid w:val="3D4CBAAF"/>
    <w:rsid w:val="3D4FC9A6"/>
    <w:rsid w:val="3D505099"/>
    <w:rsid w:val="3D536732"/>
    <w:rsid w:val="3D53A18C"/>
    <w:rsid w:val="3D5443B1"/>
    <w:rsid w:val="3D5741C7"/>
    <w:rsid w:val="3D57ECA5"/>
    <w:rsid w:val="3D5CE8F2"/>
    <w:rsid w:val="3D5D2342"/>
    <w:rsid w:val="3D638A30"/>
    <w:rsid w:val="3D684074"/>
    <w:rsid w:val="3D6FB485"/>
    <w:rsid w:val="3D768958"/>
    <w:rsid w:val="3D785FA2"/>
    <w:rsid w:val="3D7DCA43"/>
    <w:rsid w:val="3D80C90E"/>
    <w:rsid w:val="3D815067"/>
    <w:rsid w:val="3D81DF77"/>
    <w:rsid w:val="3D8B19A4"/>
    <w:rsid w:val="3D8D4E14"/>
    <w:rsid w:val="3D919E63"/>
    <w:rsid w:val="3D95850D"/>
    <w:rsid w:val="3D9B1B53"/>
    <w:rsid w:val="3DA2F167"/>
    <w:rsid w:val="3DA3A5C2"/>
    <w:rsid w:val="3DA58A12"/>
    <w:rsid w:val="3DAA9848"/>
    <w:rsid w:val="3DBCFB14"/>
    <w:rsid w:val="3DC04D64"/>
    <w:rsid w:val="3DC2E789"/>
    <w:rsid w:val="3DC9A15A"/>
    <w:rsid w:val="3DCBA710"/>
    <w:rsid w:val="3DCEEFA0"/>
    <w:rsid w:val="3DD01AB8"/>
    <w:rsid w:val="3DD3F6D3"/>
    <w:rsid w:val="3DD428D1"/>
    <w:rsid w:val="3DD9FAA4"/>
    <w:rsid w:val="3DDD4F47"/>
    <w:rsid w:val="3DDE0E94"/>
    <w:rsid w:val="3DE10F09"/>
    <w:rsid w:val="3DE3F0AC"/>
    <w:rsid w:val="3DE5302A"/>
    <w:rsid w:val="3DE5E8E6"/>
    <w:rsid w:val="3DEDCD93"/>
    <w:rsid w:val="3DEE25D4"/>
    <w:rsid w:val="3DF63B3D"/>
    <w:rsid w:val="3DF71758"/>
    <w:rsid w:val="3DFB491B"/>
    <w:rsid w:val="3DFE7E74"/>
    <w:rsid w:val="3DFF88CB"/>
    <w:rsid w:val="3E008E36"/>
    <w:rsid w:val="3E075F77"/>
    <w:rsid w:val="3E0B9A20"/>
    <w:rsid w:val="3E0D3070"/>
    <w:rsid w:val="3E0FB365"/>
    <w:rsid w:val="3E1F2B71"/>
    <w:rsid w:val="3E2035E0"/>
    <w:rsid w:val="3E22D8DC"/>
    <w:rsid w:val="3E2E8EE1"/>
    <w:rsid w:val="3E30C116"/>
    <w:rsid w:val="3E3ADD0C"/>
    <w:rsid w:val="3E441C68"/>
    <w:rsid w:val="3E46A38D"/>
    <w:rsid w:val="3E4825E0"/>
    <w:rsid w:val="3E4CF79A"/>
    <w:rsid w:val="3E528F16"/>
    <w:rsid w:val="3E54D2C5"/>
    <w:rsid w:val="3E618621"/>
    <w:rsid w:val="3E6658BC"/>
    <w:rsid w:val="3E68A1EC"/>
    <w:rsid w:val="3E69968A"/>
    <w:rsid w:val="3E69E86E"/>
    <w:rsid w:val="3E6B1E9C"/>
    <w:rsid w:val="3E707C6A"/>
    <w:rsid w:val="3E72D745"/>
    <w:rsid w:val="3E73D7C9"/>
    <w:rsid w:val="3E77B66D"/>
    <w:rsid w:val="3E81D582"/>
    <w:rsid w:val="3E8D34B7"/>
    <w:rsid w:val="3E96BB76"/>
    <w:rsid w:val="3E98D524"/>
    <w:rsid w:val="3E9A2647"/>
    <w:rsid w:val="3E9BA295"/>
    <w:rsid w:val="3EA874A1"/>
    <w:rsid w:val="3EAD831A"/>
    <w:rsid w:val="3EB25BDD"/>
    <w:rsid w:val="3EB27AD9"/>
    <w:rsid w:val="3EBD6B86"/>
    <w:rsid w:val="3EC4C3D1"/>
    <w:rsid w:val="3EC943E2"/>
    <w:rsid w:val="3ED28518"/>
    <w:rsid w:val="3ED2ED84"/>
    <w:rsid w:val="3ED7E5EF"/>
    <w:rsid w:val="3EDF7778"/>
    <w:rsid w:val="3EE73220"/>
    <w:rsid w:val="3EEAFC4D"/>
    <w:rsid w:val="3EF8C038"/>
    <w:rsid w:val="3EF96534"/>
    <w:rsid w:val="3EFB0FDA"/>
    <w:rsid w:val="3EFB6A8E"/>
    <w:rsid w:val="3EFCF9EA"/>
    <w:rsid w:val="3F004851"/>
    <w:rsid w:val="3F012EAB"/>
    <w:rsid w:val="3F01CE4B"/>
    <w:rsid w:val="3F025193"/>
    <w:rsid w:val="3F0A17B7"/>
    <w:rsid w:val="3F0A934D"/>
    <w:rsid w:val="3F201177"/>
    <w:rsid w:val="3F2332C0"/>
    <w:rsid w:val="3F23F936"/>
    <w:rsid w:val="3F28BF5A"/>
    <w:rsid w:val="3F351816"/>
    <w:rsid w:val="3F364022"/>
    <w:rsid w:val="3F385CCC"/>
    <w:rsid w:val="3F3A5354"/>
    <w:rsid w:val="3F3F552C"/>
    <w:rsid w:val="3F44BA3D"/>
    <w:rsid w:val="3F4517B4"/>
    <w:rsid w:val="3F47DD77"/>
    <w:rsid w:val="3F4933C8"/>
    <w:rsid w:val="3F4C890A"/>
    <w:rsid w:val="3F594C3D"/>
    <w:rsid w:val="3F62AFE2"/>
    <w:rsid w:val="3F63339E"/>
    <w:rsid w:val="3F63E059"/>
    <w:rsid w:val="3F6766E5"/>
    <w:rsid w:val="3F695276"/>
    <w:rsid w:val="3F6BEEA8"/>
    <w:rsid w:val="3F7B44C3"/>
    <w:rsid w:val="3F7BB8AF"/>
    <w:rsid w:val="3F872946"/>
    <w:rsid w:val="3F8827F6"/>
    <w:rsid w:val="3F88FCB2"/>
    <w:rsid w:val="3F891FC7"/>
    <w:rsid w:val="3F8A3BE1"/>
    <w:rsid w:val="3F8E5996"/>
    <w:rsid w:val="3F8F5800"/>
    <w:rsid w:val="3F92A0E0"/>
    <w:rsid w:val="3F9B48AC"/>
    <w:rsid w:val="3F9E0C15"/>
    <w:rsid w:val="3FA88864"/>
    <w:rsid w:val="3FB0E89E"/>
    <w:rsid w:val="3FB36D45"/>
    <w:rsid w:val="3FB9F678"/>
    <w:rsid w:val="3FBCAEC2"/>
    <w:rsid w:val="3FBCDD2C"/>
    <w:rsid w:val="3FBE28E3"/>
    <w:rsid w:val="3FC635F1"/>
    <w:rsid w:val="3FC69853"/>
    <w:rsid w:val="3FCE0064"/>
    <w:rsid w:val="3FD39DB4"/>
    <w:rsid w:val="3FDCF682"/>
    <w:rsid w:val="3FDE1644"/>
    <w:rsid w:val="3FE3D5FB"/>
    <w:rsid w:val="3FE7403C"/>
    <w:rsid w:val="3FE749D9"/>
    <w:rsid w:val="3FE99D15"/>
    <w:rsid w:val="3FEA40E4"/>
    <w:rsid w:val="3FED9062"/>
    <w:rsid w:val="3FFDCDA5"/>
    <w:rsid w:val="4000AC6F"/>
    <w:rsid w:val="40028780"/>
    <w:rsid w:val="400AF947"/>
    <w:rsid w:val="400E123C"/>
    <w:rsid w:val="4011CD22"/>
    <w:rsid w:val="401588E2"/>
    <w:rsid w:val="401FB778"/>
    <w:rsid w:val="402CD361"/>
    <w:rsid w:val="402FB537"/>
    <w:rsid w:val="4033E48E"/>
    <w:rsid w:val="403BFD85"/>
    <w:rsid w:val="4040F085"/>
    <w:rsid w:val="40419F62"/>
    <w:rsid w:val="4048A630"/>
    <w:rsid w:val="404A1CA5"/>
    <w:rsid w:val="404B4A5B"/>
    <w:rsid w:val="404D0395"/>
    <w:rsid w:val="404E8E2F"/>
    <w:rsid w:val="404EB098"/>
    <w:rsid w:val="4051E8C1"/>
    <w:rsid w:val="4052045C"/>
    <w:rsid w:val="40549CA7"/>
    <w:rsid w:val="4060034E"/>
    <w:rsid w:val="4061637A"/>
    <w:rsid w:val="4062C3D6"/>
    <w:rsid w:val="40653159"/>
    <w:rsid w:val="406B0251"/>
    <w:rsid w:val="406CEB68"/>
    <w:rsid w:val="406EFB78"/>
    <w:rsid w:val="40749E27"/>
    <w:rsid w:val="407AA6C2"/>
    <w:rsid w:val="407B8B7F"/>
    <w:rsid w:val="407D95B8"/>
    <w:rsid w:val="407ED544"/>
    <w:rsid w:val="40848BB0"/>
    <w:rsid w:val="408684A9"/>
    <w:rsid w:val="4086AD52"/>
    <w:rsid w:val="408AAA26"/>
    <w:rsid w:val="408B2DB3"/>
    <w:rsid w:val="408E6DF0"/>
    <w:rsid w:val="4094C696"/>
    <w:rsid w:val="409D209A"/>
    <w:rsid w:val="40A072DB"/>
    <w:rsid w:val="40A97EC1"/>
    <w:rsid w:val="40ABB01B"/>
    <w:rsid w:val="40ABFCDD"/>
    <w:rsid w:val="40ACE5B0"/>
    <w:rsid w:val="40B7E081"/>
    <w:rsid w:val="40B901E2"/>
    <w:rsid w:val="40B9DC6B"/>
    <w:rsid w:val="40BBDA61"/>
    <w:rsid w:val="40C6AFDB"/>
    <w:rsid w:val="40CD113C"/>
    <w:rsid w:val="40CFFEFA"/>
    <w:rsid w:val="40D1FA30"/>
    <w:rsid w:val="40DEDE32"/>
    <w:rsid w:val="40DFCA0B"/>
    <w:rsid w:val="40E1979C"/>
    <w:rsid w:val="40E38367"/>
    <w:rsid w:val="40E7F4D0"/>
    <w:rsid w:val="40EDCA32"/>
    <w:rsid w:val="40F2FAA7"/>
    <w:rsid w:val="40F409C6"/>
    <w:rsid w:val="40F8F09B"/>
    <w:rsid w:val="40FA912C"/>
    <w:rsid w:val="4104301C"/>
    <w:rsid w:val="410855C3"/>
    <w:rsid w:val="411263DB"/>
    <w:rsid w:val="411C24C7"/>
    <w:rsid w:val="41244992"/>
    <w:rsid w:val="41265E21"/>
    <w:rsid w:val="412E7ABF"/>
    <w:rsid w:val="4138EE19"/>
    <w:rsid w:val="413B2C83"/>
    <w:rsid w:val="413BF02C"/>
    <w:rsid w:val="413CC5CE"/>
    <w:rsid w:val="41450B96"/>
    <w:rsid w:val="4147043F"/>
    <w:rsid w:val="414BCB2F"/>
    <w:rsid w:val="414CEBD2"/>
    <w:rsid w:val="414D0970"/>
    <w:rsid w:val="414FB4B6"/>
    <w:rsid w:val="415AFD0A"/>
    <w:rsid w:val="415E9031"/>
    <w:rsid w:val="415F9E90"/>
    <w:rsid w:val="416AB0C8"/>
    <w:rsid w:val="41723598"/>
    <w:rsid w:val="41739B95"/>
    <w:rsid w:val="417611DA"/>
    <w:rsid w:val="4176948F"/>
    <w:rsid w:val="417D758C"/>
    <w:rsid w:val="417E76A3"/>
    <w:rsid w:val="41875341"/>
    <w:rsid w:val="41892499"/>
    <w:rsid w:val="41977D9D"/>
    <w:rsid w:val="419A98E5"/>
    <w:rsid w:val="419EB3BB"/>
    <w:rsid w:val="419F62B3"/>
    <w:rsid w:val="419FF856"/>
    <w:rsid w:val="41A40931"/>
    <w:rsid w:val="41B3F31C"/>
    <w:rsid w:val="41B40495"/>
    <w:rsid w:val="41B549F6"/>
    <w:rsid w:val="41BB65F0"/>
    <w:rsid w:val="41BC928B"/>
    <w:rsid w:val="41BD6263"/>
    <w:rsid w:val="41BF692D"/>
    <w:rsid w:val="41C240A1"/>
    <w:rsid w:val="41C88504"/>
    <w:rsid w:val="41C9ABBB"/>
    <w:rsid w:val="41CFA23C"/>
    <w:rsid w:val="41D2DAC8"/>
    <w:rsid w:val="41D47BE7"/>
    <w:rsid w:val="41DE0DA5"/>
    <w:rsid w:val="41E16285"/>
    <w:rsid w:val="41EC4739"/>
    <w:rsid w:val="41ECEA46"/>
    <w:rsid w:val="41F277D6"/>
    <w:rsid w:val="41F40BF6"/>
    <w:rsid w:val="41F43D3E"/>
    <w:rsid w:val="41F873B0"/>
    <w:rsid w:val="41FE2696"/>
    <w:rsid w:val="41FF713D"/>
    <w:rsid w:val="42062D64"/>
    <w:rsid w:val="42160030"/>
    <w:rsid w:val="4224292E"/>
    <w:rsid w:val="42281D55"/>
    <w:rsid w:val="4230B06B"/>
    <w:rsid w:val="4233E9E3"/>
    <w:rsid w:val="423486B3"/>
    <w:rsid w:val="42360926"/>
    <w:rsid w:val="42361F7F"/>
    <w:rsid w:val="42384ABE"/>
    <w:rsid w:val="423A3287"/>
    <w:rsid w:val="42462DD6"/>
    <w:rsid w:val="42490FEB"/>
    <w:rsid w:val="424B89B2"/>
    <w:rsid w:val="424CD278"/>
    <w:rsid w:val="424E848D"/>
    <w:rsid w:val="424F02D7"/>
    <w:rsid w:val="424F0514"/>
    <w:rsid w:val="42555C82"/>
    <w:rsid w:val="4258B2BC"/>
    <w:rsid w:val="425B930C"/>
    <w:rsid w:val="426A3BD0"/>
    <w:rsid w:val="426A7E01"/>
    <w:rsid w:val="42715482"/>
    <w:rsid w:val="42718E27"/>
    <w:rsid w:val="42749C0E"/>
    <w:rsid w:val="4278DEC7"/>
    <w:rsid w:val="427CB68B"/>
    <w:rsid w:val="427EA41D"/>
    <w:rsid w:val="428115BB"/>
    <w:rsid w:val="42814EE1"/>
    <w:rsid w:val="4293BBE4"/>
    <w:rsid w:val="4296D50C"/>
    <w:rsid w:val="429AB65D"/>
    <w:rsid w:val="429DB73E"/>
    <w:rsid w:val="429E503C"/>
    <w:rsid w:val="429E8B15"/>
    <w:rsid w:val="429F4EFC"/>
    <w:rsid w:val="429FC63F"/>
    <w:rsid w:val="42AACD25"/>
    <w:rsid w:val="42B20325"/>
    <w:rsid w:val="42B3914D"/>
    <w:rsid w:val="42B87995"/>
    <w:rsid w:val="42B9F509"/>
    <w:rsid w:val="42BB33AC"/>
    <w:rsid w:val="42BFD294"/>
    <w:rsid w:val="42C25376"/>
    <w:rsid w:val="42CE26F2"/>
    <w:rsid w:val="42D51AA0"/>
    <w:rsid w:val="42D7B02B"/>
    <w:rsid w:val="42DAFB2C"/>
    <w:rsid w:val="42E1BFF8"/>
    <w:rsid w:val="42E9D857"/>
    <w:rsid w:val="42ED76B5"/>
    <w:rsid w:val="42F6AC86"/>
    <w:rsid w:val="42FE20E6"/>
    <w:rsid w:val="42FE963E"/>
    <w:rsid w:val="42FECD74"/>
    <w:rsid w:val="43007E79"/>
    <w:rsid w:val="4301C811"/>
    <w:rsid w:val="4301F52C"/>
    <w:rsid w:val="4307751F"/>
    <w:rsid w:val="430B39C8"/>
    <w:rsid w:val="430CBE69"/>
    <w:rsid w:val="430E577A"/>
    <w:rsid w:val="431328EB"/>
    <w:rsid w:val="431729A2"/>
    <w:rsid w:val="431922F1"/>
    <w:rsid w:val="431CE3F8"/>
    <w:rsid w:val="431FD7B2"/>
    <w:rsid w:val="43217DFF"/>
    <w:rsid w:val="4326C6FC"/>
    <w:rsid w:val="4328E3A1"/>
    <w:rsid w:val="432CEA88"/>
    <w:rsid w:val="432FB434"/>
    <w:rsid w:val="4333E605"/>
    <w:rsid w:val="4336462D"/>
    <w:rsid w:val="43390888"/>
    <w:rsid w:val="433B0A65"/>
    <w:rsid w:val="433CD513"/>
    <w:rsid w:val="433ED44D"/>
    <w:rsid w:val="433F3EEC"/>
    <w:rsid w:val="433FB652"/>
    <w:rsid w:val="433FD910"/>
    <w:rsid w:val="4343369D"/>
    <w:rsid w:val="4343ED57"/>
    <w:rsid w:val="43447537"/>
    <w:rsid w:val="43492E62"/>
    <w:rsid w:val="434AEB06"/>
    <w:rsid w:val="434C836E"/>
    <w:rsid w:val="43528AA9"/>
    <w:rsid w:val="43544BE6"/>
    <w:rsid w:val="435A717E"/>
    <w:rsid w:val="435B739A"/>
    <w:rsid w:val="435C0A7D"/>
    <w:rsid w:val="43611D5C"/>
    <w:rsid w:val="436662D4"/>
    <w:rsid w:val="436B842D"/>
    <w:rsid w:val="436BAA53"/>
    <w:rsid w:val="43755AEB"/>
    <w:rsid w:val="437D832B"/>
    <w:rsid w:val="438C9EF5"/>
    <w:rsid w:val="438CFEDC"/>
    <w:rsid w:val="4391C06F"/>
    <w:rsid w:val="43988C97"/>
    <w:rsid w:val="439A8F46"/>
    <w:rsid w:val="439FEE22"/>
    <w:rsid w:val="43A07030"/>
    <w:rsid w:val="43A84978"/>
    <w:rsid w:val="43AB21FD"/>
    <w:rsid w:val="43AB4CAD"/>
    <w:rsid w:val="43B0459E"/>
    <w:rsid w:val="43B2A024"/>
    <w:rsid w:val="43BE2198"/>
    <w:rsid w:val="43C0ED28"/>
    <w:rsid w:val="43C70EFD"/>
    <w:rsid w:val="43C7C9A5"/>
    <w:rsid w:val="43CD2E37"/>
    <w:rsid w:val="43D0CA4C"/>
    <w:rsid w:val="43D268A5"/>
    <w:rsid w:val="43D470E9"/>
    <w:rsid w:val="43DB07E1"/>
    <w:rsid w:val="43E1EF45"/>
    <w:rsid w:val="43E9FD23"/>
    <w:rsid w:val="43ECAB1A"/>
    <w:rsid w:val="43EFD68E"/>
    <w:rsid w:val="43F4D2E8"/>
    <w:rsid w:val="43F82FF2"/>
    <w:rsid w:val="4417F67A"/>
    <w:rsid w:val="441C6193"/>
    <w:rsid w:val="441D40CA"/>
    <w:rsid w:val="441D507F"/>
    <w:rsid w:val="442ECA79"/>
    <w:rsid w:val="4436FA45"/>
    <w:rsid w:val="443C3016"/>
    <w:rsid w:val="444491A8"/>
    <w:rsid w:val="444877CF"/>
    <w:rsid w:val="4448D580"/>
    <w:rsid w:val="44555C4D"/>
    <w:rsid w:val="44566777"/>
    <w:rsid w:val="4457AECF"/>
    <w:rsid w:val="44581705"/>
    <w:rsid w:val="445B627B"/>
    <w:rsid w:val="44600976"/>
    <w:rsid w:val="44747722"/>
    <w:rsid w:val="44756B6A"/>
    <w:rsid w:val="447A6307"/>
    <w:rsid w:val="447FBCEB"/>
    <w:rsid w:val="4480FE9D"/>
    <w:rsid w:val="4485A2BD"/>
    <w:rsid w:val="448F23DA"/>
    <w:rsid w:val="44908E06"/>
    <w:rsid w:val="44963B66"/>
    <w:rsid w:val="44971B39"/>
    <w:rsid w:val="449FC81B"/>
    <w:rsid w:val="44A1F289"/>
    <w:rsid w:val="44A3F8ED"/>
    <w:rsid w:val="44B1D889"/>
    <w:rsid w:val="44BBB26D"/>
    <w:rsid w:val="44C0E79C"/>
    <w:rsid w:val="44C1A241"/>
    <w:rsid w:val="44D15A66"/>
    <w:rsid w:val="44D54EE1"/>
    <w:rsid w:val="44D96C09"/>
    <w:rsid w:val="44DA810B"/>
    <w:rsid w:val="44DBF2BA"/>
    <w:rsid w:val="44DD0E05"/>
    <w:rsid w:val="44DE7028"/>
    <w:rsid w:val="44E0280B"/>
    <w:rsid w:val="44E99AE3"/>
    <w:rsid w:val="44EF2CD0"/>
    <w:rsid w:val="44F0C6F7"/>
    <w:rsid w:val="44F114DF"/>
    <w:rsid w:val="44F33823"/>
    <w:rsid w:val="44F7E39C"/>
    <w:rsid w:val="44FBF703"/>
    <w:rsid w:val="44FDB4BF"/>
    <w:rsid w:val="44FDEDEE"/>
    <w:rsid w:val="45004D5C"/>
    <w:rsid w:val="450344F7"/>
    <w:rsid w:val="45050F67"/>
    <w:rsid w:val="45053190"/>
    <w:rsid w:val="4505D826"/>
    <w:rsid w:val="450FEAF1"/>
    <w:rsid w:val="451B0D3A"/>
    <w:rsid w:val="451BA4F1"/>
    <w:rsid w:val="451C2001"/>
    <w:rsid w:val="451E0988"/>
    <w:rsid w:val="4521CA69"/>
    <w:rsid w:val="4524AC08"/>
    <w:rsid w:val="452A6622"/>
    <w:rsid w:val="4530CD93"/>
    <w:rsid w:val="45314BD3"/>
    <w:rsid w:val="45317025"/>
    <w:rsid w:val="453A45BD"/>
    <w:rsid w:val="4546F022"/>
    <w:rsid w:val="45492B67"/>
    <w:rsid w:val="4559D252"/>
    <w:rsid w:val="455C98B4"/>
    <w:rsid w:val="455D6D96"/>
    <w:rsid w:val="455E9012"/>
    <w:rsid w:val="45626A23"/>
    <w:rsid w:val="45672281"/>
    <w:rsid w:val="45685BA9"/>
    <w:rsid w:val="45721CAF"/>
    <w:rsid w:val="45755D57"/>
    <w:rsid w:val="4578C279"/>
    <w:rsid w:val="457EEE0B"/>
    <w:rsid w:val="457F8A69"/>
    <w:rsid w:val="45836208"/>
    <w:rsid w:val="458A2C21"/>
    <w:rsid w:val="458F86B9"/>
    <w:rsid w:val="45915B63"/>
    <w:rsid w:val="459B9C33"/>
    <w:rsid w:val="45A081F3"/>
    <w:rsid w:val="45A7A79E"/>
    <w:rsid w:val="45A8E3BE"/>
    <w:rsid w:val="45ADB65B"/>
    <w:rsid w:val="45B12C96"/>
    <w:rsid w:val="45B21386"/>
    <w:rsid w:val="45B53B55"/>
    <w:rsid w:val="45C379C4"/>
    <w:rsid w:val="45C4ACEC"/>
    <w:rsid w:val="45CCA592"/>
    <w:rsid w:val="45CE4CC6"/>
    <w:rsid w:val="45D4D232"/>
    <w:rsid w:val="45D7445D"/>
    <w:rsid w:val="45DD4D8C"/>
    <w:rsid w:val="45E1ACC8"/>
    <w:rsid w:val="45E3FA3C"/>
    <w:rsid w:val="45EA682E"/>
    <w:rsid w:val="45EB8E02"/>
    <w:rsid w:val="45F3A753"/>
    <w:rsid w:val="45F6F6C2"/>
    <w:rsid w:val="45F765BD"/>
    <w:rsid w:val="4603F2B6"/>
    <w:rsid w:val="4604E963"/>
    <w:rsid w:val="4606B022"/>
    <w:rsid w:val="460C2D6C"/>
    <w:rsid w:val="460F536D"/>
    <w:rsid w:val="46136DA4"/>
    <w:rsid w:val="46159502"/>
    <w:rsid w:val="4615D76E"/>
    <w:rsid w:val="4620222A"/>
    <w:rsid w:val="46284A36"/>
    <w:rsid w:val="462A0EEB"/>
    <w:rsid w:val="462A2043"/>
    <w:rsid w:val="462AED71"/>
    <w:rsid w:val="462B64C0"/>
    <w:rsid w:val="462BE715"/>
    <w:rsid w:val="462E786E"/>
    <w:rsid w:val="46360750"/>
    <w:rsid w:val="463FBB78"/>
    <w:rsid w:val="464825E0"/>
    <w:rsid w:val="464B8D2C"/>
    <w:rsid w:val="464DE114"/>
    <w:rsid w:val="464E9C0D"/>
    <w:rsid w:val="4652E24D"/>
    <w:rsid w:val="4653EBBA"/>
    <w:rsid w:val="46572738"/>
    <w:rsid w:val="465EA8D5"/>
    <w:rsid w:val="4668BC09"/>
    <w:rsid w:val="466B2F0F"/>
    <w:rsid w:val="466BD2DC"/>
    <w:rsid w:val="4678B7A6"/>
    <w:rsid w:val="467BD31B"/>
    <w:rsid w:val="467F839C"/>
    <w:rsid w:val="46823CD6"/>
    <w:rsid w:val="468298A2"/>
    <w:rsid w:val="46864C11"/>
    <w:rsid w:val="468B9C46"/>
    <w:rsid w:val="4690CF38"/>
    <w:rsid w:val="4694E48A"/>
    <w:rsid w:val="46971F4C"/>
    <w:rsid w:val="46A287F0"/>
    <w:rsid w:val="46A48BE5"/>
    <w:rsid w:val="46A5C134"/>
    <w:rsid w:val="46AC7991"/>
    <w:rsid w:val="46AD6E14"/>
    <w:rsid w:val="46B45383"/>
    <w:rsid w:val="46B6EF0A"/>
    <w:rsid w:val="46B71F12"/>
    <w:rsid w:val="46BCDE75"/>
    <w:rsid w:val="46BE579A"/>
    <w:rsid w:val="46C0AEAC"/>
    <w:rsid w:val="46CB2117"/>
    <w:rsid w:val="46CF8A38"/>
    <w:rsid w:val="46D45570"/>
    <w:rsid w:val="46DBD16E"/>
    <w:rsid w:val="46DC3A8B"/>
    <w:rsid w:val="46E4E678"/>
    <w:rsid w:val="46E58034"/>
    <w:rsid w:val="46E70FB4"/>
    <w:rsid w:val="46EA2386"/>
    <w:rsid w:val="46EA81DE"/>
    <w:rsid w:val="46EB22E2"/>
    <w:rsid w:val="46EB786C"/>
    <w:rsid w:val="46EE06E6"/>
    <w:rsid w:val="46F2B33F"/>
    <w:rsid w:val="470009A1"/>
    <w:rsid w:val="4702E81A"/>
    <w:rsid w:val="4703AC2B"/>
    <w:rsid w:val="470568BE"/>
    <w:rsid w:val="470AF6F3"/>
    <w:rsid w:val="470D22C4"/>
    <w:rsid w:val="4713E1C5"/>
    <w:rsid w:val="4719932A"/>
    <w:rsid w:val="471AAF3B"/>
    <w:rsid w:val="471E462B"/>
    <w:rsid w:val="471F92BD"/>
    <w:rsid w:val="472213EC"/>
    <w:rsid w:val="4727159F"/>
    <w:rsid w:val="472D314C"/>
    <w:rsid w:val="472E61D3"/>
    <w:rsid w:val="472EF7F1"/>
    <w:rsid w:val="472F5AE8"/>
    <w:rsid w:val="4730CE56"/>
    <w:rsid w:val="47310C57"/>
    <w:rsid w:val="473758CD"/>
    <w:rsid w:val="473D944E"/>
    <w:rsid w:val="473EB57F"/>
    <w:rsid w:val="4746294B"/>
    <w:rsid w:val="4755D23F"/>
    <w:rsid w:val="47572257"/>
    <w:rsid w:val="475AEE75"/>
    <w:rsid w:val="475DA0D4"/>
    <w:rsid w:val="475DDA7B"/>
    <w:rsid w:val="475ED854"/>
    <w:rsid w:val="4770BC4F"/>
    <w:rsid w:val="477370DD"/>
    <w:rsid w:val="477800D4"/>
    <w:rsid w:val="4779133C"/>
    <w:rsid w:val="477D6BFD"/>
    <w:rsid w:val="4781A42E"/>
    <w:rsid w:val="478BA28B"/>
    <w:rsid w:val="478CF445"/>
    <w:rsid w:val="479C7701"/>
    <w:rsid w:val="479CF5A4"/>
    <w:rsid w:val="479D369B"/>
    <w:rsid w:val="47A0ECE5"/>
    <w:rsid w:val="47AD4A69"/>
    <w:rsid w:val="47B20986"/>
    <w:rsid w:val="47B51693"/>
    <w:rsid w:val="47B720B8"/>
    <w:rsid w:val="47B75BDC"/>
    <w:rsid w:val="47B786CF"/>
    <w:rsid w:val="47CDA36C"/>
    <w:rsid w:val="47D57B5C"/>
    <w:rsid w:val="47D5ED02"/>
    <w:rsid w:val="47DB2FC4"/>
    <w:rsid w:val="47DD6DC2"/>
    <w:rsid w:val="47E48BC4"/>
    <w:rsid w:val="47E84238"/>
    <w:rsid w:val="47EC6EED"/>
    <w:rsid w:val="47F99E99"/>
    <w:rsid w:val="4801C6D8"/>
    <w:rsid w:val="48023BC3"/>
    <w:rsid w:val="480D67A8"/>
    <w:rsid w:val="48161003"/>
    <w:rsid w:val="48166259"/>
    <w:rsid w:val="4816881A"/>
    <w:rsid w:val="48169700"/>
    <w:rsid w:val="481C90B7"/>
    <w:rsid w:val="48275E3D"/>
    <w:rsid w:val="4832AC10"/>
    <w:rsid w:val="48339105"/>
    <w:rsid w:val="483901AE"/>
    <w:rsid w:val="483B39C0"/>
    <w:rsid w:val="4847EDA0"/>
    <w:rsid w:val="484B8073"/>
    <w:rsid w:val="484CB618"/>
    <w:rsid w:val="484F2767"/>
    <w:rsid w:val="4851F1D4"/>
    <w:rsid w:val="48545BEA"/>
    <w:rsid w:val="48585CAE"/>
    <w:rsid w:val="48585E8C"/>
    <w:rsid w:val="4858734B"/>
    <w:rsid w:val="485E00B1"/>
    <w:rsid w:val="4862B7A8"/>
    <w:rsid w:val="48637190"/>
    <w:rsid w:val="48641AE2"/>
    <w:rsid w:val="48656A08"/>
    <w:rsid w:val="486B8D8D"/>
    <w:rsid w:val="48749CF6"/>
    <w:rsid w:val="4875C41C"/>
    <w:rsid w:val="4879426D"/>
    <w:rsid w:val="48801248"/>
    <w:rsid w:val="4885408A"/>
    <w:rsid w:val="488C0477"/>
    <w:rsid w:val="488DB976"/>
    <w:rsid w:val="489489E6"/>
    <w:rsid w:val="489B6C6E"/>
    <w:rsid w:val="489D3054"/>
    <w:rsid w:val="48A15BE9"/>
    <w:rsid w:val="48A36664"/>
    <w:rsid w:val="48A43D05"/>
    <w:rsid w:val="48A76D26"/>
    <w:rsid w:val="48A9F336"/>
    <w:rsid w:val="48AAF11D"/>
    <w:rsid w:val="48AC7266"/>
    <w:rsid w:val="48AE5FD0"/>
    <w:rsid w:val="48AEA336"/>
    <w:rsid w:val="48B3BD6B"/>
    <w:rsid w:val="48B3D309"/>
    <w:rsid w:val="48B698DA"/>
    <w:rsid w:val="48BA1990"/>
    <w:rsid w:val="48BACB97"/>
    <w:rsid w:val="48C18258"/>
    <w:rsid w:val="48C7C3DE"/>
    <w:rsid w:val="48C94F99"/>
    <w:rsid w:val="48CCFBD1"/>
    <w:rsid w:val="48D0FA39"/>
    <w:rsid w:val="48DB7AFA"/>
    <w:rsid w:val="48DE9875"/>
    <w:rsid w:val="48E194B0"/>
    <w:rsid w:val="48ED79A0"/>
    <w:rsid w:val="48FA079E"/>
    <w:rsid w:val="48FA5B2C"/>
    <w:rsid w:val="48FC9A0F"/>
    <w:rsid w:val="48FD17CE"/>
    <w:rsid w:val="48FFC369"/>
    <w:rsid w:val="4900BB46"/>
    <w:rsid w:val="4910CC7B"/>
    <w:rsid w:val="4910DCC8"/>
    <w:rsid w:val="4910EDA6"/>
    <w:rsid w:val="4912098D"/>
    <w:rsid w:val="4912C163"/>
    <w:rsid w:val="4914D69F"/>
    <w:rsid w:val="491E1EDF"/>
    <w:rsid w:val="491FE965"/>
    <w:rsid w:val="4923DA35"/>
    <w:rsid w:val="49259665"/>
    <w:rsid w:val="49263813"/>
    <w:rsid w:val="49291D17"/>
    <w:rsid w:val="492C5705"/>
    <w:rsid w:val="492E26DB"/>
    <w:rsid w:val="492F8155"/>
    <w:rsid w:val="4937BB50"/>
    <w:rsid w:val="493A272B"/>
    <w:rsid w:val="493C6151"/>
    <w:rsid w:val="493E959B"/>
    <w:rsid w:val="49414F65"/>
    <w:rsid w:val="494366C8"/>
    <w:rsid w:val="4943F07C"/>
    <w:rsid w:val="49440190"/>
    <w:rsid w:val="4944186A"/>
    <w:rsid w:val="4944BB29"/>
    <w:rsid w:val="49457BA1"/>
    <w:rsid w:val="4946EDB5"/>
    <w:rsid w:val="49477BD9"/>
    <w:rsid w:val="494887D5"/>
    <w:rsid w:val="4949A7D1"/>
    <w:rsid w:val="4955F362"/>
    <w:rsid w:val="4958AB66"/>
    <w:rsid w:val="495B11E7"/>
    <w:rsid w:val="495C657B"/>
    <w:rsid w:val="4966CBCC"/>
    <w:rsid w:val="4968B19A"/>
    <w:rsid w:val="496D21D5"/>
    <w:rsid w:val="49734199"/>
    <w:rsid w:val="49790B50"/>
    <w:rsid w:val="497F6B27"/>
    <w:rsid w:val="4990EFF1"/>
    <w:rsid w:val="499386B8"/>
    <w:rsid w:val="499A73DC"/>
    <w:rsid w:val="49ABABCC"/>
    <w:rsid w:val="49ADD2BF"/>
    <w:rsid w:val="49AE5C7F"/>
    <w:rsid w:val="49B18FE5"/>
    <w:rsid w:val="49B581DC"/>
    <w:rsid w:val="49B5E935"/>
    <w:rsid w:val="49B7B219"/>
    <w:rsid w:val="49BF6BBF"/>
    <w:rsid w:val="49C4B740"/>
    <w:rsid w:val="49C84BD7"/>
    <w:rsid w:val="49CB6756"/>
    <w:rsid w:val="49CBC4B9"/>
    <w:rsid w:val="49D01B57"/>
    <w:rsid w:val="49D04609"/>
    <w:rsid w:val="49D2CBA7"/>
    <w:rsid w:val="49D740D7"/>
    <w:rsid w:val="49DEA31F"/>
    <w:rsid w:val="49DFAE6A"/>
    <w:rsid w:val="49F9DE8F"/>
    <w:rsid w:val="49FC27AF"/>
    <w:rsid w:val="49FFEF60"/>
    <w:rsid w:val="4A00BB2D"/>
    <w:rsid w:val="4A03E39C"/>
    <w:rsid w:val="4A0647CC"/>
    <w:rsid w:val="4A06AAF8"/>
    <w:rsid w:val="4A11A1A7"/>
    <w:rsid w:val="4A195C2B"/>
    <w:rsid w:val="4A19DDB4"/>
    <w:rsid w:val="4A1E6014"/>
    <w:rsid w:val="4A1F7F60"/>
    <w:rsid w:val="4A20D91A"/>
    <w:rsid w:val="4A286362"/>
    <w:rsid w:val="4A28FB0C"/>
    <w:rsid w:val="4A295772"/>
    <w:rsid w:val="4A2AAD98"/>
    <w:rsid w:val="4A2D39F7"/>
    <w:rsid w:val="4A2DD2A9"/>
    <w:rsid w:val="4A30A1FA"/>
    <w:rsid w:val="4A32ECD7"/>
    <w:rsid w:val="4A34EA51"/>
    <w:rsid w:val="4A35A128"/>
    <w:rsid w:val="4A35D293"/>
    <w:rsid w:val="4A420645"/>
    <w:rsid w:val="4A431066"/>
    <w:rsid w:val="4A43F3CD"/>
    <w:rsid w:val="4A450FB3"/>
    <w:rsid w:val="4A455A5F"/>
    <w:rsid w:val="4A47D6E9"/>
    <w:rsid w:val="4A5647C7"/>
    <w:rsid w:val="4A5A9A5F"/>
    <w:rsid w:val="4A5BCA7C"/>
    <w:rsid w:val="4A5CC8F6"/>
    <w:rsid w:val="4A633EB2"/>
    <w:rsid w:val="4A676A45"/>
    <w:rsid w:val="4A6778AE"/>
    <w:rsid w:val="4A68C53B"/>
    <w:rsid w:val="4A6AEB44"/>
    <w:rsid w:val="4A73E29D"/>
    <w:rsid w:val="4A73E3AE"/>
    <w:rsid w:val="4A748F51"/>
    <w:rsid w:val="4A807DBC"/>
    <w:rsid w:val="4A88B89F"/>
    <w:rsid w:val="4A904E3B"/>
    <w:rsid w:val="4AADF0C6"/>
    <w:rsid w:val="4AB1BD04"/>
    <w:rsid w:val="4AB24828"/>
    <w:rsid w:val="4AB9E2BB"/>
    <w:rsid w:val="4AC759BA"/>
    <w:rsid w:val="4AC83832"/>
    <w:rsid w:val="4ACFB7C3"/>
    <w:rsid w:val="4AD767CA"/>
    <w:rsid w:val="4AD80FA5"/>
    <w:rsid w:val="4ADCE7D1"/>
    <w:rsid w:val="4AE3EB02"/>
    <w:rsid w:val="4AE97879"/>
    <w:rsid w:val="4AEB471C"/>
    <w:rsid w:val="4AEB5D2D"/>
    <w:rsid w:val="4AEB680C"/>
    <w:rsid w:val="4AEB8289"/>
    <w:rsid w:val="4AEE575F"/>
    <w:rsid w:val="4AF04178"/>
    <w:rsid w:val="4AF3F268"/>
    <w:rsid w:val="4AF6D62A"/>
    <w:rsid w:val="4AFA7157"/>
    <w:rsid w:val="4AFC1A57"/>
    <w:rsid w:val="4AFC6110"/>
    <w:rsid w:val="4AFD46EE"/>
    <w:rsid w:val="4B00F18E"/>
    <w:rsid w:val="4B0604FD"/>
    <w:rsid w:val="4B09E510"/>
    <w:rsid w:val="4B0B5D33"/>
    <w:rsid w:val="4B0BD57C"/>
    <w:rsid w:val="4B0D11EB"/>
    <w:rsid w:val="4B0E552A"/>
    <w:rsid w:val="4B1CB91D"/>
    <w:rsid w:val="4B231C05"/>
    <w:rsid w:val="4B246171"/>
    <w:rsid w:val="4B2466D6"/>
    <w:rsid w:val="4B2B7121"/>
    <w:rsid w:val="4B2CEE7F"/>
    <w:rsid w:val="4B34F2C1"/>
    <w:rsid w:val="4B3DABF1"/>
    <w:rsid w:val="4B3DF21E"/>
    <w:rsid w:val="4B3F7016"/>
    <w:rsid w:val="4B4B11F9"/>
    <w:rsid w:val="4B649D86"/>
    <w:rsid w:val="4B6769FA"/>
    <w:rsid w:val="4B6B650D"/>
    <w:rsid w:val="4B72E4A0"/>
    <w:rsid w:val="4B77947D"/>
    <w:rsid w:val="4B7DDC59"/>
    <w:rsid w:val="4B8080C4"/>
    <w:rsid w:val="4B887545"/>
    <w:rsid w:val="4B8E2C0D"/>
    <w:rsid w:val="4B923A39"/>
    <w:rsid w:val="4B925BFD"/>
    <w:rsid w:val="4B93FEE9"/>
    <w:rsid w:val="4B943CAE"/>
    <w:rsid w:val="4B95FCB8"/>
    <w:rsid w:val="4BA2EEB7"/>
    <w:rsid w:val="4BA4D088"/>
    <w:rsid w:val="4BA4E1F2"/>
    <w:rsid w:val="4BAAD62E"/>
    <w:rsid w:val="4BAB0289"/>
    <w:rsid w:val="4BAC0D91"/>
    <w:rsid w:val="4BB30C25"/>
    <w:rsid w:val="4BB72100"/>
    <w:rsid w:val="4BBDA75C"/>
    <w:rsid w:val="4BBE2931"/>
    <w:rsid w:val="4BC15205"/>
    <w:rsid w:val="4BC4306E"/>
    <w:rsid w:val="4BC676A8"/>
    <w:rsid w:val="4BCB278C"/>
    <w:rsid w:val="4BCB7116"/>
    <w:rsid w:val="4BD3FC08"/>
    <w:rsid w:val="4BDA73BE"/>
    <w:rsid w:val="4BDCF38E"/>
    <w:rsid w:val="4BDDCB29"/>
    <w:rsid w:val="4BE265DE"/>
    <w:rsid w:val="4BE84A79"/>
    <w:rsid w:val="4BF0065A"/>
    <w:rsid w:val="4BF00CBE"/>
    <w:rsid w:val="4BF3F761"/>
    <w:rsid w:val="4BF54FD8"/>
    <w:rsid w:val="4BF79EAD"/>
    <w:rsid w:val="4BF8D502"/>
    <w:rsid w:val="4C00F2C4"/>
    <w:rsid w:val="4C020FB1"/>
    <w:rsid w:val="4C028EBB"/>
    <w:rsid w:val="4C03B2F1"/>
    <w:rsid w:val="4C066069"/>
    <w:rsid w:val="4C142AF5"/>
    <w:rsid w:val="4C1B3E80"/>
    <w:rsid w:val="4C1B7055"/>
    <w:rsid w:val="4C214CCC"/>
    <w:rsid w:val="4C21ED08"/>
    <w:rsid w:val="4C374185"/>
    <w:rsid w:val="4C410B06"/>
    <w:rsid w:val="4C495298"/>
    <w:rsid w:val="4C49C075"/>
    <w:rsid w:val="4C509F6F"/>
    <w:rsid w:val="4C51A09D"/>
    <w:rsid w:val="4C52375B"/>
    <w:rsid w:val="4C52741B"/>
    <w:rsid w:val="4C584B8E"/>
    <w:rsid w:val="4C615F37"/>
    <w:rsid w:val="4C65253F"/>
    <w:rsid w:val="4C71692E"/>
    <w:rsid w:val="4C77CE54"/>
    <w:rsid w:val="4C790385"/>
    <w:rsid w:val="4C79E939"/>
    <w:rsid w:val="4C7BAF63"/>
    <w:rsid w:val="4C7D0739"/>
    <w:rsid w:val="4C82E872"/>
    <w:rsid w:val="4C87696F"/>
    <w:rsid w:val="4C8E41AF"/>
    <w:rsid w:val="4C902375"/>
    <w:rsid w:val="4C90FFFF"/>
    <w:rsid w:val="4C958721"/>
    <w:rsid w:val="4C967552"/>
    <w:rsid w:val="4CA01D91"/>
    <w:rsid w:val="4CA921FF"/>
    <w:rsid w:val="4CAA587C"/>
    <w:rsid w:val="4CAFDFBF"/>
    <w:rsid w:val="4CB0F469"/>
    <w:rsid w:val="4CB363AF"/>
    <w:rsid w:val="4CBC50F2"/>
    <w:rsid w:val="4CBCB7CF"/>
    <w:rsid w:val="4CBF17A5"/>
    <w:rsid w:val="4CCF307E"/>
    <w:rsid w:val="4CD0F771"/>
    <w:rsid w:val="4CD1C9E2"/>
    <w:rsid w:val="4CD4D0DA"/>
    <w:rsid w:val="4CD7BB69"/>
    <w:rsid w:val="4CDB8111"/>
    <w:rsid w:val="4CE10C1B"/>
    <w:rsid w:val="4CE51D25"/>
    <w:rsid w:val="4CE9B043"/>
    <w:rsid w:val="4CE9BA50"/>
    <w:rsid w:val="4CEBA710"/>
    <w:rsid w:val="4CEF2DC1"/>
    <w:rsid w:val="4CF21B84"/>
    <w:rsid w:val="4D03642A"/>
    <w:rsid w:val="4D062B86"/>
    <w:rsid w:val="4D08109A"/>
    <w:rsid w:val="4D0966FE"/>
    <w:rsid w:val="4D0E0E99"/>
    <w:rsid w:val="4D1069FD"/>
    <w:rsid w:val="4D11D7D8"/>
    <w:rsid w:val="4D17FAA5"/>
    <w:rsid w:val="4D28020B"/>
    <w:rsid w:val="4D289639"/>
    <w:rsid w:val="4D2C77D6"/>
    <w:rsid w:val="4D2E13D9"/>
    <w:rsid w:val="4D310ADF"/>
    <w:rsid w:val="4D38F7C6"/>
    <w:rsid w:val="4D3FE1CA"/>
    <w:rsid w:val="4D41951C"/>
    <w:rsid w:val="4D42B340"/>
    <w:rsid w:val="4D4F56F0"/>
    <w:rsid w:val="4D55763B"/>
    <w:rsid w:val="4D5AA23B"/>
    <w:rsid w:val="4D5F48EE"/>
    <w:rsid w:val="4D63B4A6"/>
    <w:rsid w:val="4D6C8FA3"/>
    <w:rsid w:val="4D6D82FE"/>
    <w:rsid w:val="4D70457D"/>
    <w:rsid w:val="4D7317F1"/>
    <w:rsid w:val="4D7404B1"/>
    <w:rsid w:val="4D748FD9"/>
    <w:rsid w:val="4D74F6D1"/>
    <w:rsid w:val="4D7A289C"/>
    <w:rsid w:val="4D7AAC51"/>
    <w:rsid w:val="4D7C5E39"/>
    <w:rsid w:val="4D7E0790"/>
    <w:rsid w:val="4D7E60A4"/>
    <w:rsid w:val="4D8061E8"/>
    <w:rsid w:val="4D816C73"/>
    <w:rsid w:val="4D82E6F8"/>
    <w:rsid w:val="4D87582B"/>
    <w:rsid w:val="4D88137A"/>
    <w:rsid w:val="4D8D83A9"/>
    <w:rsid w:val="4D8EB34E"/>
    <w:rsid w:val="4D92E859"/>
    <w:rsid w:val="4D935A14"/>
    <w:rsid w:val="4D970A46"/>
    <w:rsid w:val="4D9BB208"/>
    <w:rsid w:val="4D9FF454"/>
    <w:rsid w:val="4DA54E8B"/>
    <w:rsid w:val="4DA5C056"/>
    <w:rsid w:val="4DB3B94D"/>
    <w:rsid w:val="4DB6951A"/>
    <w:rsid w:val="4DBF5989"/>
    <w:rsid w:val="4DC44621"/>
    <w:rsid w:val="4DC92D37"/>
    <w:rsid w:val="4DC9E3C2"/>
    <w:rsid w:val="4DCCFC5B"/>
    <w:rsid w:val="4DD17065"/>
    <w:rsid w:val="4DD876EE"/>
    <w:rsid w:val="4DDB7CB8"/>
    <w:rsid w:val="4DDE57EB"/>
    <w:rsid w:val="4DE097DF"/>
    <w:rsid w:val="4DE41BE8"/>
    <w:rsid w:val="4DE5A31C"/>
    <w:rsid w:val="4DFB8F40"/>
    <w:rsid w:val="4DFE5C1A"/>
    <w:rsid w:val="4DFFC65E"/>
    <w:rsid w:val="4E03599A"/>
    <w:rsid w:val="4E0AB4E6"/>
    <w:rsid w:val="4E104C4D"/>
    <w:rsid w:val="4E108E6C"/>
    <w:rsid w:val="4E143792"/>
    <w:rsid w:val="4E189826"/>
    <w:rsid w:val="4E193E1A"/>
    <w:rsid w:val="4E1F8815"/>
    <w:rsid w:val="4E20BC4C"/>
    <w:rsid w:val="4E20CA57"/>
    <w:rsid w:val="4E2E67D0"/>
    <w:rsid w:val="4E302DB0"/>
    <w:rsid w:val="4E3057B7"/>
    <w:rsid w:val="4E34A519"/>
    <w:rsid w:val="4E35F0BB"/>
    <w:rsid w:val="4E36DF1B"/>
    <w:rsid w:val="4E3C616D"/>
    <w:rsid w:val="4E41DADC"/>
    <w:rsid w:val="4E421F3A"/>
    <w:rsid w:val="4E436218"/>
    <w:rsid w:val="4E43C6AA"/>
    <w:rsid w:val="4E49DDE8"/>
    <w:rsid w:val="4E563CFF"/>
    <w:rsid w:val="4E57518E"/>
    <w:rsid w:val="4E5F31AF"/>
    <w:rsid w:val="4E5FCBE9"/>
    <w:rsid w:val="4E60AB0C"/>
    <w:rsid w:val="4E60EA42"/>
    <w:rsid w:val="4E6323A7"/>
    <w:rsid w:val="4E65EBA8"/>
    <w:rsid w:val="4E66CBE8"/>
    <w:rsid w:val="4E67FCDA"/>
    <w:rsid w:val="4E6F4415"/>
    <w:rsid w:val="4E708C3F"/>
    <w:rsid w:val="4E70EEEA"/>
    <w:rsid w:val="4E743211"/>
    <w:rsid w:val="4E7492D5"/>
    <w:rsid w:val="4E7E6928"/>
    <w:rsid w:val="4E7F6E2B"/>
    <w:rsid w:val="4E831006"/>
    <w:rsid w:val="4E896F2B"/>
    <w:rsid w:val="4E8ACBA9"/>
    <w:rsid w:val="4E8D53A9"/>
    <w:rsid w:val="4E8E3509"/>
    <w:rsid w:val="4E8F2033"/>
    <w:rsid w:val="4E90E22B"/>
    <w:rsid w:val="4E9522A1"/>
    <w:rsid w:val="4E9603CA"/>
    <w:rsid w:val="4E9A8185"/>
    <w:rsid w:val="4E9B1D2E"/>
    <w:rsid w:val="4EA0D9A7"/>
    <w:rsid w:val="4EABA66E"/>
    <w:rsid w:val="4EABA8FC"/>
    <w:rsid w:val="4EAFABD3"/>
    <w:rsid w:val="4EB012FF"/>
    <w:rsid w:val="4EB02BC4"/>
    <w:rsid w:val="4EB650C8"/>
    <w:rsid w:val="4EBEE0CD"/>
    <w:rsid w:val="4EC22CD5"/>
    <w:rsid w:val="4EC32BED"/>
    <w:rsid w:val="4EC34E38"/>
    <w:rsid w:val="4ECAA5A3"/>
    <w:rsid w:val="4ECAA635"/>
    <w:rsid w:val="4ED8D443"/>
    <w:rsid w:val="4EDB77EB"/>
    <w:rsid w:val="4EE11D4D"/>
    <w:rsid w:val="4EE1B83D"/>
    <w:rsid w:val="4EE2AD0B"/>
    <w:rsid w:val="4EE3B1F3"/>
    <w:rsid w:val="4EED5868"/>
    <w:rsid w:val="4EF012C4"/>
    <w:rsid w:val="4EF1A79F"/>
    <w:rsid w:val="4EFA89EF"/>
    <w:rsid w:val="4EFAD314"/>
    <w:rsid w:val="4EFDD566"/>
    <w:rsid w:val="4F017B8A"/>
    <w:rsid w:val="4F05BC50"/>
    <w:rsid w:val="4F069B82"/>
    <w:rsid w:val="4F0C89B4"/>
    <w:rsid w:val="4F0F28CE"/>
    <w:rsid w:val="4F135353"/>
    <w:rsid w:val="4F1ACDD0"/>
    <w:rsid w:val="4F22FAD0"/>
    <w:rsid w:val="4F2A5C0C"/>
    <w:rsid w:val="4F2A8408"/>
    <w:rsid w:val="4F33A78B"/>
    <w:rsid w:val="4F36DE76"/>
    <w:rsid w:val="4F46DA06"/>
    <w:rsid w:val="4F47FBAA"/>
    <w:rsid w:val="4F4D4A85"/>
    <w:rsid w:val="4F53388F"/>
    <w:rsid w:val="4F5396CB"/>
    <w:rsid w:val="4F5786D4"/>
    <w:rsid w:val="4F5A98C2"/>
    <w:rsid w:val="4F5AE928"/>
    <w:rsid w:val="4F61930D"/>
    <w:rsid w:val="4F62CE51"/>
    <w:rsid w:val="4F6305B4"/>
    <w:rsid w:val="4F67129F"/>
    <w:rsid w:val="4F685B7A"/>
    <w:rsid w:val="4F698857"/>
    <w:rsid w:val="4F6BB3EB"/>
    <w:rsid w:val="4F6F6B0D"/>
    <w:rsid w:val="4F7132BB"/>
    <w:rsid w:val="4F77FD34"/>
    <w:rsid w:val="4F7E8863"/>
    <w:rsid w:val="4F8393BA"/>
    <w:rsid w:val="4F855FC0"/>
    <w:rsid w:val="4F89D61A"/>
    <w:rsid w:val="4F8A38EB"/>
    <w:rsid w:val="4F901360"/>
    <w:rsid w:val="4F93C19D"/>
    <w:rsid w:val="4F9EC93A"/>
    <w:rsid w:val="4FA1F944"/>
    <w:rsid w:val="4FAAAD47"/>
    <w:rsid w:val="4FAD777D"/>
    <w:rsid w:val="4FAD9652"/>
    <w:rsid w:val="4FAFEAAB"/>
    <w:rsid w:val="4FB3F501"/>
    <w:rsid w:val="4FBAA6E5"/>
    <w:rsid w:val="4FC10E51"/>
    <w:rsid w:val="4FCB4A01"/>
    <w:rsid w:val="4FD0F652"/>
    <w:rsid w:val="4FD10B20"/>
    <w:rsid w:val="4FD65952"/>
    <w:rsid w:val="4FD68C7B"/>
    <w:rsid w:val="4FDA8675"/>
    <w:rsid w:val="4FDD64E2"/>
    <w:rsid w:val="4FE3D541"/>
    <w:rsid w:val="4FE62EA3"/>
    <w:rsid w:val="4FEA10CF"/>
    <w:rsid w:val="4FF0708C"/>
    <w:rsid w:val="4FF0D4E4"/>
    <w:rsid w:val="4FF0DD79"/>
    <w:rsid w:val="4FF251BD"/>
    <w:rsid w:val="4FF49A68"/>
    <w:rsid w:val="4FF5C778"/>
    <w:rsid w:val="4FF81563"/>
    <w:rsid w:val="5002E740"/>
    <w:rsid w:val="50032252"/>
    <w:rsid w:val="5004C579"/>
    <w:rsid w:val="500634F2"/>
    <w:rsid w:val="5007BCFC"/>
    <w:rsid w:val="5007BDED"/>
    <w:rsid w:val="500C8C41"/>
    <w:rsid w:val="50103178"/>
    <w:rsid w:val="5012632D"/>
    <w:rsid w:val="5016A657"/>
    <w:rsid w:val="5017150B"/>
    <w:rsid w:val="50172F4C"/>
    <w:rsid w:val="50189B4D"/>
    <w:rsid w:val="5021D351"/>
    <w:rsid w:val="50255CB0"/>
    <w:rsid w:val="502683AF"/>
    <w:rsid w:val="50304C71"/>
    <w:rsid w:val="504E0611"/>
    <w:rsid w:val="504E7610"/>
    <w:rsid w:val="5050C604"/>
    <w:rsid w:val="50511DDD"/>
    <w:rsid w:val="505C14CA"/>
    <w:rsid w:val="5061BB10"/>
    <w:rsid w:val="5062F85B"/>
    <w:rsid w:val="506531B3"/>
    <w:rsid w:val="5067780D"/>
    <w:rsid w:val="50689428"/>
    <w:rsid w:val="506D7F4B"/>
    <w:rsid w:val="506E63EE"/>
    <w:rsid w:val="50706CA1"/>
    <w:rsid w:val="507396BF"/>
    <w:rsid w:val="50779EBE"/>
    <w:rsid w:val="507D7101"/>
    <w:rsid w:val="50827998"/>
    <w:rsid w:val="5087F9BF"/>
    <w:rsid w:val="50889BB8"/>
    <w:rsid w:val="508A25D1"/>
    <w:rsid w:val="50943C4B"/>
    <w:rsid w:val="509451FF"/>
    <w:rsid w:val="509B118F"/>
    <w:rsid w:val="509EDA90"/>
    <w:rsid w:val="50A4B41A"/>
    <w:rsid w:val="50A8A8FC"/>
    <w:rsid w:val="50AC42C1"/>
    <w:rsid w:val="50AF08A6"/>
    <w:rsid w:val="50B5C23C"/>
    <w:rsid w:val="50B66268"/>
    <w:rsid w:val="50B9C4E1"/>
    <w:rsid w:val="50BB4FDA"/>
    <w:rsid w:val="50C07952"/>
    <w:rsid w:val="50C69B44"/>
    <w:rsid w:val="50D0AF43"/>
    <w:rsid w:val="50D6346A"/>
    <w:rsid w:val="50D6F79D"/>
    <w:rsid w:val="50D77D6D"/>
    <w:rsid w:val="50E0181E"/>
    <w:rsid w:val="50E0F2E7"/>
    <w:rsid w:val="50E466A2"/>
    <w:rsid w:val="50E5046D"/>
    <w:rsid w:val="50E9F18B"/>
    <w:rsid w:val="50EDDDAE"/>
    <w:rsid w:val="50F191AE"/>
    <w:rsid w:val="50F795A7"/>
    <w:rsid w:val="50F96F80"/>
    <w:rsid w:val="510CA66A"/>
    <w:rsid w:val="510DABA4"/>
    <w:rsid w:val="510DE4E0"/>
    <w:rsid w:val="511173CA"/>
    <w:rsid w:val="5112EAEC"/>
    <w:rsid w:val="51133572"/>
    <w:rsid w:val="51140EF1"/>
    <w:rsid w:val="5124FA0F"/>
    <w:rsid w:val="512908FD"/>
    <w:rsid w:val="5129B1D8"/>
    <w:rsid w:val="512F80D8"/>
    <w:rsid w:val="5132918C"/>
    <w:rsid w:val="5132A142"/>
    <w:rsid w:val="5135A675"/>
    <w:rsid w:val="5135E3EF"/>
    <w:rsid w:val="51389A7B"/>
    <w:rsid w:val="51468B8B"/>
    <w:rsid w:val="51481A10"/>
    <w:rsid w:val="514C4A90"/>
    <w:rsid w:val="5155807D"/>
    <w:rsid w:val="5156BDC4"/>
    <w:rsid w:val="51586106"/>
    <w:rsid w:val="515C3876"/>
    <w:rsid w:val="515E66B3"/>
    <w:rsid w:val="5160D1E5"/>
    <w:rsid w:val="51632625"/>
    <w:rsid w:val="5163C417"/>
    <w:rsid w:val="51645F34"/>
    <w:rsid w:val="5165991F"/>
    <w:rsid w:val="516D0642"/>
    <w:rsid w:val="516DA0C6"/>
    <w:rsid w:val="516F386E"/>
    <w:rsid w:val="5178771F"/>
    <w:rsid w:val="517B6989"/>
    <w:rsid w:val="518426BF"/>
    <w:rsid w:val="51844E72"/>
    <w:rsid w:val="518A4314"/>
    <w:rsid w:val="518C4158"/>
    <w:rsid w:val="518CA472"/>
    <w:rsid w:val="518E0F9C"/>
    <w:rsid w:val="518E138F"/>
    <w:rsid w:val="518F188F"/>
    <w:rsid w:val="519244CB"/>
    <w:rsid w:val="5198E0CC"/>
    <w:rsid w:val="519DA0FF"/>
    <w:rsid w:val="51A20792"/>
    <w:rsid w:val="51A4598D"/>
    <w:rsid w:val="51A96C82"/>
    <w:rsid w:val="51A9A8E8"/>
    <w:rsid w:val="51A9B15F"/>
    <w:rsid w:val="51AA230D"/>
    <w:rsid w:val="51AB6C09"/>
    <w:rsid w:val="51AE94EA"/>
    <w:rsid w:val="51B71DA0"/>
    <w:rsid w:val="51BA7671"/>
    <w:rsid w:val="51BB4176"/>
    <w:rsid w:val="51BCFF79"/>
    <w:rsid w:val="51BEC200"/>
    <w:rsid w:val="51C8DF1B"/>
    <w:rsid w:val="51CA603C"/>
    <w:rsid w:val="51CB558D"/>
    <w:rsid w:val="51CFD5AE"/>
    <w:rsid w:val="51D09EA6"/>
    <w:rsid w:val="51D0D8F5"/>
    <w:rsid w:val="51D67075"/>
    <w:rsid w:val="51D9174C"/>
    <w:rsid w:val="51DC3BD8"/>
    <w:rsid w:val="51EC504A"/>
    <w:rsid w:val="51EE9FCB"/>
    <w:rsid w:val="51F52BCD"/>
    <w:rsid w:val="51FF209B"/>
    <w:rsid w:val="5202D6FF"/>
    <w:rsid w:val="5203B034"/>
    <w:rsid w:val="52082CD1"/>
    <w:rsid w:val="520AE6F7"/>
    <w:rsid w:val="520B3F2B"/>
    <w:rsid w:val="52107BBB"/>
    <w:rsid w:val="52130EB8"/>
    <w:rsid w:val="52170C42"/>
    <w:rsid w:val="521D125B"/>
    <w:rsid w:val="521EBCF1"/>
    <w:rsid w:val="52210275"/>
    <w:rsid w:val="5222D8B8"/>
    <w:rsid w:val="5225C3D0"/>
    <w:rsid w:val="5226FCCF"/>
    <w:rsid w:val="52281899"/>
    <w:rsid w:val="5229C0FF"/>
    <w:rsid w:val="522AC2F6"/>
    <w:rsid w:val="5231EF43"/>
    <w:rsid w:val="5236D84A"/>
    <w:rsid w:val="5238E025"/>
    <w:rsid w:val="523A3FFB"/>
    <w:rsid w:val="523A54F6"/>
    <w:rsid w:val="523D8A0A"/>
    <w:rsid w:val="52499B19"/>
    <w:rsid w:val="524BF6DC"/>
    <w:rsid w:val="524EBD20"/>
    <w:rsid w:val="52578584"/>
    <w:rsid w:val="525EB807"/>
    <w:rsid w:val="5265884D"/>
    <w:rsid w:val="52662D53"/>
    <w:rsid w:val="52686FF3"/>
    <w:rsid w:val="526AF8D1"/>
    <w:rsid w:val="52727CA0"/>
    <w:rsid w:val="527492B1"/>
    <w:rsid w:val="52775888"/>
    <w:rsid w:val="527A8369"/>
    <w:rsid w:val="527D3020"/>
    <w:rsid w:val="527E2BB1"/>
    <w:rsid w:val="52892248"/>
    <w:rsid w:val="528B5A3A"/>
    <w:rsid w:val="528DE269"/>
    <w:rsid w:val="528DFF1B"/>
    <w:rsid w:val="52919DC1"/>
    <w:rsid w:val="5295AEAC"/>
    <w:rsid w:val="52997DCA"/>
    <w:rsid w:val="529AFF98"/>
    <w:rsid w:val="529F9CBE"/>
    <w:rsid w:val="529FF887"/>
    <w:rsid w:val="52A46D18"/>
    <w:rsid w:val="52A8523B"/>
    <w:rsid w:val="52A8D66F"/>
    <w:rsid w:val="52AA8528"/>
    <w:rsid w:val="52B03C1A"/>
    <w:rsid w:val="52B45955"/>
    <w:rsid w:val="52BE4AF8"/>
    <w:rsid w:val="52BF60A3"/>
    <w:rsid w:val="52C367AD"/>
    <w:rsid w:val="52C577F6"/>
    <w:rsid w:val="52C718B4"/>
    <w:rsid w:val="52CCBA4C"/>
    <w:rsid w:val="52CDD2D8"/>
    <w:rsid w:val="52CEDE1E"/>
    <w:rsid w:val="52CEDF49"/>
    <w:rsid w:val="52D2785F"/>
    <w:rsid w:val="52D3D8B9"/>
    <w:rsid w:val="52DAD193"/>
    <w:rsid w:val="52DC7C45"/>
    <w:rsid w:val="52DCC739"/>
    <w:rsid w:val="52DD9BB3"/>
    <w:rsid w:val="52DE488F"/>
    <w:rsid w:val="52E23A0A"/>
    <w:rsid w:val="52EF16CD"/>
    <w:rsid w:val="52FB6FAB"/>
    <w:rsid w:val="52FBEF83"/>
    <w:rsid w:val="52FE4CD2"/>
    <w:rsid w:val="53012A19"/>
    <w:rsid w:val="530C503A"/>
    <w:rsid w:val="53104F8A"/>
    <w:rsid w:val="53106978"/>
    <w:rsid w:val="53143F00"/>
    <w:rsid w:val="5314D22E"/>
    <w:rsid w:val="531F2AAE"/>
    <w:rsid w:val="5320F740"/>
    <w:rsid w:val="5325137E"/>
    <w:rsid w:val="5329F35A"/>
    <w:rsid w:val="532AA1A3"/>
    <w:rsid w:val="532EBB69"/>
    <w:rsid w:val="532F4A93"/>
    <w:rsid w:val="533013EC"/>
    <w:rsid w:val="5337B943"/>
    <w:rsid w:val="533A10D3"/>
    <w:rsid w:val="533A9576"/>
    <w:rsid w:val="533D9C76"/>
    <w:rsid w:val="533F23A9"/>
    <w:rsid w:val="53408434"/>
    <w:rsid w:val="5340E16B"/>
    <w:rsid w:val="5342EA7F"/>
    <w:rsid w:val="53431EAF"/>
    <w:rsid w:val="534752F5"/>
    <w:rsid w:val="534E4B49"/>
    <w:rsid w:val="53502999"/>
    <w:rsid w:val="5352DA4B"/>
    <w:rsid w:val="535444FF"/>
    <w:rsid w:val="535475D8"/>
    <w:rsid w:val="5355D3C9"/>
    <w:rsid w:val="535B38B4"/>
    <w:rsid w:val="535C38F1"/>
    <w:rsid w:val="535E4226"/>
    <w:rsid w:val="53629824"/>
    <w:rsid w:val="536DE358"/>
    <w:rsid w:val="536FAE3F"/>
    <w:rsid w:val="53716015"/>
    <w:rsid w:val="53720B18"/>
    <w:rsid w:val="5374EA57"/>
    <w:rsid w:val="5375A02F"/>
    <w:rsid w:val="53825153"/>
    <w:rsid w:val="5382F0BA"/>
    <w:rsid w:val="5386335B"/>
    <w:rsid w:val="538CDBF3"/>
    <w:rsid w:val="538CDDAD"/>
    <w:rsid w:val="538F0D73"/>
    <w:rsid w:val="539256D7"/>
    <w:rsid w:val="5392E62F"/>
    <w:rsid w:val="5393E96A"/>
    <w:rsid w:val="5394EE56"/>
    <w:rsid w:val="539AC5CF"/>
    <w:rsid w:val="53B11CD4"/>
    <w:rsid w:val="53B9CD83"/>
    <w:rsid w:val="53BCC3AC"/>
    <w:rsid w:val="53BCD9E9"/>
    <w:rsid w:val="53BD93CE"/>
    <w:rsid w:val="53C59B35"/>
    <w:rsid w:val="53D00149"/>
    <w:rsid w:val="53D20353"/>
    <w:rsid w:val="53D47FC5"/>
    <w:rsid w:val="53DC4C23"/>
    <w:rsid w:val="53DD1D1B"/>
    <w:rsid w:val="53DF2BCC"/>
    <w:rsid w:val="53F402A8"/>
    <w:rsid w:val="53F9E4D0"/>
    <w:rsid w:val="54062C9B"/>
    <w:rsid w:val="54071C3D"/>
    <w:rsid w:val="54080646"/>
    <w:rsid w:val="54096C4C"/>
    <w:rsid w:val="540B32AC"/>
    <w:rsid w:val="540BBA38"/>
    <w:rsid w:val="54109567"/>
    <w:rsid w:val="54115346"/>
    <w:rsid w:val="5413338E"/>
    <w:rsid w:val="541362F6"/>
    <w:rsid w:val="5415F6AE"/>
    <w:rsid w:val="541DCF1A"/>
    <w:rsid w:val="54236F00"/>
    <w:rsid w:val="5428C42A"/>
    <w:rsid w:val="542BDBE7"/>
    <w:rsid w:val="542EF754"/>
    <w:rsid w:val="5436DD5F"/>
    <w:rsid w:val="5436EF1B"/>
    <w:rsid w:val="543A15F6"/>
    <w:rsid w:val="543E26D8"/>
    <w:rsid w:val="54450A8D"/>
    <w:rsid w:val="544AA068"/>
    <w:rsid w:val="545030F6"/>
    <w:rsid w:val="54529444"/>
    <w:rsid w:val="54566CA2"/>
    <w:rsid w:val="54577853"/>
    <w:rsid w:val="545D73B8"/>
    <w:rsid w:val="545DC2F4"/>
    <w:rsid w:val="545DD4F4"/>
    <w:rsid w:val="5460BED8"/>
    <w:rsid w:val="5464052D"/>
    <w:rsid w:val="54655642"/>
    <w:rsid w:val="5468CBE0"/>
    <w:rsid w:val="546927E5"/>
    <w:rsid w:val="5477E910"/>
    <w:rsid w:val="5478E26F"/>
    <w:rsid w:val="547EA3EA"/>
    <w:rsid w:val="547FF75F"/>
    <w:rsid w:val="5481BFCA"/>
    <w:rsid w:val="54855A13"/>
    <w:rsid w:val="548B6315"/>
    <w:rsid w:val="54925200"/>
    <w:rsid w:val="549562D2"/>
    <w:rsid w:val="5495A061"/>
    <w:rsid w:val="549C93AD"/>
    <w:rsid w:val="54A19CD4"/>
    <w:rsid w:val="54A503BB"/>
    <w:rsid w:val="54A6BC07"/>
    <w:rsid w:val="54A7A787"/>
    <w:rsid w:val="54A8562B"/>
    <w:rsid w:val="54AD810C"/>
    <w:rsid w:val="54B6C2B1"/>
    <w:rsid w:val="54B73854"/>
    <w:rsid w:val="54B96007"/>
    <w:rsid w:val="54BBD2D8"/>
    <w:rsid w:val="54C78831"/>
    <w:rsid w:val="54CC9AAF"/>
    <w:rsid w:val="54CF05EE"/>
    <w:rsid w:val="54D4CB32"/>
    <w:rsid w:val="54D5007F"/>
    <w:rsid w:val="54D7C8F0"/>
    <w:rsid w:val="54DD336F"/>
    <w:rsid w:val="54E07F61"/>
    <w:rsid w:val="54E0AD4E"/>
    <w:rsid w:val="54EF3ABA"/>
    <w:rsid w:val="54EF5381"/>
    <w:rsid w:val="54F4983A"/>
    <w:rsid w:val="54F74C4C"/>
    <w:rsid w:val="54F89A6A"/>
    <w:rsid w:val="5509483C"/>
    <w:rsid w:val="55132247"/>
    <w:rsid w:val="5519D0BE"/>
    <w:rsid w:val="552375C8"/>
    <w:rsid w:val="5529B595"/>
    <w:rsid w:val="552C6A1F"/>
    <w:rsid w:val="5530BBB3"/>
    <w:rsid w:val="553331A0"/>
    <w:rsid w:val="553413D1"/>
    <w:rsid w:val="553A09BD"/>
    <w:rsid w:val="55410A20"/>
    <w:rsid w:val="554B2737"/>
    <w:rsid w:val="55514366"/>
    <w:rsid w:val="5556FF96"/>
    <w:rsid w:val="5557C961"/>
    <w:rsid w:val="555C51E1"/>
    <w:rsid w:val="555F6243"/>
    <w:rsid w:val="5562D645"/>
    <w:rsid w:val="556499A1"/>
    <w:rsid w:val="5565353A"/>
    <w:rsid w:val="55775295"/>
    <w:rsid w:val="557DA802"/>
    <w:rsid w:val="5585A893"/>
    <w:rsid w:val="5585F667"/>
    <w:rsid w:val="558AC74F"/>
    <w:rsid w:val="55923368"/>
    <w:rsid w:val="55933044"/>
    <w:rsid w:val="55978125"/>
    <w:rsid w:val="5597952E"/>
    <w:rsid w:val="55994CE9"/>
    <w:rsid w:val="559D6B9F"/>
    <w:rsid w:val="55A2455A"/>
    <w:rsid w:val="55A27BC4"/>
    <w:rsid w:val="55A2B2DE"/>
    <w:rsid w:val="55A38F7D"/>
    <w:rsid w:val="55A50522"/>
    <w:rsid w:val="55A54E59"/>
    <w:rsid w:val="55A64E7F"/>
    <w:rsid w:val="55A7C95D"/>
    <w:rsid w:val="55AF2016"/>
    <w:rsid w:val="55B597FE"/>
    <w:rsid w:val="55B5F6E3"/>
    <w:rsid w:val="55B73A9C"/>
    <w:rsid w:val="55B74CBB"/>
    <w:rsid w:val="55B7C2DB"/>
    <w:rsid w:val="55B7F98B"/>
    <w:rsid w:val="55B80D75"/>
    <w:rsid w:val="55BCC588"/>
    <w:rsid w:val="55DC724A"/>
    <w:rsid w:val="55E01096"/>
    <w:rsid w:val="55EA748A"/>
    <w:rsid w:val="55F0C0B5"/>
    <w:rsid w:val="55F48F42"/>
    <w:rsid w:val="55F75C22"/>
    <w:rsid w:val="55F991FC"/>
    <w:rsid w:val="55FAC518"/>
    <w:rsid w:val="55FEB9BD"/>
    <w:rsid w:val="55FFD748"/>
    <w:rsid w:val="56038E9F"/>
    <w:rsid w:val="560485BB"/>
    <w:rsid w:val="560B665D"/>
    <w:rsid w:val="56126291"/>
    <w:rsid w:val="561262BA"/>
    <w:rsid w:val="5615A8EA"/>
    <w:rsid w:val="561D0A61"/>
    <w:rsid w:val="5623CCCF"/>
    <w:rsid w:val="56280A65"/>
    <w:rsid w:val="5629D3FC"/>
    <w:rsid w:val="562D4360"/>
    <w:rsid w:val="562D8104"/>
    <w:rsid w:val="5634AFD6"/>
    <w:rsid w:val="563A8B5B"/>
    <w:rsid w:val="563AB19F"/>
    <w:rsid w:val="563E6461"/>
    <w:rsid w:val="563FBD86"/>
    <w:rsid w:val="5646C670"/>
    <w:rsid w:val="5648DBAC"/>
    <w:rsid w:val="56496FAA"/>
    <w:rsid w:val="5650CF24"/>
    <w:rsid w:val="5654F0C5"/>
    <w:rsid w:val="56575658"/>
    <w:rsid w:val="5658DA8B"/>
    <w:rsid w:val="565C816A"/>
    <w:rsid w:val="5669A0CD"/>
    <w:rsid w:val="566FE887"/>
    <w:rsid w:val="56720F48"/>
    <w:rsid w:val="5675F9B8"/>
    <w:rsid w:val="567703CF"/>
    <w:rsid w:val="5677BCB2"/>
    <w:rsid w:val="56793407"/>
    <w:rsid w:val="567FFABD"/>
    <w:rsid w:val="56819484"/>
    <w:rsid w:val="568421CA"/>
    <w:rsid w:val="56863DDD"/>
    <w:rsid w:val="5689CF35"/>
    <w:rsid w:val="5690FB28"/>
    <w:rsid w:val="56930D3D"/>
    <w:rsid w:val="56A77B42"/>
    <w:rsid w:val="56ADE17C"/>
    <w:rsid w:val="56AE6785"/>
    <w:rsid w:val="56B0C8D6"/>
    <w:rsid w:val="56B217D3"/>
    <w:rsid w:val="56B28C41"/>
    <w:rsid w:val="56B7F02B"/>
    <w:rsid w:val="56BA6B73"/>
    <w:rsid w:val="56C0A24E"/>
    <w:rsid w:val="56D1422C"/>
    <w:rsid w:val="56D16964"/>
    <w:rsid w:val="56D21DFF"/>
    <w:rsid w:val="56DB5930"/>
    <w:rsid w:val="56DE6044"/>
    <w:rsid w:val="56E37F88"/>
    <w:rsid w:val="56E58695"/>
    <w:rsid w:val="56E7DF54"/>
    <w:rsid w:val="56E99999"/>
    <w:rsid w:val="56ED6089"/>
    <w:rsid w:val="56EEEBC9"/>
    <w:rsid w:val="56F0D099"/>
    <w:rsid w:val="56F4E1F5"/>
    <w:rsid w:val="570D2728"/>
    <w:rsid w:val="570D5D93"/>
    <w:rsid w:val="570E3A31"/>
    <w:rsid w:val="5715F1AE"/>
    <w:rsid w:val="57175BAE"/>
    <w:rsid w:val="571BE34B"/>
    <w:rsid w:val="572359C5"/>
    <w:rsid w:val="57244B50"/>
    <w:rsid w:val="572E6E3D"/>
    <w:rsid w:val="572FE8FF"/>
    <w:rsid w:val="5731011B"/>
    <w:rsid w:val="5736CEE6"/>
    <w:rsid w:val="573C6FE4"/>
    <w:rsid w:val="573D62DC"/>
    <w:rsid w:val="573FB643"/>
    <w:rsid w:val="573FE884"/>
    <w:rsid w:val="5742B8D7"/>
    <w:rsid w:val="57448E7A"/>
    <w:rsid w:val="57458683"/>
    <w:rsid w:val="574C0008"/>
    <w:rsid w:val="574D490A"/>
    <w:rsid w:val="575030A3"/>
    <w:rsid w:val="575836BC"/>
    <w:rsid w:val="575A130A"/>
    <w:rsid w:val="5763F090"/>
    <w:rsid w:val="5771B071"/>
    <w:rsid w:val="57725178"/>
    <w:rsid w:val="577A3344"/>
    <w:rsid w:val="57874CAC"/>
    <w:rsid w:val="57884596"/>
    <w:rsid w:val="578A381D"/>
    <w:rsid w:val="578E7880"/>
    <w:rsid w:val="5796F24A"/>
    <w:rsid w:val="579D7CDC"/>
    <w:rsid w:val="579E59BA"/>
    <w:rsid w:val="57A37F72"/>
    <w:rsid w:val="57B63676"/>
    <w:rsid w:val="57B6369C"/>
    <w:rsid w:val="57B91AE4"/>
    <w:rsid w:val="57C20B2E"/>
    <w:rsid w:val="57C28468"/>
    <w:rsid w:val="57C5E7C4"/>
    <w:rsid w:val="57C750E9"/>
    <w:rsid w:val="57C8B472"/>
    <w:rsid w:val="57CBE13F"/>
    <w:rsid w:val="57D1F70B"/>
    <w:rsid w:val="57D36381"/>
    <w:rsid w:val="57D36BD2"/>
    <w:rsid w:val="57E142C7"/>
    <w:rsid w:val="57E633DB"/>
    <w:rsid w:val="57EA3E88"/>
    <w:rsid w:val="57EC6ABE"/>
    <w:rsid w:val="57ED4E56"/>
    <w:rsid w:val="57EE59E3"/>
    <w:rsid w:val="57F38AFA"/>
    <w:rsid w:val="57F5EE92"/>
    <w:rsid w:val="58020210"/>
    <w:rsid w:val="580355FD"/>
    <w:rsid w:val="580CFBCA"/>
    <w:rsid w:val="58105BAA"/>
    <w:rsid w:val="58110542"/>
    <w:rsid w:val="58119D59"/>
    <w:rsid w:val="5811D765"/>
    <w:rsid w:val="581C345C"/>
    <w:rsid w:val="581F36C4"/>
    <w:rsid w:val="581F5258"/>
    <w:rsid w:val="5821B23D"/>
    <w:rsid w:val="582A5E76"/>
    <w:rsid w:val="582F362F"/>
    <w:rsid w:val="5836B363"/>
    <w:rsid w:val="584090E2"/>
    <w:rsid w:val="58425866"/>
    <w:rsid w:val="584882BB"/>
    <w:rsid w:val="584982B1"/>
    <w:rsid w:val="584AE4E9"/>
    <w:rsid w:val="584F439B"/>
    <w:rsid w:val="5850495F"/>
    <w:rsid w:val="58539F2B"/>
    <w:rsid w:val="585B32B9"/>
    <w:rsid w:val="585E7CFA"/>
    <w:rsid w:val="58628A3E"/>
    <w:rsid w:val="586A5427"/>
    <w:rsid w:val="586C2FD0"/>
    <w:rsid w:val="5871A024"/>
    <w:rsid w:val="587F97E0"/>
    <w:rsid w:val="587FE234"/>
    <w:rsid w:val="5883E1E7"/>
    <w:rsid w:val="58854D77"/>
    <w:rsid w:val="58872D78"/>
    <w:rsid w:val="5889A6CE"/>
    <w:rsid w:val="588D8986"/>
    <w:rsid w:val="589084AC"/>
    <w:rsid w:val="58915E52"/>
    <w:rsid w:val="5895FC70"/>
    <w:rsid w:val="58972796"/>
    <w:rsid w:val="58A7D13F"/>
    <w:rsid w:val="58B07CAF"/>
    <w:rsid w:val="58B31513"/>
    <w:rsid w:val="58BAAF23"/>
    <w:rsid w:val="58BB533A"/>
    <w:rsid w:val="58BC2DD7"/>
    <w:rsid w:val="58C160C1"/>
    <w:rsid w:val="58CF6D09"/>
    <w:rsid w:val="58D8776C"/>
    <w:rsid w:val="58D99BE8"/>
    <w:rsid w:val="58E6C4D4"/>
    <w:rsid w:val="58ED0A21"/>
    <w:rsid w:val="58EE5D72"/>
    <w:rsid w:val="58F1B47C"/>
    <w:rsid w:val="58F69298"/>
    <w:rsid w:val="58F9EC2A"/>
    <w:rsid w:val="590472CC"/>
    <w:rsid w:val="59088E50"/>
    <w:rsid w:val="590ACA53"/>
    <w:rsid w:val="5911F282"/>
    <w:rsid w:val="5911FEA7"/>
    <w:rsid w:val="591207A3"/>
    <w:rsid w:val="59122EE0"/>
    <w:rsid w:val="591DE67C"/>
    <w:rsid w:val="59259B0D"/>
    <w:rsid w:val="5927E123"/>
    <w:rsid w:val="5928EAA8"/>
    <w:rsid w:val="5929454F"/>
    <w:rsid w:val="59303A92"/>
    <w:rsid w:val="59321B28"/>
    <w:rsid w:val="59325805"/>
    <w:rsid w:val="5944C02B"/>
    <w:rsid w:val="5945C779"/>
    <w:rsid w:val="5946164B"/>
    <w:rsid w:val="59472D6E"/>
    <w:rsid w:val="5958DAB7"/>
    <w:rsid w:val="595C9E1C"/>
    <w:rsid w:val="595EE650"/>
    <w:rsid w:val="5960D7EB"/>
    <w:rsid w:val="5962622D"/>
    <w:rsid w:val="5962E25F"/>
    <w:rsid w:val="5963C2B6"/>
    <w:rsid w:val="59684AED"/>
    <w:rsid w:val="59685659"/>
    <w:rsid w:val="5968CA38"/>
    <w:rsid w:val="596E07AA"/>
    <w:rsid w:val="59712C42"/>
    <w:rsid w:val="5972AB7A"/>
    <w:rsid w:val="59730BCD"/>
    <w:rsid w:val="59766FBD"/>
    <w:rsid w:val="597E58F7"/>
    <w:rsid w:val="598242E5"/>
    <w:rsid w:val="5984F4C4"/>
    <w:rsid w:val="59851943"/>
    <w:rsid w:val="5991E91B"/>
    <w:rsid w:val="59A5DB98"/>
    <w:rsid w:val="59A5E75B"/>
    <w:rsid w:val="59A6F908"/>
    <w:rsid w:val="59A942C0"/>
    <w:rsid w:val="59B37359"/>
    <w:rsid w:val="59B49409"/>
    <w:rsid w:val="59B8CF66"/>
    <w:rsid w:val="59BB64D7"/>
    <w:rsid w:val="59BCC44B"/>
    <w:rsid w:val="59BDEDA2"/>
    <w:rsid w:val="59C101F6"/>
    <w:rsid w:val="59CCB161"/>
    <w:rsid w:val="59D1A298"/>
    <w:rsid w:val="59D656E5"/>
    <w:rsid w:val="59D77619"/>
    <w:rsid w:val="59D7FC9E"/>
    <w:rsid w:val="59DBE4AD"/>
    <w:rsid w:val="59DD6365"/>
    <w:rsid w:val="59DF6976"/>
    <w:rsid w:val="59E19F97"/>
    <w:rsid w:val="59E7CC6A"/>
    <w:rsid w:val="59EBF7E2"/>
    <w:rsid w:val="59EFBF63"/>
    <w:rsid w:val="59EFF266"/>
    <w:rsid w:val="59F68158"/>
    <w:rsid w:val="59F75B91"/>
    <w:rsid w:val="59F8C641"/>
    <w:rsid w:val="59FC693A"/>
    <w:rsid w:val="59FD4B9A"/>
    <w:rsid w:val="59FE9CFD"/>
    <w:rsid w:val="59FECD7C"/>
    <w:rsid w:val="5A00A24B"/>
    <w:rsid w:val="5A0F933D"/>
    <w:rsid w:val="5A1A336F"/>
    <w:rsid w:val="5A1C1C90"/>
    <w:rsid w:val="5A23D887"/>
    <w:rsid w:val="5A2504FE"/>
    <w:rsid w:val="5A28763C"/>
    <w:rsid w:val="5A297C43"/>
    <w:rsid w:val="5A2DFC60"/>
    <w:rsid w:val="5A3BEC13"/>
    <w:rsid w:val="5A3BEDF0"/>
    <w:rsid w:val="5A3E53E5"/>
    <w:rsid w:val="5A3F985A"/>
    <w:rsid w:val="5A423CD1"/>
    <w:rsid w:val="5A429B99"/>
    <w:rsid w:val="5A43B372"/>
    <w:rsid w:val="5A4B2C9D"/>
    <w:rsid w:val="5A4E2A6A"/>
    <w:rsid w:val="5A5E1B01"/>
    <w:rsid w:val="5A5FDF72"/>
    <w:rsid w:val="5A60F75C"/>
    <w:rsid w:val="5A618B99"/>
    <w:rsid w:val="5A626495"/>
    <w:rsid w:val="5A66206D"/>
    <w:rsid w:val="5A67EA68"/>
    <w:rsid w:val="5A6DB60D"/>
    <w:rsid w:val="5A713FAB"/>
    <w:rsid w:val="5A71C197"/>
    <w:rsid w:val="5A725F25"/>
    <w:rsid w:val="5A745C59"/>
    <w:rsid w:val="5A7F2487"/>
    <w:rsid w:val="5A83F775"/>
    <w:rsid w:val="5A888BEB"/>
    <w:rsid w:val="5A919F06"/>
    <w:rsid w:val="5A95F7B8"/>
    <w:rsid w:val="5A96619F"/>
    <w:rsid w:val="5A99F3CD"/>
    <w:rsid w:val="5A9B59B9"/>
    <w:rsid w:val="5AA22FC9"/>
    <w:rsid w:val="5AA8BF28"/>
    <w:rsid w:val="5AAAE96D"/>
    <w:rsid w:val="5AAF46F5"/>
    <w:rsid w:val="5AB094B7"/>
    <w:rsid w:val="5AB4E63F"/>
    <w:rsid w:val="5AB86472"/>
    <w:rsid w:val="5ABD8055"/>
    <w:rsid w:val="5AC0878A"/>
    <w:rsid w:val="5AC18DC4"/>
    <w:rsid w:val="5AC549D9"/>
    <w:rsid w:val="5AC5EA9B"/>
    <w:rsid w:val="5AD0B7EF"/>
    <w:rsid w:val="5AD47187"/>
    <w:rsid w:val="5AD70127"/>
    <w:rsid w:val="5ADA67E9"/>
    <w:rsid w:val="5ADF5D2D"/>
    <w:rsid w:val="5AF4BBD9"/>
    <w:rsid w:val="5AF508DA"/>
    <w:rsid w:val="5AF746EE"/>
    <w:rsid w:val="5AF916C4"/>
    <w:rsid w:val="5B03FA71"/>
    <w:rsid w:val="5B064546"/>
    <w:rsid w:val="5B0DDBD6"/>
    <w:rsid w:val="5B12F32F"/>
    <w:rsid w:val="5B16D0B1"/>
    <w:rsid w:val="5B182307"/>
    <w:rsid w:val="5B1C180A"/>
    <w:rsid w:val="5B22930E"/>
    <w:rsid w:val="5B2627B1"/>
    <w:rsid w:val="5B2B834C"/>
    <w:rsid w:val="5B3622E6"/>
    <w:rsid w:val="5B396CA0"/>
    <w:rsid w:val="5B3DE7B0"/>
    <w:rsid w:val="5B413F7A"/>
    <w:rsid w:val="5B4606FB"/>
    <w:rsid w:val="5B48D8EA"/>
    <w:rsid w:val="5B4BA376"/>
    <w:rsid w:val="5B4FD91C"/>
    <w:rsid w:val="5B5302BC"/>
    <w:rsid w:val="5B5A0302"/>
    <w:rsid w:val="5B64EFF4"/>
    <w:rsid w:val="5B6645FF"/>
    <w:rsid w:val="5B730F7E"/>
    <w:rsid w:val="5B761D17"/>
    <w:rsid w:val="5B798345"/>
    <w:rsid w:val="5B850F54"/>
    <w:rsid w:val="5B88B1F8"/>
    <w:rsid w:val="5B8E47FC"/>
    <w:rsid w:val="5B913BC6"/>
    <w:rsid w:val="5B92D2AF"/>
    <w:rsid w:val="5B96697B"/>
    <w:rsid w:val="5B9CC90D"/>
    <w:rsid w:val="5BA3351B"/>
    <w:rsid w:val="5BA6CDE0"/>
    <w:rsid w:val="5BA8FAC6"/>
    <w:rsid w:val="5BADFDEC"/>
    <w:rsid w:val="5BB3A8CF"/>
    <w:rsid w:val="5BB5279B"/>
    <w:rsid w:val="5BB9313F"/>
    <w:rsid w:val="5BBCDC3D"/>
    <w:rsid w:val="5BBD191E"/>
    <w:rsid w:val="5BBE6DCA"/>
    <w:rsid w:val="5BBE8340"/>
    <w:rsid w:val="5BC06361"/>
    <w:rsid w:val="5BC2FC08"/>
    <w:rsid w:val="5BCC80E3"/>
    <w:rsid w:val="5BD0D737"/>
    <w:rsid w:val="5BD79BA4"/>
    <w:rsid w:val="5BD94147"/>
    <w:rsid w:val="5BDE7296"/>
    <w:rsid w:val="5BE04E48"/>
    <w:rsid w:val="5BE1A258"/>
    <w:rsid w:val="5BEDEEC2"/>
    <w:rsid w:val="5BF50E06"/>
    <w:rsid w:val="5BF787E8"/>
    <w:rsid w:val="5BF86F75"/>
    <w:rsid w:val="5BF9130B"/>
    <w:rsid w:val="5C0291F2"/>
    <w:rsid w:val="5C05044B"/>
    <w:rsid w:val="5C054C01"/>
    <w:rsid w:val="5C09C0E1"/>
    <w:rsid w:val="5C0C90A5"/>
    <w:rsid w:val="5C0DD8BD"/>
    <w:rsid w:val="5C0FA354"/>
    <w:rsid w:val="5C148CDA"/>
    <w:rsid w:val="5C150EE5"/>
    <w:rsid w:val="5C15B8A3"/>
    <w:rsid w:val="5C1D856A"/>
    <w:rsid w:val="5C235AD7"/>
    <w:rsid w:val="5C26E197"/>
    <w:rsid w:val="5C272AAA"/>
    <w:rsid w:val="5C2A6D12"/>
    <w:rsid w:val="5C30080F"/>
    <w:rsid w:val="5C32AE3E"/>
    <w:rsid w:val="5C32FE99"/>
    <w:rsid w:val="5C331FCF"/>
    <w:rsid w:val="5C3382DB"/>
    <w:rsid w:val="5C388958"/>
    <w:rsid w:val="5C38EA09"/>
    <w:rsid w:val="5C40D601"/>
    <w:rsid w:val="5C4A1C31"/>
    <w:rsid w:val="5C4FF531"/>
    <w:rsid w:val="5C529CDF"/>
    <w:rsid w:val="5C533F8D"/>
    <w:rsid w:val="5C56428B"/>
    <w:rsid w:val="5C5AF75D"/>
    <w:rsid w:val="5C600865"/>
    <w:rsid w:val="5C63130D"/>
    <w:rsid w:val="5C69FC08"/>
    <w:rsid w:val="5C6A08BD"/>
    <w:rsid w:val="5C6A6601"/>
    <w:rsid w:val="5C6FBD3A"/>
    <w:rsid w:val="5C74D349"/>
    <w:rsid w:val="5C773125"/>
    <w:rsid w:val="5C7BB46E"/>
    <w:rsid w:val="5C7BDC23"/>
    <w:rsid w:val="5C7E3E85"/>
    <w:rsid w:val="5C7E62F9"/>
    <w:rsid w:val="5C84D77D"/>
    <w:rsid w:val="5C863EFC"/>
    <w:rsid w:val="5C874E75"/>
    <w:rsid w:val="5C8FB8EF"/>
    <w:rsid w:val="5C962022"/>
    <w:rsid w:val="5C9BD34F"/>
    <w:rsid w:val="5CA0B6A4"/>
    <w:rsid w:val="5CA8A677"/>
    <w:rsid w:val="5CABC6AF"/>
    <w:rsid w:val="5CAD9D82"/>
    <w:rsid w:val="5CB0FF27"/>
    <w:rsid w:val="5CB2BB9B"/>
    <w:rsid w:val="5CB3F4C6"/>
    <w:rsid w:val="5CB973F3"/>
    <w:rsid w:val="5CBA6741"/>
    <w:rsid w:val="5CBD8816"/>
    <w:rsid w:val="5CC32583"/>
    <w:rsid w:val="5CC35DB2"/>
    <w:rsid w:val="5CC5C39D"/>
    <w:rsid w:val="5CCB180E"/>
    <w:rsid w:val="5CCB52BC"/>
    <w:rsid w:val="5CD503D9"/>
    <w:rsid w:val="5CE9C8EC"/>
    <w:rsid w:val="5CEE4307"/>
    <w:rsid w:val="5CF53C81"/>
    <w:rsid w:val="5CF7BFAA"/>
    <w:rsid w:val="5CF7D8DF"/>
    <w:rsid w:val="5CFD3C56"/>
    <w:rsid w:val="5CFE26F8"/>
    <w:rsid w:val="5D0533E3"/>
    <w:rsid w:val="5D0885DE"/>
    <w:rsid w:val="5D0C6D27"/>
    <w:rsid w:val="5D10B047"/>
    <w:rsid w:val="5D15A11B"/>
    <w:rsid w:val="5D193496"/>
    <w:rsid w:val="5D1FC9D2"/>
    <w:rsid w:val="5D1FF1CE"/>
    <w:rsid w:val="5D214EE6"/>
    <w:rsid w:val="5D22657C"/>
    <w:rsid w:val="5D232729"/>
    <w:rsid w:val="5D2CC97F"/>
    <w:rsid w:val="5D2FE6DD"/>
    <w:rsid w:val="5D30AADA"/>
    <w:rsid w:val="5D316546"/>
    <w:rsid w:val="5D31BE55"/>
    <w:rsid w:val="5D387A85"/>
    <w:rsid w:val="5D38988F"/>
    <w:rsid w:val="5D3F5A31"/>
    <w:rsid w:val="5D4C3A2E"/>
    <w:rsid w:val="5D4D244C"/>
    <w:rsid w:val="5D4FEF34"/>
    <w:rsid w:val="5D513323"/>
    <w:rsid w:val="5D521BD0"/>
    <w:rsid w:val="5D53E7E1"/>
    <w:rsid w:val="5D55F2F8"/>
    <w:rsid w:val="5D590B96"/>
    <w:rsid w:val="5D5F1992"/>
    <w:rsid w:val="5D64BD4A"/>
    <w:rsid w:val="5D66CF65"/>
    <w:rsid w:val="5D67B10D"/>
    <w:rsid w:val="5D718EAE"/>
    <w:rsid w:val="5D71A1F1"/>
    <w:rsid w:val="5D79D1D5"/>
    <w:rsid w:val="5D79FC56"/>
    <w:rsid w:val="5D7B6009"/>
    <w:rsid w:val="5D7BF888"/>
    <w:rsid w:val="5D7CD0A9"/>
    <w:rsid w:val="5D7D1C20"/>
    <w:rsid w:val="5D85BCF5"/>
    <w:rsid w:val="5D889B21"/>
    <w:rsid w:val="5D8969DC"/>
    <w:rsid w:val="5D8F309A"/>
    <w:rsid w:val="5D939A1E"/>
    <w:rsid w:val="5DAF89BA"/>
    <w:rsid w:val="5DB38D5E"/>
    <w:rsid w:val="5DB8A807"/>
    <w:rsid w:val="5DB8F1D4"/>
    <w:rsid w:val="5DBB941B"/>
    <w:rsid w:val="5DBC6B0A"/>
    <w:rsid w:val="5DC2EF2C"/>
    <w:rsid w:val="5DC55084"/>
    <w:rsid w:val="5DC71D82"/>
    <w:rsid w:val="5DD1EBD7"/>
    <w:rsid w:val="5DD4B276"/>
    <w:rsid w:val="5DD614B2"/>
    <w:rsid w:val="5DDB2CBE"/>
    <w:rsid w:val="5DDFF3E0"/>
    <w:rsid w:val="5DE08F68"/>
    <w:rsid w:val="5DE11608"/>
    <w:rsid w:val="5DE1420D"/>
    <w:rsid w:val="5DE414D7"/>
    <w:rsid w:val="5DE42EE0"/>
    <w:rsid w:val="5DE7DA74"/>
    <w:rsid w:val="5DEACF9B"/>
    <w:rsid w:val="5DF246B0"/>
    <w:rsid w:val="5DF2CDD9"/>
    <w:rsid w:val="5DF34A20"/>
    <w:rsid w:val="5DF5AC28"/>
    <w:rsid w:val="5DF670E6"/>
    <w:rsid w:val="5E041D71"/>
    <w:rsid w:val="5E138964"/>
    <w:rsid w:val="5E146545"/>
    <w:rsid w:val="5E160F79"/>
    <w:rsid w:val="5E1737CA"/>
    <w:rsid w:val="5E177BA6"/>
    <w:rsid w:val="5E18BDAB"/>
    <w:rsid w:val="5E1AC8AB"/>
    <w:rsid w:val="5E1AEE7C"/>
    <w:rsid w:val="5E1CF561"/>
    <w:rsid w:val="5E26B48C"/>
    <w:rsid w:val="5E26B864"/>
    <w:rsid w:val="5E2AD8B8"/>
    <w:rsid w:val="5E2B14DE"/>
    <w:rsid w:val="5E2F7F43"/>
    <w:rsid w:val="5E399680"/>
    <w:rsid w:val="5E3D035F"/>
    <w:rsid w:val="5E3DE3BA"/>
    <w:rsid w:val="5E3ED25C"/>
    <w:rsid w:val="5E416E3E"/>
    <w:rsid w:val="5E4384D2"/>
    <w:rsid w:val="5E43BF49"/>
    <w:rsid w:val="5E4A2F25"/>
    <w:rsid w:val="5E4B8E3F"/>
    <w:rsid w:val="5E5B45B9"/>
    <w:rsid w:val="5E614BC0"/>
    <w:rsid w:val="5E64FBC6"/>
    <w:rsid w:val="5E660633"/>
    <w:rsid w:val="5E66EC5A"/>
    <w:rsid w:val="5E6C4972"/>
    <w:rsid w:val="5E719044"/>
    <w:rsid w:val="5E7506C9"/>
    <w:rsid w:val="5E780240"/>
    <w:rsid w:val="5E7B2366"/>
    <w:rsid w:val="5E8DD815"/>
    <w:rsid w:val="5E8DE5A5"/>
    <w:rsid w:val="5E8F10B5"/>
    <w:rsid w:val="5E9189DD"/>
    <w:rsid w:val="5E9451DE"/>
    <w:rsid w:val="5E95CC44"/>
    <w:rsid w:val="5E960EE3"/>
    <w:rsid w:val="5E98BAE5"/>
    <w:rsid w:val="5E9A9A06"/>
    <w:rsid w:val="5EA2E577"/>
    <w:rsid w:val="5EA3C2F5"/>
    <w:rsid w:val="5EA4D76E"/>
    <w:rsid w:val="5EA910CB"/>
    <w:rsid w:val="5EBB7F40"/>
    <w:rsid w:val="5EBF7CE9"/>
    <w:rsid w:val="5EC60D42"/>
    <w:rsid w:val="5EC62434"/>
    <w:rsid w:val="5EC678DC"/>
    <w:rsid w:val="5EC94D08"/>
    <w:rsid w:val="5ECA6236"/>
    <w:rsid w:val="5ECE64CE"/>
    <w:rsid w:val="5ED0DC8F"/>
    <w:rsid w:val="5EDCA9A9"/>
    <w:rsid w:val="5EDD7687"/>
    <w:rsid w:val="5EDFF183"/>
    <w:rsid w:val="5EE1320B"/>
    <w:rsid w:val="5EE37859"/>
    <w:rsid w:val="5EE8D621"/>
    <w:rsid w:val="5EF948B2"/>
    <w:rsid w:val="5EFC7EF3"/>
    <w:rsid w:val="5EFF2B05"/>
    <w:rsid w:val="5F02379B"/>
    <w:rsid w:val="5F0341D4"/>
    <w:rsid w:val="5F067282"/>
    <w:rsid w:val="5F076BE9"/>
    <w:rsid w:val="5F0E68B2"/>
    <w:rsid w:val="5F0F9010"/>
    <w:rsid w:val="5F15F67A"/>
    <w:rsid w:val="5F1ACA05"/>
    <w:rsid w:val="5F1EF602"/>
    <w:rsid w:val="5F2247FA"/>
    <w:rsid w:val="5F267772"/>
    <w:rsid w:val="5F2684F4"/>
    <w:rsid w:val="5F2EAD38"/>
    <w:rsid w:val="5F317FED"/>
    <w:rsid w:val="5F330E0A"/>
    <w:rsid w:val="5F3A6471"/>
    <w:rsid w:val="5F3B6A70"/>
    <w:rsid w:val="5F416E4A"/>
    <w:rsid w:val="5F43D8EE"/>
    <w:rsid w:val="5F4A8F88"/>
    <w:rsid w:val="5F51D8A1"/>
    <w:rsid w:val="5F52EFED"/>
    <w:rsid w:val="5F5E09D6"/>
    <w:rsid w:val="5F623C5A"/>
    <w:rsid w:val="5F626ED3"/>
    <w:rsid w:val="5F642400"/>
    <w:rsid w:val="5F6672D7"/>
    <w:rsid w:val="5F69327F"/>
    <w:rsid w:val="5F6AE684"/>
    <w:rsid w:val="5F6E322F"/>
    <w:rsid w:val="5F6EDCD6"/>
    <w:rsid w:val="5F702658"/>
    <w:rsid w:val="5F7756C0"/>
    <w:rsid w:val="5F778A21"/>
    <w:rsid w:val="5F7D0547"/>
    <w:rsid w:val="5F7FBEFA"/>
    <w:rsid w:val="5F8AC2FC"/>
    <w:rsid w:val="5F94FEE4"/>
    <w:rsid w:val="5F959CF3"/>
    <w:rsid w:val="5F96AFDE"/>
    <w:rsid w:val="5FAA8D84"/>
    <w:rsid w:val="5FB01C5C"/>
    <w:rsid w:val="5FB112B6"/>
    <w:rsid w:val="5FB16667"/>
    <w:rsid w:val="5FB3F94F"/>
    <w:rsid w:val="5FB8FF06"/>
    <w:rsid w:val="5FC29928"/>
    <w:rsid w:val="5FC3DAB7"/>
    <w:rsid w:val="5FC6B9DB"/>
    <w:rsid w:val="5FCA1999"/>
    <w:rsid w:val="5FCA8CAA"/>
    <w:rsid w:val="5FCB2774"/>
    <w:rsid w:val="5FCBF5B2"/>
    <w:rsid w:val="5FCC71C3"/>
    <w:rsid w:val="5FCCF9CA"/>
    <w:rsid w:val="5FCFFC74"/>
    <w:rsid w:val="5FD0749B"/>
    <w:rsid w:val="5FDE10C9"/>
    <w:rsid w:val="5FDF6AEB"/>
    <w:rsid w:val="5FE22520"/>
    <w:rsid w:val="5FE4E09A"/>
    <w:rsid w:val="5FE7AD46"/>
    <w:rsid w:val="5FEA4456"/>
    <w:rsid w:val="5FEC0A3D"/>
    <w:rsid w:val="5FECBA10"/>
    <w:rsid w:val="5FEE0F60"/>
    <w:rsid w:val="5FEFEBA7"/>
    <w:rsid w:val="5FF48747"/>
    <w:rsid w:val="5FF6846F"/>
    <w:rsid w:val="5FF68ECA"/>
    <w:rsid w:val="5FF9098E"/>
    <w:rsid w:val="5FF97614"/>
    <w:rsid w:val="5FFC0D7B"/>
    <w:rsid w:val="5FFE88D9"/>
    <w:rsid w:val="5FFFF9BA"/>
    <w:rsid w:val="60061214"/>
    <w:rsid w:val="60088AB4"/>
    <w:rsid w:val="600B386B"/>
    <w:rsid w:val="600C605A"/>
    <w:rsid w:val="600FFE73"/>
    <w:rsid w:val="601531B4"/>
    <w:rsid w:val="60190BEF"/>
    <w:rsid w:val="601B87F2"/>
    <w:rsid w:val="601CCE92"/>
    <w:rsid w:val="601CD5B4"/>
    <w:rsid w:val="60227386"/>
    <w:rsid w:val="60257A77"/>
    <w:rsid w:val="6027C40E"/>
    <w:rsid w:val="602CB06B"/>
    <w:rsid w:val="60369604"/>
    <w:rsid w:val="603714EA"/>
    <w:rsid w:val="603F7FD4"/>
    <w:rsid w:val="60418505"/>
    <w:rsid w:val="60466A4B"/>
    <w:rsid w:val="604B0425"/>
    <w:rsid w:val="604C533A"/>
    <w:rsid w:val="604F4D9C"/>
    <w:rsid w:val="6050B8A4"/>
    <w:rsid w:val="6052D088"/>
    <w:rsid w:val="60531AF1"/>
    <w:rsid w:val="60531C94"/>
    <w:rsid w:val="60533CC7"/>
    <w:rsid w:val="6053B22E"/>
    <w:rsid w:val="605748B4"/>
    <w:rsid w:val="605E369B"/>
    <w:rsid w:val="605EDC07"/>
    <w:rsid w:val="605F34EF"/>
    <w:rsid w:val="60605490"/>
    <w:rsid w:val="6062AE67"/>
    <w:rsid w:val="6068CF29"/>
    <w:rsid w:val="6069C3B8"/>
    <w:rsid w:val="606DEFF8"/>
    <w:rsid w:val="6072D3F0"/>
    <w:rsid w:val="60741903"/>
    <w:rsid w:val="6074AB5D"/>
    <w:rsid w:val="607B6E91"/>
    <w:rsid w:val="607F99D9"/>
    <w:rsid w:val="6080DDFE"/>
    <w:rsid w:val="60873786"/>
    <w:rsid w:val="6089CEA7"/>
    <w:rsid w:val="608CE5D9"/>
    <w:rsid w:val="608DE0C5"/>
    <w:rsid w:val="608F5D83"/>
    <w:rsid w:val="6093EFAA"/>
    <w:rsid w:val="609858AD"/>
    <w:rsid w:val="609918C9"/>
    <w:rsid w:val="609D7DDE"/>
    <w:rsid w:val="609FFE1F"/>
    <w:rsid w:val="60A3C6D1"/>
    <w:rsid w:val="60A581E9"/>
    <w:rsid w:val="60A73BEB"/>
    <w:rsid w:val="60A8BC40"/>
    <w:rsid w:val="60A91707"/>
    <w:rsid w:val="60AAA7D3"/>
    <w:rsid w:val="60ABFCA8"/>
    <w:rsid w:val="60AD3790"/>
    <w:rsid w:val="60AD653C"/>
    <w:rsid w:val="60B141B0"/>
    <w:rsid w:val="60B33024"/>
    <w:rsid w:val="60B35D49"/>
    <w:rsid w:val="60BDB80B"/>
    <w:rsid w:val="60BFA2AF"/>
    <w:rsid w:val="60C36ECB"/>
    <w:rsid w:val="60C478E3"/>
    <w:rsid w:val="60C62952"/>
    <w:rsid w:val="60C8E17B"/>
    <w:rsid w:val="60CDC781"/>
    <w:rsid w:val="60D1E16C"/>
    <w:rsid w:val="60D278A2"/>
    <w:rsid w:val="60D5F8F7"/>
    <w:rsid w:val="60DBB254"/>
    <w:rsid w:val="60DBEF61"/>
    <w:rsid w:val="60DF85A7"/>
    <w:rsid w:val="60E407F8"/>
    <w:rsid w:val="60E789DA"/>
    <w:rsid w:val="60ED799B"/>
    <w:rsid w:val="60ED9939"/>
    <w:rsid w:val="60F323C7"/>
    <w:rsid w:val="60F4C762"/>
    <w:rsid w:val="60F7151A"/>
    <w:rsid w:val="60F7A4C4"/>
    <w:rsid w:val="60FDE5EE"/>
    <w:rsid w:val="60FE2F45"/>
    <w:rsid w:val="6104FDED"/>
    <w:rsid w:val="6106E953"/>
    <w:rsid w:val="6109E1D7"/>
    <w:rsid w:val="610A830F"/>
    <w:rsid w:val="6110CEBD"/>
    <w:rsid w:val="61167FFB"/>
    <w:rsid w:val="6118B735"/>
    <w:rsid w:val="611C472C"/>
    <w:rsid w:val="6135F171"/>
    <w:rsid w:val="61382E15"/>
    <w:rsid w:val="613D1AEC"/>
    <w:rsid w:val="6141C771"/>
    <w:rsid w:val="61490F5F"/>
    <w:rsid w:val="61492AE5"/>
    <w:rsid w:val="614C4575"/>
    <w:rsid w:val="614E9047"/>
    <w:rsid w:val="61509BE8"/>
    <w:rsid w:val="615103AB"/>
    <w:rsid w:val="61548CAC"/>
    <w:rsid w:val="61549215"/>
    <w:rsid w:val="615BCBCF"/>
    <w:rsid w:val="615C09A0"/>
    <w:rsid w:val="615C29CF"/>
    <w:rsid w:val="615C2B61"/>
    <w:rsid w:val="61668069"/>
    <w:rsid w:val="616957C2"/>
    <w:rsid w:val="61699534"/>
    <w:rsid w:val="616B036A"/>
    <w:rsid w:val="6174AAD5"/>
    <w:rsid w:val="61762A4C"/>
    <w:rsid w:val="6176D5F3"/>
    <w:rsid w:val="618AA83B"/>
    <w:rsid w:val="618CD03C"/>
    <w:rsid w:val="618E0B86"/>
    <w:rsid w:val="618EC33A"/>
    <w:rsid w:val="61946C65"/>
    <w:rsid w:val="61962682"/>
    <w:rsid w:val="61990543"/>
    <w:rsid w:val="619C55EB"/>
    <w:rsid w:val="619D0D1A"/>
    <w:rsid w:val="61AC28BC"/>
    <w:rsid w:val="61B20F37"/>
    <w:rsid w:val="61B4600C"/>
    <w:rsid w:val="61B7BE96"/>
    <w:rsid w:val="61C4E676"/>
    <w:rsid w:val="61C71815"/>
    <w:rsid w:val="61CC625E"/>
    <w:rsid w:val="61CD053D"/>
    <w:rsid w:val="61CFDEC3"/>
    <w:rsid w:val="61D385C4"/>
    <w:rsid w:val="61D9212E"/>
    <w:rsid w:val="61D95C17"/>
    <w:rsid w:val="61DB5DE7"/>
    <w:rsid w:val="61E29B57"/>
    <w:rsid w:val="61E4C53B"/>
    <w:rsid w:val="61EDDE99"/>
    <w:rsid w:val="61EE0BED"/>
    <w:rsid w:val="61F166C8"/>
    <w:rsid w:val="61F656C3"/>
    <w:rsid w:val="61FB9E9F"/>
    <w:rsid w:val="61FF4DE5"/>
    <w:rsid w:val="62019774"/>
    <w:rsid w:val="62054673"/>
    <w:rsid w:val="6207A1DC"/>
    <w:rsid w:val="6207C11B"/>
    <w:rsid w:val="620FAB06"/>
    <w:rsid w:val="6210619E"/>
    <w:rsid w:val="6219195B"/>
    <w:rsid w:val="621F9BAF"/>
    <w:rsid w:val="622063D6"/>
    <w:rsid w:val="6222F772"/>
    <w:rsid w:val="62230C61"/>
    <w:rsid w:val="622C0C77"/>
    <w:rsid w:val="6232A142"/>
    <w:rsid w:val="62358F9E"/>
    <w:rsid w:val="62379BF2"/>
    <w:rsid w:val="623F9A85"/>
    <w:rsid w:val="623FE097"/>
    <w:rsid w:val="624365B6"/>
    <w:rsid w:val="62472C09"/>
    <w:rsid w:val="624B323D"/>
    <w:rsid w:val="62513CD6"/>
    <w:rsid w:val="6258FCD8"/>
    <w:rsid w:val="625B4617"/>
    <w:rsid w:val="625F70A4"/>
    <w:rsid w:val="626441B0"/>
    <w:rsid w:val="6266A776"/>
    <w:rsid w:val="626C521D"/>
    <w:rsid w:val="627169BF"/>
    <w:rsid w:val="627FA460"/>
    <w:rsid w:val="6285A401"/>
    <w:rsid w:val="6288AB35"/>
    <w:rsid w:val="628A2E2C"/>
    <w:rsid w:val="6298EB53"/>
    <w:rsid w:val="629B22A9"/>
    <w:rsid w:val="629C3DC7"/>
    <w:rsid w:val="629F0179"/>
    <w:rsid w:val="62AA2BB4"/>
    <w:rsid w:val="62AA96C8"/>
    <w:rsid w:val="62AB22DF"/>
    <w:rsid w:val="62AC0256"/>
    <w:rsid w:val="62B20AD7"/>
    <w:rsid w:val="62B27447"/>
    <w:rsid w:val="62B2F071"/>
    <w:rsid w:val="62B4205A"/>
    <w:rsid w:val="62B93D71"/>
    <w:rsid w:val="62BCD9F0"/>
    <w:rsid w:val="62C869CB"/>
    <w:rsid w:val="62CC96D5"/>
    <w:rsid w:val="62D0C3F1"/>
    <w:rsid w:val="62D55A1F"/>
    <w:rsid w:val="62D56F92"/>
    <w:rsid w:val="62D7D1EB"/>
    <w:rsid w:val="62DF882F"/>
    <w:rsid w:val="62E5762D"/>
    <w:rsid w:val="62E59D9B"/>
    <w:rsid w:val="62F3C7A7"/>
    <w:rsid w:val="62F94E79"/>
    <w:rsid w:val="62FCA193"/>
    <w:rsid w:val="6308AA3C"/>
    <w:rsid w:val="630AF298"/>
    <w:rsid w:val="630D1690"/>
    <w:rsid w:val="630E216D"/>
    <w:rsid w:val="6310EFCB"/>
    <w:rsid w:val="63116FBB"/>
    <w:rsid w:val="631A26B4"/>
    <w:rsid w:val="631F603B"/>
    <w:rsid w:val="63208056"/>
    <w:rsid w:val="6322D41A"/>
    <w:rsid w:val="6324F676"/>
    <w:rsid w:val="6327B4D5"/>
    <w:rsid w:val="63287E55"/>
    <w:rsid w:val="632F6763"/>
    <w:rsid w:val="6338F174"/>
    <w:rsid w:val="633DCAB2"/>
    <w:rsid w:val="6340849B"/>
    <w:rsid w:val="6348447E"/>
    <w:rsid w:val="634993A5"/>
    <w:rsid w:val="6352A3F5"/>
    <w:rsid w:val="6355A0A9"/>
    <w:rsid w:val="636119DA"/>
    <w:rsid w:val="6361B330"/>
    <w:rsid w:val="6362590B"/>
    <w:rsid w:val="63629C14"/>
    <w:rsid w:val="6369475F"/>
    <w:rsid w:val="6371D8A7"/>
    <w:rsid w:val="6374661C"/>
    <w:rsid w:val="637A86E3"/>
    <w:rsid w:val="637C7ED4"/>
    <w:rsid w:val="637F8393"/>
    <w:rsid w:val="6380A9B4"/>
    <w:rsid w:val="6380F3AC"/>
    <w:rsid w:val="63838A31"/>
    <w:rsid w:val="63895267"/>
    <w:rsid w:val="638B1C6A"/>
    <w:rsid w:val="638C450C"/>
    <w:rsid w:val="638CD8AA"/>
    <w:rsid w:val="638E005A"/>
    <w:rsid w:val="63900648"/>
    <w:rsid w:val="63957594"/>
    <w:rsid w:val="639C5ECC"/>
    <w:rsid w:val="639F5DFA"/>
    <w:rsid w:val="63A0210B"/>
    <w:rsid w:val="63A217DA"/>
    <w:rsid w:val="63A5A978"/>
    <w:rsid w:val="63A63021"/>
    <w:rsid w:val="63AABB1A"/>
    <w:rsid w:val="63AB9535"/>
    <w:rsid w:val="63AEA6AE"/>
    <w:rsid w:val="63AEF058"/>
    <w:rsid w:val="63AF04CF"/>
    <w:rsid w:val="63B0861C"/>
    <w:rsid w:val="63B7FBA1"/>
    <w:rsid w:val="63B96A4E"/>
    <w:rsid w:val="63BCF5B5"/>
    <w:rsid w:val="63C11DF2"/>
    <w:rsid w:val="63C428CA"/>
    <w:rsid w:val="63C768B3"/>
    <w:rsid w:val="63CC9C68"/>
    <w:rsid w:val="63CCD4A3"/>
    <w:rsid w:val="63CDAD97"/>
    <w:rsid w:val="63CEE608"/>
    <w:rsid w:val="63D105A8"/>
    <w:rsid w:val="63D3E74E"/>
    <w:rsid w:val="63D50AA8"/>
    <w:rsid w:val="63D8D5DA"/>
    <w:rsid w:val="63D9608E"/>
    <w:rsid w:val="63DA3BFF"/>
    <w:rsid w:val="63E2C1B0"/>
    <w:rsid w:val="63E34C91"/>
    <w:rsid w:val="63E56C5B"/>
    <w:rsid w:val="63E82E9E"/>
    <w:rsid w:val="63EF0334"/>
    <w:rsid w:val="63F0297F"/>
    <w:rsid w:val="63F242EB"/>
    <w:rsid w:val="63F3AEE3"/>
    <w:rsid w:val="63F696FB"/>
    <w:rsid w:val="63F7AF47"/>
    <w:rsid w:val="63FAD646"/>
    <w:rsid w:val="63FD66EC"/>
    <w:rsid w:val="64058E52"/>
    <w:rsid w:val="6406625A"/>
    <w:rsid w:val="64143CE0"/>
    <w:rsid w:val="64183CE7"/>
    <w:rsid w:val="641C175B"/>
    <w:rsid w:val="641C3FF3"/>
    <w:rsid w:val="641FFFB9"/>
    <w:rsid w:val="6420E392"/>
    <w:rsid w:val="642619B8"/>
    <w:rsid w:val="64315DC3"/>
    <w:rsid w:val="64330851"/>
    <w:rsid w:val="64330AFE"/>
    <w:rsid w:val="64356B3F"/>
    <w:rsid w:val="64394E34"/>
    <w:rsid w:val="643C064F"/>
    <w:rsid w:val="643C70B1"/>
    <w:rsid w:val="643DDBE1"/>
    <w:rsid w:val="643F12F6"/>
    <w:rsid w:val="643FFC3B"/>
    <w:rsid w:val="64466AE0"/>
    <w:rsid w:val="644896B4"/>
    <w:rsid w:val="6451A8A0"/>
    <w:rsid w:val="64562277"/>
    <w:rsid w:val="645E7417"/>
    <w:rsid w:val="64644B10"/>
    <w:rsid w:val="6475C3B6"/>
    <w:rsid w:val="64860CA9"/>
    <w:rsid w:val="648840EF"/>
    <w:rsid w:val="6496871D"/>
    <w:rsid w:val="6499D0B4"/>
    <w:rsid w:val="649D57B2"/>
    <w:rsid w:val="649F178E"/>
    <w:rsid w:val="64A09B9E"/>
    <w:rsid w:val="64A6ED61"/>
    <w:rsid w:val="64A7CEA7"/>
    <w:rsid w:val="64AB83F9"/>
    <w:rsid w:val="64B21991"/>
    <w:rsid w:val="64B3BE7A"/>
    <w:rsid w:val="64BA966C"/>
    <w:rsid w:val="64C0A550"/>
    <w:rsid w:val="64C5E81C"/>
    <w:rsid w:val="64C75A76"/>
    <w:rsid w:val="64C8C3AB"/>
    <w:rsid w:val="64CDF51E"/>
    <w:rsid w:val="64CE9186"/>
    <w:rsid w:val="64D35804"/>
    <w:rsid w:val="64D59324"/>
    <w:rsid w:val="64DDEF12"/>
    <w:rsid w:val="64E6A0A0"/>
    <w:rsid w:val="64E72FE4"/>
    <w:rsid w:val="64E7AA31"/>
    <w:rsid w:val="64EB8BFD"/>
    <w:rsid w:val="64ECF437"/>
    <w:rsid w:val="64EDA4DE"/>
    <w:rsid w:val="64EDBDF2"/>
    <w:rsid w:val="64F15F70"/>
    <w:rsid w:val="64F6C845"/>
    <w:rsid w:val="64F75FC4"/>
    <w:rsid w:val="64FCB716"/>
    <w:rsid w:val="64FF5763"/>
    <w:rsid w:val="650357BD"/>
    <w:rsid w:val="6504DA7A"/>
    <w:rsid w:val="6509A145"/>
    <w:rsid w:val="650B4BA0"/>
    <w:rsid w:val="650CD4B8"/>
    <w:rsid w:val="6510DACB"/>
    <w:rsid w:val="651263CE"/>
    <w:rsid w:val="6512BAB3"/>
    <w:rsid w:val="6512F039"/>
    <w:rsid w:val="65141FB9"/>
    <w:rsid w:val="6517453F"/>
    <w:rsid w:val="651A5328"/>
    <w:rsid w:val="652042A9"/>
    <w:rsid w:val="65214305"/>
    <w:rsid w:val="65240A1E"/>
    <w:rsid w:val="6528A22A"/>
    <w:rsid w:val="652E35AA"/>
    <w:rsid w:val="6531AC5E"/>
    <w:rsid w:val="653392DC"/>
    <w:rsid w:val="6539A308"/>
    <w:rsid w:val="653A089C"/>
    <w:rsid w:val="653FF2DA"/>
    <w:rsid w:val="65424F47"/>
    <w:rsid w:val="654A0D05"/>
    <w:rsid w:val="654F24C0"/>
    <w:rsid w:val="6556904F"/>
    <w:rsid w:val="655B29E6"/>
    <w:rsid w:val="655EF1FC"/>
    <w:rsid w:val="6567674D"/>
    <w:rsid w:val="656BCF05"/>
    <w:rsid w:val="6575A472"/>
    <w:rsid w:val="6577BC09"/>
    <w:rsid w:val="65780B76"/>
    <w:rsid w:val="6579FF0F"/>
    <w:rsid w:val="657A56EF"/>
    <w:rsid w:val="657BEE35"/>
    <w:rsid w:val="657C990E"/>
    <w:rsid w:val="65811077"/>
    <w:rsid w:val="65863B07"/>
    <w:rsid w:val="65899FBF"/>
    <w:rsid w:val="658D1109"/>
    <w:rsid w:val="658D2E31"/>
    <w:rsid w:val="65932017"/>
    <w:rsid w:val="65949B5B"/>
    <w:rsid w:val="65956B87"/>
    <w:rsid w:val="6597FBDB"/>
    <w:rsid w:val="659858D2"/>
    <w:rsid w:val="659A2890"/>
    <w:rsid w:val="659B998C"/>
    <w:rsid w:val="65A2C1BB"/>
    <w:rsid w:val="65A2E943"/>
    <w:rsid w:val="65A64AAD"/>
    <w:rsid w:val="65ABB9CD"/>
    <w:rsid w:val="65ABBD49"/>
    <w:rsid w:val="65AC328D"/>
    <w:rsid w:val="65AD5D53"/>
    <w:rsid w:val="65AF9F55"/>
    <w:rsid w:val="65B67B69"/>
    <w:rsid w:val="65BECC3C"/>
    <w:rsid w:val="65C7C14D"/>
    <w:rsid w:val="65C7F72F"/>
    <w:rsid w:val="65D3003E"/>
    <w:rsid w:val="65D33C0E"/>
    <w:rsid w:val="65D59667"/>
    <w:rsid w:val="65D84B42"/>
    <w:rsid w:val="65DA86AF"/>
    <w:rsid w:val="65DB1972"/>
    <w:rsid w:val="65DD7961"/>
    <w:rsid w:val="65DE6050"/>
    <w:rsid w:val="65E16172"/>
    <w:rsid w:val="65E478CF"/>
    <w:rsid w:val="65E5631B"/>
    <w:rsid w:val="65E65FC4"/>
    <w:rsid w:val="65E6B574"/>
    <w:rsid w:val="65E9647E"/>
    <w:rsid w:val="65EB4C38"/>
    <w:rsid w:val="65ED860F"/>
    <w:rsid w:val="65F0980A"/>
    <w:rsid w:val="65F1E4AF"/>
    <w:rsid w:val="65F636EB"/>
    <w:rsid w:val="65F69971"/>
    <w:rsid w:val="65F97B13"/>
    <w:rsid w:val="65FAE648"/>
    <w:rsid w:val="66053733"/>
    <w:rsid w:val="660602D2"/>
    <w:rsid w:val="660749FB"/>
    <w:rsid w:val="660975CE"/>
    <w:rsid w:val="66097702"/>
    <w:rsid w:val="660CB603"/>
    <w:rsid w:val="660D44F5"/>
    <w:rsid w:val="66121177"/>
    <w:rsid w:val="661377D3"/>
    <w:rsid w:val="66161C5B"/>
    <w:rsid w:val="661710D2"/>
    <w:rsid w:val="661BBF79"/>
    <w:rsid w:val="661FCC48"/>
    <w:rsid w:val="66218BBF"/>
    <w:rsid w:val="66227E25"/>
    <w:rsid w:val="6627E16D"/>
    <w:rsid w:val="6628CCAB"/>
    <w:rsid w:val="662BB474"/>
    <w:rsid w:val="662C4C16"/>
    <w:rsid w:val="662D91A9"/>
    <w:rsid w:val="66367679"/>
    <w:rsid w:val="663C88D1"/>
    <w:rsid w:val="663E38C1"/>
    <w:rsid w:val="663E80CF"/>
    <w:rsid w:val="664194AA"/>
    <w:rsid w:val="6643F04A"/>
    <w:rsid w:val="6644ACC6"/>
    <w:rsid w:val="664B5034"/>
    <w:rsid w:val="664C6A54"/>
    <w:rsid w:val="664F6BF4"/>
    <w:rsid w:val="6651140A"/>
    <w:rsid w:val="6652706B"/>
    <w:rsid w:val="66538B3E"/>
    <w:rsid w:val="66583CB9"/>
    <w:rsid w:val="665DF268"/>
    <w:rsid w:val="6667EC7B"/>
    <w:rsid w:val="66729061"/>
    <w:rsid w:val="667357E6"/>
    <w:rsid w:val="6674FD9C"/>
    <w:rsid w:val="66750572"/>
    <w:rsid w:val="667942ED"/>
    <w:rsid w:val="66836CD8"/>
    <w:rsid w:val="6685ADB8"/>
    <w:rsid w:val="6685B650"/>
    <w:rsid w:val="668AEA21"/>
    <w:rsid w:val="668C5D28"/>
    <w:rsid w:val="6696150F"/>
    <w:rsid w:val="6697B633"/>
    <w:rsid w:val="6697BBD4"/>
    <w:rsid w:val="669DA90A"/>
    <w:rsid w:val="669E9FCE"/>
    <w:rsid w:val="66A1EF18"/>
    <w:rsid w:val="66A20B61"/>
    <w:rsid w:val="66A4C7F9"/>
    <w:rsid w:val="66AB870C"/>
    <w:rsid w:val="66ABF15C"/>
    <w:rsid w:val="66AC8921"/>
    <w:rsid w:val="66B225CC"/>
    <w:rsid w:val="66B4708B"/>
    <w:rsid w:val="66B5108E"/>
    <w:rsid w:val="66B525A9"/>
    <w:rsid w:val="66B56F85"/>
    <w:rsid w:val="66B9CE6D"/>
    <w:rsid w:val="66BF04DD"/>
    <w:rsid w:val="66C0EDDF"/>
    <w:rsid w:val="66CA1559"/>
    <w:rsid w:val="66CC5A2D"/>
    <w:rsid w:val="66CCF412"/>
    <w:rsid w:val="66CEA28C"/>
    <w:rsid w:val="66D3656F"/>
    <w:rsid w:val="66D3FEA2"/>
    <w:rsid w:val="66DE5B37"/>
    <w:rsid w:val="66E55B83"/>
    <w:rsid w:val="66E64601"/>
    <w:rsid w:val="66F5795C"/>
    <w:rsid w:val="66FAD1A7"/>
    <w:rsid w:val="66FF1535"/>
    <w:rsid w:val="67003E0F"/>
    <w:rsid w:val="6702ADB7"/>
    <w:rsid w:val="6704CE54"/>
    <w:rsid w:val="670C9D68"/>
    <w:rsid w:val="670E6D0B"/>
    <w:rsid w:val="671DB9D3"/>
    <w:rsid w:val="672738F0"/>
    <w:rsid w:val="6727A501"/>
    <w:rsid w:val="672AC639"/>
    <w:rsid w:val="672F8631"/>
    <w:rsid w:val="67363FCF"/>
    <w:rsid w:val="6738FFB8"/>
    <w:rsid w:val="6739A3F3"/>
    <w:rsid w:val="6739ECB6"/>
    <w:rsid w:val="673BA5DF"/>
    <w:rsid w:val="673C4A27"/>
    <w:rsid w:val="673E4BF5"/>
    <w:rsid w:val="673F43EC"/>
    <w:rsid w:val="674680E3"/>
    <w:rsid w:val="674A6983"/>
    <w:rsid w:val="674B9585"/>
    <w:rsid w:val="674CB7A1"/>
    <w:rsid w:val="6759813F"/>
    <w:rsid w:val="675D7F14"/>
    <w:rsid w:val="675E35A8"/>
    <w:rsid w:val="67625876"/>
    <w:rsid w:val="67638B00"/>
    <w:rsid w:val="676B7227"/>
    <w:rsid w:val="676D6B9B"/>
    <w:rsid w:val="676F441A"/>
    <w:rsid w:val="6773E9F2"/>
    <w:rsid w:val="6775A17D"/>
    <w:rsid w:val="67762E7A"/>
    <w:rsid w:val="67764E7A"/>
    <w:rsid w:val="677AF51C"/>
    <w:rsid w:val="6783B4D3"/>
    <w:rsid w:val="678E7BB6"/>
    <w:rsid w:val="678F8B9E"/>
    <w:rsid w:val="679664C8"/>
    <w:rsid w:val="6799B9D3"/>
    <w:rsid w:val="679B58B9"/>
    <w:rsid w:val="679BBAA2"/>
    <w:rsid w:val="67A0D7DB"/>
    <w:rsid w:val="67ABA262"/>
    <w:rsid w:val="67AFD009"/>
    <w:rsid w:val="67B4CB96"/>
    <w:rsid w:val="67B631A5"/>
    <w:rsid w:val="67B673A7"/>
    <w:rsid w:val="67B937E4"/>
    <w:rsid w:val="67BCE507"/>
    <w:rsid w:val="67C050CF"/>
    <w:rsid w:val="67CA49FD"/>
    <w:rsid w:val="67CCFF0F"/>
    <w:rsid w:val="67CD7B61"/>
    <w:rsid w:val="67D6D5D5"/>
    <w:rsid w:val="67D76E5B"/>
    <w:rsid w:val="67D76EEC"/>
    <w:rsid w:val="67ED0FF9"/>
    <w:rsid w:val="67EDA365"/>
    <w:rsid w:val="67EDB62F"/>
    <w:rsid w:val="67EEC2A3"/>
    <w:rsid w:val="67F1B6FF"/>
    <w:rsid w:val="67F9AD63"/>
    <w:rsid w:val="67FAC99F"/>
    <w:rsid w:val="67FCAE82"/>
    <w:rsid w:val="68031BBF"/>
    <w:rsid w:val="6803C245"/>
    <w:rsid w:val="680DB5EB"/>
    <w:rsid w:val="681146F1"/>
    <w:rsid w:val="681B0BEB"/>
    <w:rsid w:val="681DF86A"/>
    <w:rsid w:val="681EB2EE"/>
    <w:rsid w:val="68201F60"/>
    <w:rsid w:val="68229889"/>
    <w:rsid w:val="6825B633"/>
    <w:rsid w:val="6827126D"/>
    <w:rsid w:val="682BAA75"/>
    <w:rsid w:val="682C9C20"/>
    <w:rsid w:val="682DDE02"/>
    <w:rsid w:val="682FCD8C"/>
    <w:rsid w:val="6831ACD9"/>
    <w:rsid w:val="683633D7"/>
    <w:rsid w:val="683C25B3"/>
    <w:rsid w:val="683C9D53"/>
    <w:rsid w:val="683F4CCA"/>
    <w:rsid w:val="6844E6B5"/>
    <w:rsid w:val="6845E021"/>
    <w:rsid w:val="68475068"/>
    <w:rsid w:val="684A583F"/>
    <w:rsid w:val="68527F85"/>
    <w:rsid w:val="68556048"/>
    <w:rsid w:val="68564379"/>
    <w:rsid w:val="68581976"/>
    <w:rsid w:val="685944AE"/>
    <w:rsid w:val="685A8AEB"/>
    <w:rsid w:val="685B2738"/>
    <w:rsid w:val="685D84F7"/>
    <w:rsid w:val="686412DB"/>
    <w:rsid w:val="68642825"/>
    <w:rsid w:val="6864CCC9"/>
    <w:rsid w:val="68654C0E"/>
    <w:rsid w:val="68671CB4"/>
    <w:rsid w:val="68693CF1"/>
    <w:rsid w:val="686D9991"/>
    <w:rsid w:val="686FCE70"/>
    <w:rsid w:val="6871718A"/>
    <w:rsid w:val="687A669B"/>
    <w:rsid w:val="687CDC06"/>
    <w:rsid w:val="687F3443"/>
    <w:rsid w:val="6883FB89"/>
    <w:rsid w:val="6884D74D"/>
    <w:rsid w:val="6885D435"/>
    <w:rsid w:val="6886A070"/>
    <w:rsid w:val="68884ACB"/>
    <w:rsid w:val="6888BCE4"/>
    <w:rsid w:val="688F232C"/>
    <w:rsid w:val="6892686B"/>
    <w:rsid w:val="6896BFB9"/>
    <w:rsid w:val="689759FB"/>
    <w:rsid w:val="689CA919"/>
    <w:rsid w:val="689D48E7"/>
    <w:rsid w:val="689DD319"/>
    <w:rsid w:val="689E05D5"/>
    <w:rsid w:val="689F9E67"/>
    <w:rsid w:val="68A2A6F6"/>
    <w:rsid w:val="68A45E84"/>
    <w:rsid w:val="68A6A381"/>
    <w:rsid w:val="68A6EC13"/>
    <w:rsid w:val="68AF940F"/>
    <w:rsid w:val="68B037C3"/>
    <w:rsid w:val="68B05D58"/>
    <w:rsid w:val="68B20DA8"/>
    <w:rsid w:val="68B28813"/>
    <w:rsid w:val="68B706C9"/>
    <w:rsid w:val="68BA67A1"/>
    <w:rsid w:val="68BE6F56"/>
    <w:rsid w:val="68C3DF07"/>
    <w:rsid w:val="68CC4712"/>
    <w:rsid w:val="68CC8336"/>
    <w:rsid w:val="68CE022B"/>
    <w:rsid w:val="68D998D2"/>
    <w:rsid w:val="68DAAB41"/>
    <w:rsid w:val="68DD16C7"/>
    <w:rsid w:val="68DEE55E"/>
    <w:rsid w:val="68E228D9"/>
    <w:rsid w:val="68E4BD14"/>
    <w:rsid w:val="68E54BBE"/>
    <w:rsid w:val="68EB6218"/>
    <w:rsid w:val="68EBAAF3"/>
    <w:rsid w:val="68EE431D"/>
    <w:rsid w:val="68F1F71A"/>
    <w:rsid w:val="68F59684"/>
    <w:rsid w:val="68F63841"/>
    <w:rsid w:val="68FAA52A"/>
    <w:rsid w:val="68FFE7A1"/>
    <w:rsid w:val="68FFEABC"/>
    <w:rsid w:val="69072C7E"/>
    <w:rsid w:val="691224D8"/>
    <w:rsid w:val="691631D4"/>
    <w:rsid w:val="6916AA09"/>
    <w:rsid w:val="6918675F"/>
    <w:rsid w:val="691BB27A"/>
    <w:rsid w:val="691CB32B"/>
    <w:rsid w:val="691E4FD6"/>
    <w:rsid w:val="692405F4"/>
    <w:rsid w:val="6924AC2F"/>
    <w:rsid w:val="692629E4"/>
    <w:rsid w:val="6929AFE9"/>
    <w:rsid w:val="692A5139"/>
    <w:rsid w:val="693C69FC"/>
    <w:rsid w:val="693D6BA2"/>
    <w:rsid w:val="693EC7EA"/>
    <w:rsid w:val="69452B6A"/>
    <w:rsid w:val="694A9C25"/>
    <w:rsid w:val="694C28FF"/>
    <w:rsid w:val="694FFD89"/>
    <w:rsid w:val="6950D726"/>
    <w:rsid w:val="69589D17"/>
    <w:rsid w:val="6958C3A8"/>
    <w:rsid w:val="695A0EB1"/>
    <w:rsid w:val="695A6A51"/>
    <w:rsid w:val="695EE8E7"/>
    <w:rsid w:val="69620246"/>
    <w:rsid w:val="696C94C5"/>
    <w:rsid w:val="696EB5A8"/>
    <w:rsid w:val="69701955"/>
    <w:rsid w:val="6975279C"/>
    <w:rsid w:val="69882118"/>
    <w:rsid w:val="69892315"/>
    <w:rsid w:val="6990A2F5"/>
    <w:rsid w:val="699146E8"/>
    <w:rsid w:val="6998EAF2"/>
    <w:rsid w:val="699E253E"/>
    <w:rsid w:val="69A0FAEB"/>
    <w:rsid w:val="69A269D6"/>
    <w:rsid w:val="69AC1CB7"/>
    <w:rsid w:val="69B01153"/>
    <w:rsid w:val="69B1C54F"/>
    <w:rsid w:val="69BFB9AA"/>
    <w:rsid w:val="69C35153"/>
    <w:rsid w:val="69C45027"/>
    <w:rsid w:val="69C4AC2C"/>
    <w:rsid w:val="69C66C2F"/>
    <w:rsid w:val="69C9129F"/>
    <w:rsid w:val="69CFEC78"/>
    <w:rsid w:val="69D62819"/>
    <w:rsid w:val="69D9C39A"/>
    <w:rsid w:val="69DACCA0"/>
    <w:rsid w:val="69DC1532"/>
    <w:rsid w:val="69DEB759"/>
    <w:rsid w:val="69E45226"/>
    <w:rsid w:val="69E48C49"/>
    <w:rsid w:val="69E6EAE1"/>
    <w:rsid w:val="69E86EEE"/>
    <w:rsid w:val="69E9EA5E"/>
    <w:rsid w:val="69FBD039"/>
    <w:rsid w:val="6A025150"/>
    <w:rsid w:val="6A03E6BD"/>
    <w:rsid w:val="6A05891A"/>
    <w:rsid w:val="6A0937D6"/>
    <w:rsid w:val="6A0E6039"/>
    <w:rsid w:val="6A106BF6"/>
    <w:rsid w:val="6A197E2C"/>
    <w:rsid w:val="6A1F1B32"/>
    <w:rsid w:val="6A1F2D0C"/>
    <w:rsid w:val="6A24C7C6"/>
    <w:rsid w:val="6A29CDCE"/>
    <w:rsid w:val="6A3B6B3C"/>
    <w:rsid w:val="6A3F090C"/>
    <w:rsid w:val="6A3F9F69"/>
    <w:rsid w:val="6A420397"/>
    <w:rsid w:val="6A4242DC"/>
    <w:rsid w:val="6A472503"/>
    <w:rsid w:val="6A47758C"/>
    <w:rsid w:val="6A4A825E"/>
    <w:rsid w:val="6A4EE610"/>
    <w:rsid w:val="6A543A0E"/>
    <w:rsid w:val="6A5548F1"/>
    <w:rsid w:val="6A566719"/>
    <w:rsid w:val="6A5743CE"/>
    <w:rsid w:val="6A5841E4"/>
    <w:rsid w:val="6A622A91"/>
    <w:rsid w:val="6A72B2DE"/>
    <w:rsid w:val="6A741648"/>
    <w:rsid w:val="6A7BA38B"/>
    <w:rsid w:val="6A7C04F0"/>
    <w:rsid w:val="6A80148B"/>
    <w:rsid w:val="6A86944B"/>
    <w:rsid w:val="6A86AE38"/>
    <w:rsid w:val="6A97B71C"/>
    <w:rsid w:val="6AA234CD"/>
    <w:rsid w:val="6AA6CFD9"/>
    <w:rsid w:val="6AAC10BA"/>
    <w:rsid w:val="6ABA8363"/>
    <w:rsid w:val="6AC00637"/>
    <w:rsid w:val="6AC2DE9A"/>
    <w:rsid w:val="6AC5920C"/>
    <w:rsid w:val="6AC674E9"/>
    <w:rsid w:val="6AC6BA47"/>
    <w:rsid w:val="6AC7C2D4"/>
    <w:rsid w:val="6ACE9802"/>
    <w:rsid w:val="6ACFF4BC"/>
    <w:rsid w:val="6AD1F821"/>
    <w:rsid w:val="6AD3FA88"/>
    <w:rsid w:val="6AD7AE2A"/>
    <w:rsid w:val="6AD93AD9"/>
    <w:rsid w:val="6ADC617E"/>
    <w:rsid w:val="6ADDB942"/>
    <w:rsid w:val="6ADE3580"/>
    <w:rsid w:val="6AE095AE"/>
    <w:rsid w:val="6AEAFB32"/>
    <w:rsid w:val="6AEFDD9F"/>
    <w:rsid w:val="6AF03B9A"/>
    <w:rsid w:val="6AF7630F"/>
    <w:rsid w:val="6AF79323"/>
    <w:rsid w:val="6AFAA0F6"/>
    <w:rsid w:val="6AFC30D5"/>
    <w:rsid w:val="6B02072D"/>
    <w:rsid w:val="6B036222"/>
    <w:rsid w:val="6B07DD5D"/>
    <w:rsid w:val="6B0AD68E"/>
    <w:rsid w:val="6B0B0ECE"/>
    <w:rsid w:val="6B0B803C"/>
    <w:rsid w:val="6B0BEA3A"/>
    <w:rsid w:val="6B0E2CCA"/>
    <w:rsid w:val="6B12D0E8"/>
    <w:rsid w:val="6B131109"/>
    <w:rsid w:val="6B154DC9"/>
    <w:rsid w:val="6B168473"/>
    <w:rsid w:val="6B16CFC1"/>
    <w:rsid w:val="6B1710D6"/>
    <w:rsid w:val="6B18BF33"/>
    <w:rsid w:val="6B1D8FB0"/>
    <w:rsid w:val="6B2625A9"/>
    <w:rsid w:val="6B280A00"/>
    <w:rsid w:val="6B2A12B2"/>
    <w:rsid w:val="6B2F9305"/>
    <w:rsid w:val="6B32E9EA"/>
    <w:rsid w:val="6B3828AA"/>
    <w:rsid w:val="6B385E43"/>
    <w:rsid w:val="6B3A76FA"/>
    <w:rsid w:val="6B459F18"/>
    <w:rsid w:val="6B472ACD"/>
    <w:rsid w:val="6B494EDA"/>
    <w:rsid w:val="6B4AC7BA"/>
    <w:rsid w:val="6B4D8297"/>
    <w:rsid w:val="6B4E3343"/>
    <w:rsid w:val="6B4E789F"/>
    <w:rsid w:val="6B519BCE"/>
    <w:rsid w:val="6B60D59E"/>
    <w:rsid w:val="6B62034F"/>
    <w:rsid w:val="6B63ADC4"/>
    <w:rsid w:val="6B6CA8FD"/>
    <w:rsid w:val="6B6F987F"/>
    <w:rsid w:val="6B712D64"/>
    <w:rsid w:val="6B791D27"/>
    <w:rsid w:val="6B7D339A"/>
    <w:rsid w:val="6B7D8383"/>
    <w:rsid w:val="6B883E84"/>
    <w:rsid w:val="6B8D02E6"/>
    <w:rsid w:val="6B9B9C3F"/>
    <w:rsid w:val="6B9D7F63"/>
    <w:rsid w:val="6BA01CED"/>
    <w:rsid w:val="6BA03E6D"/>
    <w:rsid w:val="6BA88D0E"/>
    <w:rsid w:val="6BA97970"/>
    <w:rsid w:val="6BAA593A"/>
    <w:rsid w:val="6BB89646"/>
    <w:rsid w:val="6BC1CE97"/>
    <w:rsid w:val="6BC71AB2"/>
    <w:rsid w:val="6BC9BAC5"/>
    <w:rsid w:val="6BD99988"/>
    <w:rsid w:val="6BE8392A"/>
    <w:rsid w:val="6BEC6C69"/>
    <w:rsid w:val="6BED87C2"/>
    <w:rsid w:val="6BEDB4D8"/>
    <w:rsid w:val="6BF05D07"/>
    <w:rsid w:val="6BF342D8"/>
    <w:rsid w:val="6BF6BEE1"/>
    <w:rsid w:val="6BFDCB9C"/>
    <w:rsid w:val="6BFFEC64"/>
    <w:rsid w:val="6C0A4645"/>
    <w:rsid w:val="6C0FDCC3"/>
    <w:rsid w:val="6C114A9A"/>
    <w:rsid w:val="6C16F366"/>
    <w:rsid w:val="6C25716F"/>
    <w:rsid w:val="6C26A2AB"/>
    <w:rsid w:val="6C28A92D"/>
    <w:rsid w:val="6C2D3862"/>
    <w:rsid w:val="6C30A87E"/>
    <w:rsid w:val="6C467395"/>
    <w:rsid w:val="6C48B5C7"/>
    <w:rsid w:val="6C4A7F24"/>
    <w:rsid w:val="6C4E74A4"/>
    <w:rsid w:val="6C50D8EE"/>
    <w:rsid w:val="6C5F3A8D"/>
    <w:rsid w:val="6C5F5208"/>
    <w:rsid w:val="6C5FCE87"/>
    <w:rsid w:val="6C63774F"/>
    <w:rsid w:val="6C63D64F"/>
    <w:rsid w:val="6C63E308"/>
    <w:rsid w:val="6C649192"/>
    <w:rsid w:val="6C64FD20"/>
    <w:rsid w:val="6C66FD2A"/>
    <w:rsid w:val="6C677FF2"/>
    <w:rsid w:val="6C69626A"/>
    <w:rsid w:val="6C6AC700"/>
    <w:rsid w:val="6C6CA1C5"/>
    <w:rsid w:val="6C6E6AAD"/>
    <w:rsid w:val="6C6FFA6E"/>
    <w:rsid w:val="6C7768F9"/>
    <w:rsid w:val="6C7AC706"/>
    <w:rsid w:val="6C818BE7"/>
    <w:rsid w:val="6C8BBF3B"/>
    <w:rsid w:val="6C9C13B1"/>
    <w:rsid w:val="6CA0EAE3"/>
    <w:rsid w:val="6CA12FC2"/>
    <w:rsid w:val="6CA254B7"/>
    <w:rsid w:val="6CA34026"/>
    <w:rsid w:val="6CA3E86D"/>
    <w:rsid w:val="6CAA1018"/>
    <w:rsid w:val="6CAE40A1"/>
    <w:rsid w:val="6CAFFB8C"/>
    <w:rsid w:val="6CB71440"/>
    <w:rsid w:val="6CBA08A7"/>
    <w:rsid w:val="6CBA1982"/>
    <w:rsid w:val="6CBA4CBE"/>
    <w:rsid w:val="6CC22BAD"/>
    <w:rsid w:val="6CC32B9F"/>
    <w:rsid w:val="6CC88939"/>
    <w:rsid w:val="6CCA7690"/>
    <w:rsid w:val="6CCAB845"/>
    <w:rsid w:val="6CCC7566"/>
    <w:rsid w:val="6CCFF6EE"/>
    <w:rsid w:val="6CD04DF0"/>
    <w:rsid w:val="6CD0DD76"/>
    <w:rsid w:val="6CD340C7"/>
    <w:rsid w:val="6CD40392"/>
    <w:rsid w:val="6CD581F0"/>
    <w:rsid w:val="6CD75876"/>
    <w:rsid w:val="6CD8B37C"/>
    <w:rsid w:val="6CD8B97D"/>
    <w:rsid w:val="6CDBE850"/>
    <w:rsid w:val="6CDFBC50"/>
    <w:rsid w:val="6CE65FFA"/>
    <w:rsid w:val="6CE75E2A"/>
    <w:rsid w:val="6CE9B6B8"/>
    <w:rsid w:val="6CEE2AB0"/>
    <w:rsid w:val="6CF530F7"/>
    <w:rsid w:val="6CF69AA5"/>
    <w:rsid w:val="6CFA344B"/>
    <w:rsid w:val="6D00B34D"/>
    <w:rsid w:val="6D00F0F9"/>
    <w:rsid w:val="6D0A433D"/>
    <w:rsid w:val="6D0E7D3D"/>
    <w:rsid w:val="6D13F148"/>
    <w:rsid w:val="6D1A02DA"/>
    <w:rsid w:val="6D1A43B4"/>
    <w:rsid w:val="6D1CA4C8"/>
    <w:rsid w:val="6D1D96A3"/>
    <w:rsid w:val="6D1DBE30"/>
    <w:rsid w:val="6D1DEE57"/>
    <w:rsid w:val="6D228D01"/>
    <w:rsid w:val="6D26FC4B"/>
    <w:rsid w:val="6D26FDB0"/>
    <w:rsid w:val="6D286796"/>
    <w:rsid w:val="6D2C7BCB"/>
    <w:rsid w:val="6D30265D"/>
    <w:rsid w:val="6D37DD44"/>
    <w:rsid w:val="6D460E3D"/>
    <w:rsid w:val="6D4BC606"/>
    <w:rsid w:val="6D4C25B0"/>
    <w:rsid w:val="6D4ED333"/>
    <w:rsid w:val="6D55AC60"/>
    <w:rsid w:val="6D576A14"/>
    <w:rsid w:val="6D586CB9"/>
    <w:rsid w:val="6D5A7396"/>
    <w:rsid w:val="6D5EAA3F"/>
    <w:rsid w:val="6D5EEED5"/>
    <w:rsid w:val="6D5FFB08"/>
    <w:rsid w:val="6D66428D"/>
    <w:rsid w:val="6D699756"/>
    <w:rsid w:val="6D6FD053"/>
    <w:rsid w:val="6D772D93"/>
    <w:rsid w:val="6D79068D"/>
    <w:rsid w:val="6D7C30AD"/>
    <w:rsid w:val="6D7CFC99"/>
    <w:rsid w:val="6D80C373"/>
    <w:rsid w:val="6D811DA1"/>
    <w:rsid w:val="6D8801F5"/>
    <w:rsid w:val="6D88CCD1"/>
    <w:rsid w:val="6D8C29DA"/>
    <w:rsid w:val="6D8C7E08"/>
    <w:rsid w:val="6D8D5C93"/>
    <w:rsid w:val="6D8EDEB5"/>
    <w:rsid w:val="6D91456B"/>
    <w:rsid w:val="6D9652ED"/>
    <w:rsid w:val="6DA29D8C"/>
    <w:rsid w:val="6DA3115C"/>
    <w:rsid w:val="6DAA8570"/>
    <w:rsid w:val="6DB054CF"/>
    <w:rsid w:val="6DB2E4FC"/>
    <w:rsid w:val="6DB34833"/>
    <w:rsid w:val="6DB57705"/>
    <w:rsid w:val="6DB5A57F"/>
    <w:rsid w:val="6DB7D7E4"/>
    <w:rsid w:val="6DB8045C"/>
    <w:rsid w:val="6DB96A6F"/>
    <w:rsid w:val="6DBD5605"/>
    <w:rsid w:val="6DBF1A14"/>
    <w:rsid w:val="6DC7062B"/>
    <w:rsid w:val="6DCD002A"/>
    <w:rsid w:val="6DCDA92B"/>
    <w:rsid w:val="6DCDD2E2"/>
    <w:rsid w:val="6DD15FA6"/>
    <w:rsid w:val="6DD47A94"/>
    <w:rsid w:val="6DD646EB"/>
    <w:rsid w:val="6DD984C9"/>
    <w:rsid w:val="6DDF8ADF"/>
    <w:rsid w:val="6DE30160"/>
    <w:rsid w:val="6DE69C73"/>
    <w:rsid w:val="6DEA1DF7"/>
    <w:rsid w:val="6DEA3B37"/>
    <w:rsid w:val="6DEBC8FC"/>
    <w:rsid w:val="6DED01C8"/>
    <w:rsid w:val="6DEFDB06"/>
    <w:rsid w:val="6DF08A1E"/>
    <w:rsid w:val="6DF16038"/>
    <w:rsid w:val="6DFCC1D3"/>
    <w:rsid w:val="6DFDC7CB"/>
    <w:rsid w:val="6E02ED9B"/>
    <w:rsid w:val="6E06AC96"/>
    <w:rsid w:val="6E07182B"/>
    <w:rsid w:val="6E072115"/>
    <w:rsid w:val="6E097E2D"/>
    <w:rsid w:val="6E0AFAB8"/>
    <w:rsid w:val="6E0F60FB"/>
    <w:rsid w:val="6E10638E"/>
    <w:rsid w:val="6E125412"/>
    <w:rsid w:val="6E13505F"/>
    <w:rsid w:val="6E13B9DC"/>
    <w:rsid w:val="6E14FF59"/>
    <w:rsid w:val="6E16045A"/>
    <w:rsid w:val="6E166C97"/>
    <w:rsid w:val="6E18C541"/>
    <w:rsid w:val="6E245EFE"/>
    <w:rsid w:val="6E24D510"/>
    <w:rsid w:val="6E2AA19F"/>
    <w:rsid w:val="6E2D9BF5"/>
    <w:rsid w:val="6E314FD6"/>
    <w:rsid w:val="6E342ABB"/>
    <w:rsid w:val="6E35F8FA"/>
    <w:rsid w:val="6E37CB9B"/>
    <w:rsid w:val="6E37DE76"/>
    <w:rsid w:val="6E41A0AB"/>
    <w:rsid w:val="6E468C8F"/>
    <w:rsid w:val="6E47FE37"/>
    <w:rsid w:val="6E4E257E"/>
    <w:rsid w:val="6E4E2908"/>
    <w:rsid w:val="6E4E9D62"/>
    <w:rsid w:val="6E4F4510"/>
    <w:rsid w:val="6E4F461E"/>
    <w:rsid w:val="6E513567"/>
    <w:rsid w:val="6E515F78"/>
    <w:rsid w:val="6E531505"/>
    <w:rsid w:val="6E53B819"/>
    <w:rsid w:val="6E550F87"/>
    <w:rsid w:val="6E5E5900"/>
    <w:rsid w:val="6E60F85E"/>
    <w:rsid w:val="6E7E260A"/>
    <w:rsid w:val="6E7F851F"/>
    <w:rsid w:val="6E88E063"/>
    <w:rsid w:val="6E8D3E44"/>
    <w:rsid w:val="6E91AA4E"/>
    <w:rsid w:val="6E93BB53"/>
    <w:rsid w:val="6E9671B2"/>
    <w:rsid w:val="6E969C84"/>
    <w:rsid w:val="6E998F75"/>
    <w:rsid w:val="6E9EF173"/>
    <w:rsid w:val="6E9F5189"/>
    <w:rsid w:val="6EA353F7"/>
    <w:rsid w:val="6EA42844"/>
    <w:rsid w:val="6EA44BAC"/>
    <w:rsid w:val="6EAE4696"/>
    <w:rsid w:val="6EB2E797"/>
    <w:rsid w:val="6EB4A948"/>
    <w:rsid w:val="6EB69703"/>
    <w:rsid w:val="6EB6B725"/>
    <w:rsid w:val="6EBEC297"/>
    <w:rsid w:val="6EC070EB"/>
    <w:rsid w:val="6EC86877"/>
    <w:rsid w:val="6ECFD120"/>
    <w:rsid w:val="6EDAF8EB"/>
    <w:rsid w:val="6EDD1E5C"/>
    <w:rsid w:val="6EDD6A74"/>
    <w:rsid w:val="6EDF3137"/>
    <w:rsid w:val="6EE5A873"/>
    <w:rsid w:val="6EE66D85"/>
    <w:rsid w:val="6EE85AC5"/>
    <w:rsid w:val="6EE97240"/>
    <w:rsid w:val="6EEB068B"/>
    <w:rsid w:val="6EEE163B"/>
    <w:rsid w:val="6EEE437B"/>
    <w:rsid w:val="6EEEEDC4"/>
    <w:rsid w:val="6EF6BBAF"/>
    <w:rsid w:val="6EF7D84D"/>
    <w:rsid w:val="6EF8B8A3"/>
    <w:rsid w:val="6EFD2CED"/>
    <w:rsid w:val="6EFE69F1"/>
    <w:rsid w:val="6EFF5F01"/>
    <w:rsid w:val="6F049829"/>
    <w:rsid w:val="6F05DBBA"/>
    <w:rsid w:val="6F06394D"/>
    <w:rsid w:val="6F07DFB5"/>
    <w:rsid w:val="6F080240"/>
    <w:rsid w:val="6F08BBA9"/>
    <w:rsid w:val="6F08C074"/>
    <w:rsid w:val="6F0B4F31"/>
    <w:rsid w:val="6F0B940A"/>
    <w:rsid w:val="6F153C3E"/>
    <w:rsid w:val="6F18B8A2"/>
    <w:rsid w:val="6F1C10C0"/>
    <w:rsid w:val="6F1F65FB"/>
    <w:rsid w:val="6F29BB42"/>
    <w:rsid w:val="6F2B0F60"/>
    <w:rsid w:val="6F2C25C9"/>
    <w:rsid w:val="6F2E06B2"/>
    <w:rsid w:val="6F35A171"/>
    <w:rsid w:val="6F38358C"/>
    <w:rsid w:val="6F3F3B04"/>
    <w:rsid w:val="6F4039F5"/>
    <w:rsid w:val="6F40D2CE"/>
    <w:rsid w:val="6F441266"/>
    <w:rsid w:val="6F46117A"/>
    <w:rsid w:val="6F48E70A"/>
    <w:rsid w:val="6F4AD256"/>
    <w:rsid w:val="6F54DA21"/>
    <w:rsid w:val="6F57BA6A"/>
    <w:rsid w:val="6F58D5EC"/>
    <w:rsid w:val="6F5DDF8E"/>
    <w:rsid w:val="6F625AA1"/>
    <w:rsid w:val="6F69FF19"/>
    <w:rsid w:val="6F6A912C"/>
    <w:rsid w:val="6F6A9490"/>
    <w:rsid w:val="6F6AEEE1"/>
    <w:rsid w:val="6F7A994A"/>
    <w:rsid w:val="6F7C4F86"/>
    <w:rsid w:val="6F7D7E5E"/>
    <w:rsid w:val="6F822A51"/>
    <w:rsid w:val="6F82CB2B"/>
    <w:rsid w:val="6F849575"/>
    <w:rsid w:val="6F87D8D1"/>
    <w:rsid w:val="6F8B617D"/>
    <w:rsid w:val="6F8DC1B1"/>
    <w:rsid w:val="6F981956"/>
    <w:rsid w:val="6F98B13F"/>
    <w:rsid w:val="6F99514B"/>
    <w:rsid w:val="6FB2813B"/>
    <w:rsid w:val="6FB977B6"/>
    <w:rsid w:val="6FB9A7A9"/>
    <w:rsid w:val="6FBABD09"/>
    <w:rsid w:val="6FBCC842"/>
    <w:rsid w:val="6FCB91B5"/>
    <w:rsid w:val="6FCC9941"/>
    <w:rsid w:val="6FCE3F72"/>
    <w:rsid w:val="6FD337FE"/>
    <w:rsid w:val="6FDAFEF2"/>
    <w:rsid w:val="6FDB4BFE"/>
    <w:rsid w:val="6FDF4A43"/>
    <w:rsid w:val="6FDFAFBE"/>
    <w:rsid w:val="6FE49797"/>
    <w:rsid w:val="6FE4DEE0"/>
    <w:rsid w:val="6FE6F065"/>
    <w:rsid w:val="6FE7ADB1"/>
    <w:rsid w:val="6FE8F0A9"/>
    <w:rsid w:val="6FECA8DA"/>
    <w:rsid w:val="6FED2985"/>
    <w:rsid w:val="6FF363AF"/>
    <w:rsid w:val="6FF51AE8"/>
    <w:rsid w:val="6FF6776C"/>
    <w:rsid w:val="70120569"/>
    <w:rsid w:val="70129EC3"/>
    <w:rsid w:val="70198F9C"/>
    <w:rsid w:val="7021E833"/>
    <w:rsid w:val="7022950C"/>
    <w:rsid w:val="70282AAC"/>
    <w:rsid w:val="7032F7C2"/>
    <w:rsid w:val="7038A864"/>
    <w:rsid w:val="703FA3C8"/>
    <w:rsid w:val="7040BFC4"/>
    <w:rsid w:val="70430DBD"/>
    <w:rsid w:val="70452075"/>
    <w:rsid w:val="704C5348"/>
    <w:rsid w:val="704DBFB6"/>
    <w:rsid w:val="704F946C"/>
    <w:rsid w:val="705581F9"/>
    <w:rsid w:val="705A39A3"/>
    <w:rsid w:val="705B4F02"/>
    <w:rsid w:val="705C2462"/>
    <w:rsid w:val="7062E15B"/>
    <w:rsid w:val="7064E163"/>
    <w:rsid w:val="70662BCA"/>
    <w:rsid w:val="70665987"/>
    <w:rsid w:val="70677AD0"/>
    <w:rsid w:val="70678E44"/>
    <w:rsid w:val="706F1EF6"/>
    <w:rsid w:val="7071D322"/>
    <w:rsid w:val="70755976"/>
    <w:rsid w:val="707C69DC"/>
    <w:rsid w:val="707F1E0A"/>
    <w:rsid w:val="7086CDB5"/>
    <w:rsid w:val="7088FEB0"/>
    <w:rsid w:val="7092B4E2"/>
    <w:rsid w:val="7097957B"/>
    <w:rsid w:val="709B886C"/>
    <w:rsid w:val="709BA043"/>
    <w:rsid w:val="70A1CCC4"/>
    <w:rsid w:val="70A5BAF6"/>
    <w:rsid w:val="70A5BCA6"/>
    <w:rsid w:val="70A8CE3D"/>
    <w:rsid w:val="70A9C899"/>
    <w:rsid w:val="70B3B332"/>
    <w:rsid w:val="70B90FDC"/>
    <w:rsid w:val="70B9C1DA"/>
    <w:rsid w:val="70C9D7A8"/>
    <w:rsid w:val="70CE92E8"/>
    <w:rsid w:val="70D62ABF"/>
    <w:rsid w:val="70D7889B"/>
    <w:rsid w:val="70DC850B"/>
    <w:rsid w:val="70DCC50F"/>
    <w:rsid w:val="70DFAC25"/>
    <w:rsid w:val="70E8137D"/>
    <w:rsid w:val="70EF6C50"/>
    <w:rsid w:val="70F3E15A"/>
    <w:rsid w:val="70F5F86F"/>
    <w:rsid w:val="70F6DB4F"/>
    <w:rsid w:val="70F6EFE8"/>
    <w:rsid w:val="70FBDDFB"/>
    <w:rsid w:val="70FC8284"/>
    <w:rsid w:val="70FD1B34"/>
    <w:rsid w:val="7100CF94"/>
    <w:rsid w:val="71018A64"/>
    <w:rsid w:val="7101B81B"/>
    <w:rsid w:val="710389CB"/>
    <w:rsid w:val="710CBD5C"/>
    <w:rsid w:val="710FF43B"/>
    <w:rsid w:val="71169426"/>
    <w:rsid w:val="711B3FC4"/>
    <w:rsid w:val="711FA8FA"/>
    <w:rsid w:val="71241649"/>
    <w:rsid w:val="71267346"/>
    <w:rsid w:val="71311BD1"/>
    <w:rsid w:val="71337929"/>
    <w:rsid w:val="7135F344"/>
    <w:rsid w:val="713898EF"/>
    <w:rsid w:val="713BB076"/>
    <w:rsid w:val="713C14F0"/>
    <w:rsid w:val="713E00BB"/>
    <w:rsid w:val="71483841"/>
    <w:rsid w:val="714880D6"/>
    <w:rsid w:val="7154708C"/>
    <w:rsid w:val="7154D32B"/>
    <w:rsid w:val="715EE8AF"/>
    <w:rsid w:val="7166FE9E"/>
    <w:rsid w:val="7169337F"/>
    <w:rsid w:val="7169F254"/>
    <w:rsid w:val="7171FE44"/>
    <w:rsid w:val="71730901"/>
    <w:rsid w:val="7181883E"/>
    <w:rsid w:val="7181EC2F"/>
    <w:rsid w:val="7183CF55"/>
    <w:rsid w:val="7188FCAA"/>
    <w:rsid w:val="71896868"/>
    <w:rsid w:val="718B02CB"/>
    <w:rsid w:val="71913A8E"/>
    <w:rsid w:val="7191A864"/>
    <w:rsid w:val="7194D8C8"/>
    <w:rsid w:val="71A1BE37"/>
    <w:rsid w:val="71A1D798"/>
    <w:rsid w:val="71A30721"/>
    <w:rsid w:val="71A3710D"/>
    <w:rsid w:val="71A45B9B"/>
    <w:rsid w:val="71A54DBD"/>
    <w:rsid w:val="71AB6D0B"/>
    <w:rsid w:val="71AE88C7"/>
    <w:rsid w:val="71B16E80"/>
    <w:rsid w:val="71B1CA1B"/>
    <w:rsid w:val="71B43FC6"/>
    <w:rsid w:val="71B7E05E"/>
    <w:rsid w:val="71C17FD7"/>
    <w:rsid w:val="71C27B18"/>
    <w:rsid w:val="71D12B87"/>
    <w:rsid w:val="71D38281"/>
    <w:rsid w:val="71D75854"/>
    <w:rsid w:val="71D9EF45"/>
    <w:rsid w:val="71DE0FCC"/>
    <w:rsid w:val="71DE4958"/>
    <w:rsid w:val="71E5D45A"/>
    <w:rsid w:val="71E932A5"/>
    <w:rsid w:val="71ECD8D9"/>
    <w:rsid w:val="71F453E4"/>
    <w:rsid w:val="72003E66"/>
    <w:rsid w:val="7200D698"/>
    <w:rsid w:val="72042693"/>
    <w:rsid w:val="720449D7"/>
    <w:rsid w:val="72096975"/>
    <w:rsid w:val="720A210D"/>
    <w:rsid w:val="720DB99F"/>
    <w:rsid w:val="721B39DC"/>
    <w:rsid w:val="72221827"/>
    <w:rsid w:val="72234006"/>
    <w:rsid w:val="7223AA1C"/>
    <w:rsid w:val="722C2EB7"/>
    <w:rsid w:val="722E78FA"/>
    <w:rsid w:val="7231E7E5"/>
    <w:rsid w:val="72322CF6"/>
    <w:rsid w:val="7236D081"/>
    <w:rsid w:val="723B58B4"/>
    <w:rsid w:val="723D18C8"/>
    <w:rsid w:val="723DC8B4"/>
    <w:rsid w:val="72493F8C"/>
    <w:rsid w:val="7249B2D4"/>
    <w:rsid w:val="724A820D"/>
    <w:rsid w:val="724AA87A"/>
    <w:rsid w:val="724B57C5"/>
    <w:rsid w:val="724EF04E"/>
    <w:rsid w:val="7250BB91"/>
    <w:rsid w:val="725171F6"/>
    <w:rsid w:val="725A2FFD"/>
    <w:rsid w:val="725E4B4E"/>
    <w:rsid w:val="726005E5"/>
    <w:rsid w:val="7268B301"/>
    <w:rsid w:val="7269728D"/>
    <w:rsid w:val="726D2909"/>
    <w:rsid w:val="726D836B"/>
    <w:rsid w:val="726EEF19"/>
    <w:rsid w:val="727218C4"/>
    <w:rsid w:val="72748FEA"/>
    <w:rsid w:val="728D49E6"/>
    <w:rsid w:val="728D830C"/>
    <w:rsid w:val="728F6873"/>
    <w:rsid w:val="7293559E"/>
    <w:rsid w:val="7296412D"/>
    <w:rsid w:val="72969945"/>
    <w:rsid w:val="7296F53B"/>
    <w:rsid w:val="7299E319"/>
    <w:rsid w:val="72A09FE1"/>
    <w:rsid w:val="72AC446E"/>
    <w:rsid w:val="72B07A33"/>
    <w:rsid w:val="72B150D7"/>
    <w:rsid w:val="72B2A7FB"/>
    <w:rsid w:val="72B49437"/>
    <w:rsid w:val="72C04125"/>
    <w:rsid w:val="72C153AB"/>
    <w:rsid w:val="72C5B026"/>
    <w:rsid w:val="72CB6515"/>
    <w:rsid w:val="72CDB2C9"/>
    <w:rsid w:val="72CDCFBF"/>
    <w:rsid w:val="72CFCB36"/>
    <w:rsid w:val="72D0194E"/>
    <w:rsid w:val="72D1E5E4"/>
    <w:rsid w:val="72D6AA48"/>
    <w:rsid w:val="72D6CB09"/>
    <w:rsid w:val="72D77B37"/>
    <w:rsid w:val="72D961AF"/>
    <w:rsid w:val="72DC5313"/>
    <w:rsid w:val="72DD4E2C"/>
    <w:rsid w:val="72E0FC87"/>
    <w:rsid w:val="72E4038E"/>
    <w:rsid w:val="72E5B238"/>
    <w:rsid w:val="72E70FF6"/>
    <w:rsid w:val="72E82358"/>
    <w:rsid w:val="72E8DA4B"/>
    <w:rsid w:val="72ECA224"/>
    <w:rsid w:val="72EED87F"/>
    <w:rsid w:val="72F10A25"/>
    <w:rsid w:val="72F47473"/>
    <w:rsid w:val="72F51EF7"/>
    <w:rsid w:val="72F9E551"/>
    <w:rsid w:val="72FB64E8"/>
    <w:rsid w:val="72FC5CB8"/>
    <w:rsid w:val="72FF72A8"/>
    <w:rsid w:val="73008508"/>
    <w:rsid w:val="7300CB30"/>
    <w:rsid w:val="73022525"/>
    <w:rsid w:val="7303D067"/>
    <w:rsid w:val="7304ABA6"/>
    <w:rsid w:val="73077A05"/>
    <w:rsid w:val="7308ACF5"/>
    <w:rsid w:val="7309F821"/>
    <w:rsid w:val="730BB2C0"/>
    <w:rsid w:val="730BD6CF"/>
    <w:rsid w:val="730BD9F9"/>
    <w:rsid w:val="730C27C6"/>
    <w:rsid w:val="730CD86D"/>
    <w:rsid w:val="730EBC20"/>
    <w:rsid w:val="73167814"/>
    <w:rsid w:val="731B9D97"/>
    <w:rsid w:val="73219DE4"/>
    <w:rsid w:val="73262D49"/>
    <w:rsid w:val="7326C5DB"/>
    <w:rsid w:val="73288448"/>
    <w:rsid w:val="732E88D3"/>
    <w:rsid w:val="732E8E0B"/>
    <w:rsid w:val="73307EE2"/>
    <w:rsid w:val="7334B08A"/>
    <w:rsid w:val="733DB2BF"/>
    <w:rsid w:val="733EE0CE"/>
    <w:rsid w:val="7340F2DE"/>
    <w:rsid w:val="73488036"/>
    <w:rsid w:val="734891A5"/>
    <w:rsid w:val="734E6CC1"/>
    <w:rsid w:val="734F481A"/>
    <w:rsid w:val="7351D248"/>
    <w:rsid w:val="7356CB32"/>
    <w:rsid w:val="73571B54"/>
    <w:rsid w:val="735AFA7D"/>
    <w:rsid w:val="735E1B74"/>
    <w:rsid w:val="735E39E5"/>
    <w:rsid w:val="735E5628"/>
    <w:rsid w:val="735E748D"/>
    <w:rsid w:val="73605447"/>
    <w:rsid w:val="736B8E69"/>
    <w:rsid w:val="736EC879"/>
    <w:rsid w:val="737193E1"/>
    <w:rsid w:val="737EF553"/>
    <w:rsid w:val="7387460C"/>
    <w:rsid w:val="7387B360"/>
    <w:rsid w:val="7388E939"/>
    <w:rsid w:val="73890E13"/>
    <w:rsid w:val="738A399C"/>
    <w:rsid w:val="738AAC10"/>
    <w:rsid w:val="738B496B"/>
    <w:rsid w:val="738D038F"/>
    <w:rsid w:val="738E72E7"/>
    <w:rsid w:val="73969D31"/>
    <w:rsid w:val="7397562E"/>
    <w:rsid w:val="739A13BE"/>
    <w:rsid w:val="73A6BE7B"/>
    <w:rsid w:val="73B07A13"/>
    <w:rsid w:val="73B7E6E9"/>
    <w:rsid w:val="73B83E28"/>
    <w:rsid w:val="73C384AF"/>
    <w:rsid w:val="73C8D612"/>
    <w:rsid w:val="73C9A90F"/>
    <w:rsid w:val="73CDEF1E"/>
    <w:rsid w:val="73D00C2F"/>
    <w:rsid w:val="73D037FF"/>
    <w:rsid w:val="73D2A2DB"/>
    <w:rsid w:val="73D6DD75"/>
    <w:rsid w:val="73E88338"/>
    <w:rsid w:val="73EB3EBA"/>
    <w:rsid w:val="73ED2098"/>
    <w:rsid w:val="73EDC8C6"/>
    <w:rsid w:val="73F3E3EA"/>
    <w:rsid w:val="73FCEF20"/>
    <w:rsid w:val="73FD3152"/>
    <w:rsid w:val="74022518"/>
    <w:rsid w:val="740320DB"/>
    <w:rsid w:val="7404BB0F"/>
    <w:rsid w:val="74071C8D"/>
    <w:rsid w:val="740AF823"/>
    <w:rsid w:val="740B56E9"/>
    <w:rsid w:val="740C5BC7"/>
    <w:rsid w:val="740CA342"/>
    <w:rsid w:val="740DB9DD"/>
    <w:rsid w:val="740E670D"/>
    <w:rsid w:val="740FD0C4"/>
    <w:rsid w:val="74142133"/>
    <w:rsid w:val="741494ED"/>
    <w:rsid w:val="7416B0BA"/>
    <w:rsid w:val="74176B14"/>
    <w:rsid w:val="74291D60"/>
    <w:rsid w:val="742C7D72"/>
    <w:rsid w:val="74323AAA"/>
    <w:rsid w:val="74327F27"/>
    <w:rsid w:val="7438F4AC"/>
    <w:rsid w:val="7439353F"/>
    <w:rsid w:val="743B25CA"/>
    <w:rsid w:val="743C8C4F"/>
    <w:rsid w:val="743E78F7"/>
    <w:rsid w:val="743F5FEE"/>
    <w:rsid w:val="74427448"/>
    <w:rsid w:val="7444B69F"/>
    <w:rsid w:val="745543FA"/>
    <w:rsid w:val="745EF48E"/>
    <w:rsid w:val="74636A50"/>
    <w:rsid w:val="74651E04"/>
    <w:rsid w:val="74652672"/>
    <w:rsid w:val="74660797"/>
    <w:rsid w:val="74667E73"/>
    <w:rsid w:val="746944A0"/>
    <w:rsid w:val="747572FC"/>
    <w:rsid w:val="74794176"/>
    <w:rsid w:val="7479D301"/>
    <w:rsid w:val="747D2B40"/>
    <w:rsid w:val="748058A1"/>
    <w:rsid w:val="7486963C"/>
    <w:rsid w:val="7495AEF1"/>
    <w:rsid w:val="749BAED7"/>
    <w:rsid w:val="749F84A4"/>
    <w:rsid w:val="74A41503"/>
    <w:rsid w:val="74AA1E27"/>
    <w:rsid w:val="74AD6735"/>
    <w:rsid w:val="74B35620"/>
    <w:rsid w:val="74B93CA6"/>
    <w:rsid w:val="74BBDAD2"/>
    <w:rsid w:val="74CA1138"/>
    <w:rsid w:val="74CA8819"/>
    <w:rsid w:val="74D49B8D"/>
    <w:rsid w:val="74DA6E49"/>
    <w:rsid w:val="74E29543"/>
    <w:rsid w:val="74E972F9"/>
    <w:rsid w:val="74EC58EF"/>
    <w:rsid w:val="74EEAD88"/>
    <w:rsid w:val="74F00B29"/>
    <w:rsid w:val="74F1CF49"/>
    <w:rsid w:val="74F28393"/>
    <w:rsid w:val="74F7D073"/>
    <w:rsid w:val="74FC6C2C"/>
    <w:rsid w:val="74FF7D57"/>
    <w:rsid w:val="75061CF0"/>
    <w:rsid w:val="750AA489"/>
    <w:rsid w:val="750CB0AC"/>
    <w:rsid w:val="7512F8A0"/>
    <w:rsid w:val="75199598"/>
    <w:rsid w:val="751B872A"/>
    <w:rsid w:val="751CA0DC"/>
    <w:rsid w:val="751EBD6A"/>
    <w:rsid w:val="75209605"/>
    <w:rsid w:val="7521B15D"/>
    <w:rsid w:val="752D7EDB"/>
    <w:rsid w:val="752E4B86"/>
    <w:rsid w:val="752FC050"/>
    <w:rsid w:val="753CB8D1"/>
    <w:rsid w:val="75407323"/>
    <w:rsid w:val="75436573"/>
    <w:rsid w:val="7544FE88"/>
    <w:rsid w:val="754A8570"/>
    <w:rsid w:val="754EF0EA"/>
    <w:rsid w:val="7550E4E7"/>
    <w:rsid w:val="7551649B"/>
    <w:rsid w:val="7554DDBA"/>
    <w:rsid w:val="7554F6B6"/>
    <w:rsid w:val="755CF7D3"/>
    <w:rsid w:val="755DB758"/>
    <w:rsid w:val="75626646"/>
    <w:rsid w:val="7563F20A"/>
    <w:rsid w:val="75655465"/>
    <w:rsid w:val="75674EE6"/>
    <w:rsid w:val="75690DB6"/>
    <w:rsid w:val="756A8A75"/>
    <w:rsid w:val="756EDA0D"/>
    <w:rsid w:val="756F9E67"/>
    <w:rsid w:val="756FC712"/>
    <w:rsid w:val="7572D557"/>
    <w:rsid w:val="75731504"/>
    <w:rsid w:val="757A470D"/>
    <w:rsid w:val="757FEB1B"/>
    <w:rsid w:val="758060B0"/>
    <w:rsid w:val="7582F899"/>
    <w:rsid w:val="7585F0AC"/>
    <w:rsid w:val="758749E1"/>
    <w:rsid w:val="758BFE46"/>
    <w:rsid w:val="758D3575"/>
    <w:rsid w:val="75901038"/>
    <w:rsid w:val="7593AC96"/>
    <w:rsid w:val="7597DF92"/>
    <w:rsid w:val="75992AC3"/>
    <w:rsid w:val="759B1B3A"/>
    <w:rsid w:val="75A4F16A"/>
    <w:rsid w:val="75A82648"/>
    <w:rsid w:val="75AF91C4"/>
    <w:rsid w:val="75AFB000"/>
    <w:rsid w:val="75B036E1"/>
    <w:rsid w:val="75B9C121"/>
    <w:rsid w:val="75BCF46B"/>
    <w:rsid w:val="75BEED19"/>
    <w:rsid w:val="75BFCB83"/>
    <w:rsid w:val="75C2C2F9"/>
    <w:rsid w:val="75C4229C"/>
    <w:rsid w:val="75C42AFA"/>
    <w:rsid w:val="75C43F50"/>
    <w:rsid w:val="75CB3A11"/>
    <w:rsid w:val="75CDA7F4"/>
    <w:rsid w:val="75D30333"/>
    <w:rsid w:val="75D83799"/>
    <w:rsid w:val="75DA797E"/>
    <w:rsid w:val="75DDFFC3"/>
    <w:rsid w:val="75E83136"/>
    <w:rsid w:val="75FD8036"/>
    <w:rsid w:val="7600E539"/>
    <w:rsid w:val="7602B101"/>
    <w:rsid w:val="76062377"/>
    <w:rsid w:val="7607829D"/>
    <w:rsid w:val="760ABD0A"/>
    <w:rsid w:val="760B7F7A"/>
    <w:rsid w:val="7613125E"/>
    <w:rsid w:val="761885D1"/>
    <w:rsid w:val="761A316D"/>
    <w:rsid w:val="761B9453"/>
    <w:rsid w:val="761FCFDC"/>
    <w:rsid w:val="7623AD7F"/>
    <w:rsid w:val="762C95F7"/>
    <w:rsid w:val="762CA6CB"/>
    <w:rsid w:val="762D84F0"/>
    <w:rsid w:val="762EB5BE"/>
    <w:rsid w:val="7635291C"/>
    <w:rsid w:val="76414C1E"/>
    <w:rsid w:val="76467E4B"/>
    <w:rsid w:val="764AED90"/>
    <w:rsid w:val="7652670E"/>
    <w:rsid w:val="76561499"/>
    <w:rsid w:val="76575F11"/>
    <w:rsid w:val="765BB510"/>
    <w:rsid w:val="765D12BB"/>
    <w:rsid w:val="7660823F"/>
    <w:rsid w:val="76623787"/>
    <w:rsid w:val="7662BEAF"/>
    <w:rsid w:val="7668F2F5"/>
    <w:rsid w:val="766BADC7"/>
    <w:rsid w:val="766D5D02"/>
    <w:rsid w:val="7670995D"/>
    <w:rsid w:val="76729A20"/>
    <w:rsid w:val="76730ADA"/>
    <w:rsid w:val="7673F3E0"/>
    <w:rsid w:val="76788105"/>
    <w:rsid w:val="767C9E5B"/>
    <w:rsid w:val="767DEFDC"/>
    <w:rsid w:val="767F5512"/>
    <w:rsid w:val="767FD412"/>
    <w:rsid w:val="7680EDBF"/>
    <w:rsid w:val="76894E91"/>
    <w:rsid w:val="768A7E1F"/>
    <w:rsid w:val="768C78A3"/>
    <w:rsid w:val="7694A93C"/>
    <w:rsid w:val="7699ACD5"/>
    <w:rsid w:val="76A7469A"/>
    <w:rsid w:val="76A7B69E"/>
    <w:rsid w:val="76B0AB1C"/>
    <w:rsid w:val="76B0DE26"/>
    <w:rsid w:val="76B66743"/>
    <w:rsid w:val="76B71F3A"/>
    <w:rsid w:val="76BE4DCC"/>
    <w:rsid w:val="76BF4CA3"/>
    <w:rsid w:val="76C8EED7"/>
    <w:rsid w:val="76CDBD7D"/>
    <w:rsid w:val="76CF0480"/>
    <w:rsid w:val="76D2306F"/>
    <w:rsid w:val="76D37E5D"/>
    <w:rsid w:val="76D5F1D6"/>
    <w:rsid w:val="76D93FAF"/>
    <w:rsid w:val="76DBBF6B"/>
    <w:rsid w:val="76DFDF0C"/>
    <w:rsid w:val="76E0C30D"/>
    <w:rsid w:val="76E5E64E"/>
    <w:rsid w:val="76EA88E6"/>
    <w:rsid w:val="76F105FA"/>
    <w:rsid w:val="76F40084"/>
    <w:rsid w:val="76F4B34E"/>
    <w:rsid w:val="76FF8CCC"/>
    <w:rsid w:val="7703C2E2"/>
    <w:rsid w:val="77054241"/>
    <w:rsid w:val="7709F372"/>
    <w:rsid w:val="77102FA4"/>
    <w:rsid w:val="77169FFC"/>
    <w:rsid w:val="771A3498"/>
    <w:rsid w:val="771ADE0D"/>
    <w:rsid w:val="771D50DC"/>
    <w:rsid w:val="771E2F19"/>
    <w:rsid w:val="771FA270"/>
    <w:rsid w:val="7723993B"/>
    <w:rsid w:val="7728B6DD"/>
    <w:rsid w:val="772DF4D9"/>
    <w:rsid w:val="7730CDE5"/>
    <w:rsid w:val="773AFA88"/>
    <w:rsid w:val="773EAC73"/>
    <w:rsid w:val="773F09E6"/>
    <w:rsid w:val="7742AAE0"/>
    <w:rsid w:val="7749C1D9"/>
    <w:rsid w:val="77500FF1"/>
    <w:rsid w:val="77508A6D"/>
    <w:rsid w:val="7752CB24"/>
    <w:rsid w:val="775923F5"/>
    <w:rsid w:val="775A5E8E"/>
    <w:rsid w:val="775B2F1F"/>
    <w:rsid w:val="775C0EE3"/>
    <w:rsid w:val="775FC7F7"/>
    <w:rsid w:val="7762B698"/>
    <w:rsid w:val="776A9CA6"/>
    <w:rsid w:val="776B8E23"/>
    <w:rsid w:val="776FFEB7"/>
    <w:rsid w:val="77743956"/>
    <w:rsid w:val="77779794"/>
    <w:rsid w:val="7778136D"/>
    <w:rsid w:val="777EC33C"/>
    <w:rsid w:val="777F1BAF"/>
    <w:rsid w:val="7781D6A2"/>
    <w:rsid w:val="778303B1"/>
    <w:rsid w:val="778A7AA6"/>
    <w:rsid w:val="778E4551"/>
    <w:rsid w:val="7794A70A"/>
    <w:rsid w:val="779C7D22"/>
    <w:rsid w:val="779CD3B1"/>
    <w:rsid w:val="779FC3D6"/>
    <w:rsid w:val="77A00EA2"/>
    <w:rsid w:val="77A2498E"/>
    <w:rsid w:val="77A52643"/>
    <w:rsid w:val="77AC9D8E"/>
    <w:rsid w:val="77B3E391"/>
    <w:rsid w:val="77B4F590"/>
    <w:rsid w:val="77BB1D5D"/>
    <w:rsid w:val="77BEE50F"/>
    <w:rsid w:val="77C5BD80"/>
    <w:rsid w:val="77C5E509"/>
    <w:rsid w:val="77C75124"/>
    <w:rsid w:val="77CC7B92"/>
    <w:rsid w:val="77CD1CC9"/>
    <w:rsid w:val="77D13F79"/>
    <w:rsid w:val="77D39AD2"/>
    <w:rsid w:val="77D4B1E6"/>
    <w:rsid w:val="77D5F689"/>
    <w:rsid w:val="77D7222C"/>
    <w:rsid w:val="77D7A73A"/>
    <w:rsid w:val="77D9FE46"/>
    <w:rsid w:val="77DE194B"/>
    <w:rsid w:val="77E39A73"/>
    <w:rsid w:val="77E76B7E"/>
    <w:rsid w:val="77F5AA64"/>
    <w:rsid w:val="77FC9B9C"/>
    <w:rsid w:val="77FD52A7"/>
    <w:rsid w:val="7803BE9C"/>
    <w:rsid w:val="78085784"/>
    <w:rsid w:val="780D1D9C"/>
    <w:rsid w:val="781056E0"/>
    <w:rsid w:val="7815E72C"/>
    <w:rsid w:val="7815FC32"/>
    <w:rsid w:val="78182680"/>
    <w:rsid w:val="7821DD8A"/>
    <w:rsid w:val="7823ED70"/>
    <w:rsid w:val="78317F37"/>
    <w:rsid w:val="7833FEAD"/>
    <w:rsid w:val="7834306F"/>
    <w:rsid w:val="78359A73"/>
    <w:rsid w:val="78385DBA"/>
    <w:rsid w:val="783907B2"/>
    <w:rsid w:val="783A1102"/>
    <w:rsid w:val="783A9BC9"/>
    <w:rsid w:val="783FE157"/>
    <w:rsid w:val="784E1746"/>
    <w:rsid w:val="7852E3CA"/>
    <w:rsid w:val="785B1675"/>
    <w:rsid w:val="786197EF"/>
    <w:rsid w:val="78620D62"/>
    <w:rsid w:val="78640A35"/>
    <w:rsid w:val="78675BB6"/>
    <w:rsid w:val="78683028"/>
    <w:rsid w:val="78697DE6"/>
    <w:rsid w:val="786B0673"/>
    <w:rsid w:val="786B78D8"/>
    <w:rsid w:val="78802EA4"/>
    <w:rsid w:val="788465EC"/>
    <w:rsid w:val="78944EDE"/>
    <w:rsid w:val="7899DDE9"/>
    <w:rsid w:val="789A4001"/>
    <w:rsid w:val="78A35AF1"/>
    <w:rsid w:val="78A41531"/>
    <w:rsid w:val="78A96617"/>
    <w:rsid w:val="78AB5475"/>
    <w:rsid w:val="78AD01A5"/>
    <w:rsid w:val="78B28235"/>
    <w:rsid w:val="78B5867A"/>
    <w:rsid w:val="78B82F7C"/>
    <w:rsid w:val="78B8440F"/>
    <w:rsid w:val="78BC0572"/>
    <w:rsid w:val="78BEE1B9"/>
    <w:rsid w:val="78C54A8F"/>
    <w:rsid w:val="78C58C72"/>
    <w:rsid w:val="78C9D1C7"/>
    <w:rsid w:val="78CE4F01"/>
    <w:rsid w:val="78D76475"/>
    <w:rsid w:val="78DC0C46"/>
    <w:rsid w:val="78DC4A80"/>
    <w:rsid w:val="78DDB628"/>
    <w:rsid w:val="78E20531"/>
    <w:rsid w:val="78E4790C"/>
    <w:rsid w:val="78E657C1"/>
    <w:rsid w:val="78E8DE87"/>
    <w:rsid w:val="78EDB6B3"/>
    <w:rsid w:val="78F76674"/>
    <w:rsid w:val="79015413"/>
    <w:rsid w:val="7902E147"/>
    <w:rsid w:val="79039F41"/>
    <w:rsid w:val="7903FE35"/>
    <w:rsid w:val="79075E15"/>
    <w:rsid w:val="7909110D"/>
    <w:rsid w:val="790A7EA1"/>
    <w:rsid w:val="79163956"/>
    <w:rsid w:val="7917A904"/>
    <w:rsid w:val="7918A15F"/>
    <w:rsid w:val="791C7E97"/>
    <w:rsid w:val="791F4D37"/>
    <w:rsid w:val="7924B3F6"/>
    <w:rsid w:val="792509D9"/>
    <w:rsid w:val="79294C33"/>
    <w:rsid w:val="792EAB4C"/>
    <w:rsid w:val="793418FE"/>
    <w:rsid w:val="793BCB71"/>
    <w:rsid w:val="793D5A9A"/>
    <w:rsid w:val="79407209"/>
    <w:rsid w:val="7940A9D2"/>
    <w:rsid w:val="7944641A"/>
    <w:rsid w:val="7944AA4C"/>
    <w:rsid w:val="79493D27"/>
    <w:rsid w:val="794954AA"/>
    <w:rsid w:val="794F1128"/>
    <w:rsid w:val="79550956"/>
    <w:rsid w:val="7955FD0F"/>
    <w:rsid w:val="7957BAF3"/>
    <w:rsid w:val="79592E58"/>
    <w:rsid w:val="795C9BF6"/>
    <w:rsid w:val="795E8AD1"/>
    <w:rsid w:val="7961867C"/>
    <w:rsid w:val="7963020A"/>
    <w:rsid w:val="7964B4B2"/>
    <w:rsid w:val="796C11E3"/>
    <w:rsid w:val="796C30DB"/>
    <w:rsid w:val="796E1EEE"/>
    <w:rsid w:val="7978892E"/>
    <w:rsid w:val="7979C71C"/>
    <w:rsid w:val="797F0814"/>
    <w:rsid w:val="7981F321"/>
    <w:rsid w:val="798216C1"/>
    <w:rsid w:val="798697FF"/>
    <w:rsid w:val="799025DB"/>
    <w:rsid w:val="79907E9D"/>
    <w:rsid w:val="79916154"/>
    <w:rsid w:val="79919FF6"/>
    <w:rsid w:val="79935A09"/>
    <w:rsid w:val="799A3BB5"/>
    <w:rsid w:val="799D6B38"/>
    <w:rsid w:val="79A60D5A"/>
    <w:rsid w:val="79A6F186"/>
    <w:rsid w:val="79AAA379"/>
    <w:rsid w:val="79ACB984"/>
    <w:rsid w:val="79B33765"/>
    <w:rsid w:val="79B66E24"/>
    <w:rsid w:val="79B701F0"/>
    <w:rsid w:val="79B78910"/>
    <w:rsid w:val="79BBC618"/>
    <w:rsid w:val="79BEAAD9"/>
    <w:rsid w:val="79C5AA77"/>
    <w:rsid w:val="79C75226"/>
    <w:rsid w:val="79CA8E15"/>
    <w:rsid w:val="79CC14C0"/>
    <w:rsid w:val="79D20FF2"/>
    <w:rsid w:val="79D2FEAE"/>
    <w:rsid w:val="79DEFDA6"/>
    <w:rsid w:val="79E13741"/>
    <w:rsid w:val="79E37CBC"/>
    <w:rsid w:val="79E68462"/>
    <w:rsid w:val="79E6DA03"/>
    <w:rsid w:val="79ED2898"/>
    <w:rsid w:val="79F715CE"/>
    <w:rsid w:val="79F950A1"/>
    <w:rsid w:val="79FE8703"/>
    <w:rsid w:val="79FF47F0"/>
    <w:rsid w:val="7A001801"/>
    <w:rsid w:val="7A053958"/>
    <w:rsid w:val="7A0730A7"/>
    <w:rsid w:val="7A0829FA"/>
    <w:rsid w:val="7A11EA0E"/>
    <w:rsid w:val="7A1AA932"/>
    <w:rsid w:val="7A1D93A6"/>
    <w:rsid w:val="7A1EAB54"/>
    <w:rsid w:val="7A211F6A"/>
    <w:rsid w:val="7A2216F3"/>
    <w:rsid w:val="7A23495A"/>
    <w:rsid w:val="7A27A562"/>
    <w:rsid w:val="7A27EEB0"/>
    <w:rsid w:val="7A309F05"/>
    <w:rsid w:val="7A30FAAB"/>
    <w:rsid w:val="7A3456E8"/>
    <w:rsid w:val="7A34FAFA"/>
    <w:rsid w:val="7A386ECF"/>
    <w:rsid w:val="7A3A4E05"/>
    <w:rsid w:val="7A3F2122"/>
    <w:rsid w:val="7A458C63"/>
    <w:rsid w:val="7A4AB0BB"/>
    <w:rsid w:val="7A4EC685"/>
    <w:rsid w:val="7A558BD7"/>
    <w:rsid w:val="7A55B982"/>
    <w:rsid w:val="7A57A3E7"/>
    <w:rsid w:val="7A5835C7"/>
    <w:rsid w:val="7A63D1AA"/>
    <w:rsid w:val="7A685CA8"/>
    <w:rsid w:val="7A6C215B"/>
    <w:rsid w:val="7A7339CD"/>
    <w:rsid w:val="7A74E3DF"/>
    <w:rsid w:val="7A75345A"/>
    <w:rsid w:val="7A7FCC0A"/>
    <w:rsid w:val="7A8077BB"/>
    <w:rsid w:val="7A85E474"/>
    <w:rsid w:val="7A8AC170"/>
    <w:rsid w:val="7A8AF9F7"/>
    <w:rsid w:val="7A8BA37C"/>
    <w:rsid w:val="7A8CCE18"/>
    <w:rsid w:val="7A91CB5E"/>
    <w:rsid w:val="7A9711F5"/>
    <w:rsid w:val="7A97BCB7"/>
    <w:rsid w:val="7A9A017A"/>
    <w:rsid w:val="7A9D0599"/>
    <w:rsid w:val="7AA49E8A"/>
    <w:rsid w:val="7AA7029E"/>
    <w:rsid w:val="7AA91D55"/>
    <w:rsid w:val="7AAE2E8C"/>
    <w:rsid w:val="7AB32D79"/>
    <w:rsid w:val="7AB6A1B3"/>
    <w:rsid w:val="7AB9D30E"/>
    <w:rsid w:val="7AC4482F"/>
    <w:rsid w:val="7ACC5620"/>
    <w:rsid w:val="7AD68BA8"/>
    <w:rsid w:val="7AD8FEB1"/>
    <w:rsid w:val="7ADB85E9"/>
    <w:rsid w:val="7ADCAF66"/>
    <w:rsid w:val="7AE19D4A"/>
    <w:rsid w:val="7AE7E57D"/>
    <w:rsid w:val="7AEA5BAE"/>
    <w:rsid w:val="7AEABDEA"/>
    <w:rsid w:val="7AEC2C54"/>
    <w:rsid w:val="7AED3F2C"/>
    <w:rsid w:val="7AF7636B"/>
    <w:rsid w:val="7AFA3AB6"/>
    <w:rsid w:val="7AFE2BE5"/>
    <w:rsid w:val="7B015D67"/>
    <w:rsid w:val="7B037365"/>
    <w:rsid w:val="7B0DB14D"/>
    <w:rsid w:val="7B0FEEA0"/>
    <w:rsid w:val="7B1D8461"/>
    <w:rsid w:val="7B24AA21"/>
    <w:rsid w:val="7B2C28C0"/>
    <w:rsid w:val="7B32A863"/>
    <w:rsid w:val="7B32DDC4"/>
    <w:rsid w:val="7B38B3BC"/>
    <w:rsid w:val="7B3F0CC8"/>
    <w:rsid w:val="7B413388"/>
    <w:rsid w:val="7B44D407"/>
    <w:rsid w:val="7B483AA2"/>
    <w:rsid w:val="7B4B1298"/>
    <w:rsid w:val="7B4C05B9"/>
    <w:rsid w:val="7B5AA4CC"/>
    <w:rsid w:val="7B5AA7E5"/>
    <w:rsid w:val="7B658655"/>
    <w:rsid w:val="7B665E1E"/>
    <w:rsid w:val="7B6C2006"/>
    <w:rsid w:val="7B6F0D1F"/>
    <w:rsid w:val="7B75ADA4"/>
    <w:rsid w:val="7B81F0B6"/>
    <w:rsid w:val="7B82B8A2"/>
    <w:rsid w:val="7B838A8B"/>
    <w:rsid w:val="7B8E2448"/>
    <w:rsid w:val="7B94B956"/>
    <w:rsid w:val="7B973FC0"/>
    <w:rsid w:val="7BA69879"/>
    <w:rsid w:val="7BACC2AC"/>
    <w:rsid w:val="7BAE4BAF"/>
    <w:rsid w:val="7BAEEDA2"/>
    <w:rsid w:val="7BB1C3A2"/>
    <w:rsid w:val="7BB426AE"/>
    <w:rsid w:val="7BB81ADB"/>
    <w:rsid w:val="7BBBE23B"/>
    <w:rsid w:val="7BBFB994"/>
    <w:rsid w:val="7BC5170C"/>
    <w:rsid w:val="7BCCD83D"/>
    <w:rsid w:val="7BD4E6AF"/>
    <w:rsid w:val="7BD72FD3"/>
    <w:rsid w:val="7BDD7578"/>
    <w:rsid w:val="7BE3D1FD"/>
    <w:rsid w:val="7BE4003B"/>
    <w:rsid w:val="7BE6F295"/>
    <w:rsid w:val="7BEAF437"/>
    <w:rsid w:val="7BF7F2A0"/>
    <w:rsid w:val="7BF81555"/>
    <w:rsid w:val="7BF987DD"/>
    <w:rsid w:val="7BFBB090"/>
    <w:rsid w:val="7BFC410D"/>
    <w:rsid w:val="7BFC4CF0"/>
    <w:rsid w:val="7C002208"/>
    <w:rsid w:val="7C01F665"/>
    <w:rsid w:val="7C032A78"/>
    <w:rsid w:val="7C03DF11"/>
    <w:rsid w:val="7C096028"/>
    <w:rsid w:val="7C09865B"/>
    <w:rsid w:val="7C11AA14"/>
    <w:rsid w:val="7C1358D8"/>
    <w:rsid w:val="7C135DF0"/>
    <w:rsid w:val="7C176356"/>
    <w:rsid w:val="7C1C61AD"/>
    <w:rsid w:val="7C202774"/>
    <w:rsid w:val="7C229BAA"/>
    <w:rsid w:val="7C25A323"/>
    <w:rsid w:val="7C2C7760"/>
    <w:rsid w:val="7C2F1235"/>
    <w:rsid w:val="7C315116"/>
    <w:rsid w:val="7C336FE8"/>
    <w:rsid w:val="7C3667EC"/>
    <w:rsid w:val="7C39B714"/>
    <w:rsid w:val="7C3D98E7"/>
    <w:rsid w:val="7C433FA9"/>
    <w:rsid w:val="7C4A9F67"/>
    <w:rsid w:val="7C4CE961"/>
    <w:rsid w:val="7C4F485C"/>
    <w:rsid w:val="7C505688"/>
    <w:rsid w:val="7C61B5A2"/>
    <w:rsid w:val="7C62F03E"/>
    <w:rsid w:val="7C6668BD"/>
    <w:rsid w:val="7C66782F"/>
    <w:rsid w:val="7C67AE7B"/>
    <w:rsid w:val="7C683CF1"/>
    <w:rsid w:val="7C691CAA"/>
    <w:rsid w:val="7C76A9F5"/>
    <w:rsid w:val="7C7D30F1"/>
    <w:rsid w:val="7C848C85"/>
    <w:rsid w:val="7C8C22AA"/>
    <w:rsid w:val="7C8F4910"/>
    <w:rsid w:val="7C8FD397"/>
    <w:rsid w:val="7C96C938"/>
    <w:rsid w:val="7C973C56"/>
    <w:rsid w:val="7C990A59"/>
    <w:rsid w:val="7C99C6DF"/>
    <w:rsid w:val="7C9DBD8B"/>
    <w:rsid w:val="7CA10A7D"/>
    <w:rsid w:val="7CAA1130"/>
    <w:rsid w:val="7CABB3A5"/>
    <w:rsid w:val="7CADD102"/>
    <w:rsid w:val="7CAEB49C"/>
    <w:rsid w:val="7CB16B5D"/>
    <w:rsid w:val="7CB4FBBE"/>
    <w:rsid w:val="7CB5AB00"/>
    <w:rsid w:val="7CB6F37A"/>
    <w:rsid w:val="7CB6FB20"/>
    <w:rsid w:val="7CB7AE53"/>
    <w:rsid w:val="7CBB4998"/>
    <w:rsid w:val="7CBD21AD"/>
    <w:rsid w:val="7CBD779E"/>
    <w:rsid w:val="7CC773B4"/>
    <w:rsid w:val="7CC7852B"/>
    <w:rsid w:val="7CD5EA59"/>
    <w:rsid w:val="7CD80E36"/>
    <w:rsid w:val="7CDA25A9"/>
    <w:rsid w:val="7CDEE351"/>
    <w:rsid w:val="7CE3473D"/>
    <w:rsid w:val="7CF6F013"/>
    <w:rsid w:val="7CF7246F"/>
    <w:rsid w:val="7CF7D394"/>
    <w:rsid w:val="7CFCCE43"/>
    <w:rsid w:val="7D0337C3"/>
    <w:rsid w:val="7D0649A8"/>
    <w:rsid w:val="7D099A91"/>
    <w:rsid w:val="7D0ADF96"/>
    <w:rsid w:val="7D0D08A9"/>
    <w:rsid w:val="7D0E303E"/>
    <w:rsid w:val="7D0E505F"/>
    <w:rsid w:val="7D104D96"/>
    <w:rsid w:val="7D10F125"/>
    <w:rsid w:val="7D159B17"/>
    <w:rsid w:val="7D15DE74"/>
    <w:rsid w:val="7D1AE8B1"/>
    <w:rsid w:val="7D1AEFEC"/>
    <w:rsid w:val="7D1E5B6E"/>
    <w:rsid w:val="7D20A730"/>
    <w:rsid w:val="7D231A3E"/>
    <w:rsid w:val="7D2F813C"/>
    <w:rsid w:val="7D32F2F3"/>
    <w:rsid w:val="7D33B586"/>
    <w:rsid w:val="7D3B8923"/>
    <w:rsid w:val="7D402B3F"/>
    <w:rsid w:val="7D42A4D9"/>
    <w:rsid w:val="7D4866E9"/>
    <w:rsid w:val="7D4AAA77"/>
    <w:rsid w:val="7D4CACE0"/>
    <w:rsid w:val="7D522A21"/>
    <w:rsid w:val="7D52C1F6"/>
    <w:rsid w:val="7D540BFE"/>
    <w:rsid w:val="7D5AA2E0"/>
    <w:rsid w:val="7D601716"/>
    <w:rsid w:val="7D6637C0"/>
    <w:rsid w:val="7D6C7274"/>
    <w:rsid w:val="7D6CBB83"/>
    <w:rsid w:val="7D6D59F1"/>
    <w:rsid w:val="7D6E797D"/>
    <w:rsid w:val="7D77BC36"/>
    <w:rsid w:val="7D78DB9A"/>
    <w:rsid w:val="7D7B9FBE"/>
    <w:rsid w:val="7D7EB8EF"/>
    <w:rsid w:val="7D7FC445"/>
    <w:rsid w:val="7D887464"/>
    <w:rsid w:val="7D8B87C9"/>
    <w:rsid w:val="7D91B582"/>
    <w:rsid w:val="7D91F678"/>
    <w:rsid w:val="7D9E6149"/>
    <w:rsid w:val="7DA120EF"/>
    <w:rsid w:val="7DA1B67B"/>
    <w:rsid w:val="7DA48F22"/>
    <w:rsid w:val="7DABB123"/>
    <w:rsid w:val="7DB16690"/>
    <w:rsid w:val="7DB316CD"/>
    <w:rsid w:val="7DB8665C"/>
    <w:rsid w:val="7DB8C270"/>
    <w:rsid w:val="7DBA1C3C"/>
    <w:rsid w:val="7DBBBA07"/>
    <w:rsid w:val="7DC87FD8"/>
    <w:rsid w:val="7DCCE737"/>
    <w:rsid w:val="7DCEEE85"/>
    <w:rsid w:val="7DD072E4"/>
    <w:rsid w:val="7DD3DE66"/>
    <w:rsid w:val="7DD3EAF8"/>
    <w:rsid w:val="7DDFE37A"/>
    <w:rsid w:val="7DE19B37"/>
    <w:rsid w:val="7DE9AB17"/>
    <w:rsid w:val="7DEDE13E"/>
    <w:rsid w:val="7DEE1AD5"/>
    <w:rsid w:val="7DF3C0E2"/>
    <w:rsid w:val="7DF49691"/>
    <w:rsid w:val="7DFF0C51"/>
    <w:rsid w:val="7DFFDCDF"/>
    <w:rsid w:val="7E042016"/>
    <w:rsid w:val="7E046464"/>
    <w:rsid w:val="7E063DEB"/>
    <w:rsid w:val="7E0A7C98"/>
    <w:rsid w:val="7E0C2536"/>
    <w:rsid w:val="7E119742"/>
    <w:rsid w:val="7E141628"/>
    <w:rsid w:val="7E17DFC4"/>
    <w:rsid w:val="7E19810E"/>
    <w:rsid w:val="7E1A0364"/>
    <w:rsid w:val="7E204E41"/>
    <w:rsid w:val="7E2527E2"/>
    <w:rsid w:val="7E2A9983"/>
    <w:rsid w:val="7E2B0235"/>
    <w:rsid w:val="7E3277B6"/>
    <w:rsid w:val="7E353474"/>
    <w:rsid w:val="7E3AD245"/>
    <w:rsid w:val="7E3C07B5"/>
    <w:rsid w:val="7E420E15"/>
    <w:rsid w:val="7E45DCCC"/>
    <w:rsid w:val="7E46C19A"/>
    <w:rsid w:val="7E4FDF5A"/>
    <w:rsid w:val="7E51C4A8"/>
    <w:rsid w:val="7E530384"/>
    <w:rsid w:val="7E53669C"/>
    <w:rsid w:val="7E5A40B3"/>
    <w:rsid w:val="7E65C6F7"/>
    <w:rsid w:val="7E68837E"/>
    <w:rsid w:val="7E6F3611"/>
    <w:rsid w:val="7E76E143"/>
    <w:rsid w:val="7E7881CB"/>
    <w:rsid w:val="7E789AF5"/>
    <w:rsid w:val="7E792355"/>
    <w:rsid w:val="7E79CB15"/>
    <w:rsid w:val="7E7A8CBD"/>
    <w:rsid w:val="7E7C63BD"/>
    <w:rsid w:val="7E7CDA04"/>
    <w:rsid w:val="7E845DC4"/>
    <w:rsid w:val="7E86A30B"/>
    <w:rsid w:val="7E8B55E6"/>
    <w:rsid w:val="7E9EFC0C"/>
    <w:rsid w:val="7EA6680B"/>
    <w:rsid w:val="7EAB3ADC"/>
    <w:rsid w:val="7EAC057E"/>
    <w:rsid w:val="7EAD557F"/>
    <w:rsid w:val="7EB2A248"/>
    <w:rsid w:val="7EB9C543"/>
    <w:rsid w:val="7EBB5BA7"/>
    <w:rsid w:val="7EC17080"/>
    <w:rsid w:val="7EC2181E"/>
    <w:rsid w:val="7EC555CA"/>
    <w:rsid w:val="7EC75A21"/>
    <w:rsid w:val="7ECB7731"/>
    <w:rsid w:val="7ED3D53E"/>
    <w:rsid w:val="7ED4F856"/>
    <w:rsid w:val="7ED93459"/>
    <w:rsid w:val="7ED93B0D"/>
    <w:rsid w:val="7EDADDA9"/>
    <w:rsid w:val="7EDC945C"/>
    <w:rsid w:val="7EE1856E"/>
    <w:rsid w:val="7EE3D6C6"/>
    <w:rsid w:val="7EE980BE"/>
    <w:rsid w:val="7EF06E3D"/>
    <w:rsid w:val="7EF0E47E"/>
    <w:rsid w:val="7EF85119"/>
    <w:rsid w:val="7EF9354F"/>
    <w:rsid w:val="7EFA26CF"/>
    <w:rsid w:val="7EFDD7D0"/>
    <w:rsid w:val="7EFFA6F9"/>
    <w:rsid w:val="7F043599"/>
    <w:rsid w:val="7F0474D3"/>
    <w:rsid w:val="7F0C4178"/>
    <w:rsid w:val="7F0C6532"/>
    <w:rsid w:val="7F0C7C34"/>
    <w:rsid w:val="7F0CC687"/>
    <w:rsid w:val="7F0DC5F7"/>
    <w:rsid w:val="7F0F92F9"/>
    <w:rsid w:val="7F12565B"/>
    <w:rsid w:val="7F1550EF"/>
    <w:rsid w:val="7F1FEC56"/>
    <w:rsid w:val="7F20961C"/>
    <w:rsid w:val="7F223002"/>
    <w:rsid w:val="7F2F35C8"/>
    <w:rsid w:val="7F3445FF"/>
    <w:rsid w:val="7F3D08BF"/>
    <w:rsid w:val="7F40D1CF"/>
    <w:rsid w:val="7F4BF46A"/>
    <w:rsid w:val="7F4C31D0"/>
    <w:rsid w:val="7F513CF2"/>
    <w:rsid w:val="7F51877D"/>
    <w:rsid w:val="7F54B1B8"/>
    <w:rsid w:val="7F55BCB1"/>
    <w:rsid w:val="7F55EB5B"/>
    <w:rsid w:val="7F560B3D"/>
    <w:rsid w:val="7F57587E"/>
    <w:rsid w:val="7F59B9B7"/>
    <w:rsid w:val="7F5A7CCE"/>
    <w:rsid w:val="7F5E05F7"/>
    <w:rsid w:val="7F6A6384"/>
    <w:rsid w:val="7F6AC54B"/>
    <w:rsid w:val="7F715E6A"/>
    <w:rsid w:val="7F71B1E0"/>
    <w:rsid w:val="7F770932"/>
    <w:rsid w:val="7F7CD1EF"/>
    <w:rsid w:val="7F7F1334"/>
    <w:rsid w:val="7F809821"/>
    <w:rsid w:val="7F830D63"/>
    <w:rsid w:val="7F84128F"/>
    <w:rsid w:val="7F89D9D5"/>
    <w:rsid w:val="7F89FBC2"/>
    <w:rsid w:val="7F915747"/>
    <w:rsid w:val="7F9FE55E"/>
    <w:rsid w:val="7FA01EFC"/>
    <w:rsid w:val="7FA41581"/>
    <w:rsid w:val="7FA69BC5"/>
    <w:rsid w:val="7FA9B6E9"/>
    <w:rsid w:val="7FAC976C"/>
    <w:rsid w:val="7FAD0516"/>
    <w:rsid w:val="7FADC7EC"/>
    <w:rsid w:val="7FB35481"/>
    <w:rsid w:val="7FBB84D3"/>
    <w:rsid w:val="7FBE29B7"/>
    <w:rsid w:val="7FC75B8D"/>
    <w:rsid w:val="7FD02099"/>
    <w:rsid w:val="7FD202EE"/>
    <w:rsid w:val="7FD667B8"/>
    <w:rsid w:val="7FD9C9AB"/>
    <w:rsid w:val="7FDC4544"/>
    <w:rsid w:val="7FE058E7"/>
    <w:rsid w:val="7FE8A892"/>
    <w:rsid w:val="7FE8D92E"/>
    <w:rsid w:val="7FEA0C51"/>
    <w:rsid w:val="7FEB613C"/>
    <w:rsid w:val="7FEB9AC7"/>
    <w:rsid w:val="7FF1D82A"/>
    <w:rsid w:val="7FF43531"/>
    <w:rsid w:val="7FF4D22C"/>
    <w:rsid w:val="7FFC0BC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A0D0FA"/>
  <w15:chartTrackingRefBased/>
  <w15:docId w15:val="{6FC5E64C-EF01-40A9-9573-4DEC60D60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77ADC"/>
  </w:style>
  <w:style w:type="paragraph" w:styleId="Pealkiri1">
    <w:name w:val="heading 1"/>
    <w:basedOn w:val="Normaallaad"/>
    <w:next w:val="Normaallaad"/>
    <w:link w:val="Pealkiri1Mrk"/>
    <w:uiPriority w:val="9"/>
    <w:qFormat/>
    <w:rsid w:val="0015081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15081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15081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15081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15081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15081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5081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5081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5081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5081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15081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15081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50818"/>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150818"/>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15081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5081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5081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5081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508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5081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5081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5081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50818"/>
    <w:pPr>
      <w:spacing w:before="160"/>
      <w:jc w:val="center"/>
    </w:pPr>
    <w:rPr>
      <w:i/>
      <w:iCs/>
      <w:color w:val="404040" w:themeColor="text1" w:themeTint="BF"/>
    </w:rPr>
  </w:style>
  <w:style w:type="character" w:customStyle="1" w:styleId="TsitaatMrk">
    <w:name w:val="Tsitaat Märk"/>
    <w:basedOn w:val="Liguvaikefont"/>
    <w:link w:val="Tsitaat"/>
    <w:uiPriority w:val="29"/>
    <w:rsid w:val="00150818"/>
    <w:rPr>
      <w:i/>
      <w:iCs/>
      <w:color w:val="404040" w:themeColor="text1" w:themeTint="BF"/>
    </w:rPr>
  </w:style>
  <w:style w:type="paragraph" w:styleId="Loendilik">
    <w:name w:val="List Paragraph"/>
    <w:basedOn w:val="Normaallaad"/>
    <w:uiPriority w:val="34"/>
    <w:qFormat/>
    <w:rsid w:val="00150818"/>
    <w:pPr>
      <w:ind w:left="720"/>
      <w:contextualSpacing/>
    </w:pPr>
  </w:style>
  <w:style w:type="character" w:styleId="Selgeltmrgatavrhutus">
    <w:name w:val="Intense Emphasis"/>
    <w:basedOn w:val="Liguvaikefont"/>
    <w:uiPriority w:val="21"/>
    <w:qFormat/>
    <w:rsid w:val="00150818"/>
    <w:rPr>
      <w:i/>
      <w:iCs/>
      <w:color w:val="0F4761" w:themeColor="accent1" w:themeShade="BF"/>
    </w:rPr>
  </w:style>
  <w:style w:type="paragraph" w:styleId="Selgeltmrgatavtsitaat">
    <w:name w:val="Intense Quote"/>
    <w:basedOn w:val="Normaallaad"/>
    <w:next w:val="Normaallaad"/>
    <w:link w:val="SelgeltmrgatavtsitaatMrk"/>
    <w:uiPriority w:val="30"/>
    <w:qFormat/>
    <w:rsid w:val="001508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150818"/>
    <w:rPr>
      <w:i/>
      <w:iCs/>
      <w:color w:val="0F4761" w:themeColor="accent1" w:themeShade="BF"/>
    </w:rPr>
  </w:style>
  <w:style w:type="character" w:styleId="Selgeltmrgatavviide">
    <w:name w:val="Intense Reference"/>
    <w:basedOn w:val="Liguvaikefont"/>
    <w:uiPriority w:val="32"/>
    <w:qFormat/>
    <w:rsid w:val="00150818"/>
    <w:rPr>
      <w:b/>
      <w:bCs/>
      <w:smallCaps/>
      <w:color w:val="0F4761" w:themeColor="accent1" w:themeShade="BF"/>
      <w:spacing w:val="5"/>
    </w:rPr>
  </w:style>
  <w:style w:type="character" w:styleId="Hperlink">
    <w:name w:val="Hyperlink"/>
    <w:basedOn w:val="Liguvaikefont"/>
    <w:uiPriority w:val="99"/>
    <w:unhideWhenUsed/>
    <w:rsid w:val="00392B99"/>
    <w:rPr>
      <w:color w:val="467886" w:themeColor="hyperlink"/>
      <w:u w:val="single"/>
    </w:rPr>
  </w:style>
  <w:style w:type="character" w:styleId="Lahendamatamainimine">
    <w:name w:val="Unresolved Mention"/>
    <w:basedOn w:val="Liguvaikefont"/>
    <w:uiPriority w:val="99"/>
    <w:semiHidden/>
    <w:unhideWhenUsed/>
    <w:rsid w:val="00392B99"/>
    <w:rPr>
      <w:color w:val="605E5C"/>
      <w:shd w:val="clear" w:color="auto" w:fill="E1DFDD"/>
    </w:rPr>
  </w:style>
  <w:style w:type="character" w:styleId="Klastatudhperlink">
    <w:name w:val="FollowedHyperlink"/>
    <w:basedOn w:val="Liguvaikefont"/>
    <w:uiPriority w:val="99"/>
    <w:semiHidden/>
    <w:unhideWhenUsed/>
    <w:rsid w:val="00392B99"/>
    <w:rPr>
      <w:color w:val="96607D" w:themeColor="followedHyperlink"/>
      <w:u w:val="single"/>
    </w:rPr>
  </w:style>
  <w:style w:type="character" w:styleId="Kommentaariviide">
    <w:name w:val="annotation reference"/>
    <w:basedOn w:val="Liguvaikefont"/>
    <w:uiPriority w:val="99"/>
    <w:semiHidden/>
    <w:unhideWhenUsed/>
    <w:rsid w:val="00A35C90"/>
    <w:rPr>
      <w:sz w:val="16"/>
      <w:szCs w:val="16"/>
    </w:rPr>
  </w:style>
  <w:style w:type="paragraph" w:styleId="Kommentaaritekst">
    <w:name w:val="annotation text"/>
    <w:basedOn w:val="Normaallaad"/>
    <w:link w:val="KommentaaritekstMrk"/>
    <w:uiPriority w:val="99"/>
    <w:unhideWhenUsed/>
    <w:rsid w:val="00A35C90"/>
    <w:pPr>
      <w:spacing w:line="240" w:lineRule="auto"/>
    </w:pPr>
    <w:rPr>
      <w:sz w:val="20"/>
      <w:szCs w:val="20"/>
    </w:rPr>
  </w:style>
  <w:style w:type="character" w:customStyle="1" w:styleId="KommentaaritekstMrk">
    <w:name w:val="Kommentaari tekst Märk"/>
    <w:basedOn w:val="Liguvaikefont"/>
    <w:link w:val="Kommentaaritekst"/>
    <w:uiPriority w:val="99"/>
    <w:rsid w:val="00A35C90"/>
    <w:rPr>
      <w:sz w:val="20"/>
      <w:szCs w:val="20"/>
    </w:rPr>
  </w:style>
  <w:style w:type="paragraph" w:styleId="Kommentaariteema">
    <w:name w:val="annotation subject"/>
    <w:basedOn w:val="Kommentaaritekst"/>
    <w:next w:val="Kommentaaritekst"/>
    <w:link w:val="KommentaariteemaMrk"/>
    <w:uiPriority w:val="99"/>
    <w:semiHidden/>
    <w:unhideWhenUsed/>
    <w:rsid w:val="00A35C90"/>
    <w:rPr>
      <w:b/>
      <w:bCs/>
    </w:rPr>
  </w:style>
  <w:style w:type="character" w:customStyle="1" w:styleId="KommentaariteemaMrk">
    <w:name w:val="Kommentaari teema Märk"/>
    <w:basedOn w:val="KommentaaritekstMrk"/>
    <w:link w:val="Kommentaariteema"/>
    <w:uiPriority w:val="99"/>
    <w:semiHidden/>
    <w:rsid w:val="00A35C90"/>
    <w:rPr>
      <w:b/>
      <w:bCs/>
      <w:sz w:val="20"/>
      <w:szCs w:val="20"/>
    </w:rPr>
  </w:style>
  <w:style w:type="paragraph" w:styleId="Redaktsioon">
    <w:name w:val="Revision"/>
    <w:hidden/>
    <w:uiPriority w:val="99"/>
    <w:semiHidden/>
    <w:rsid w:val="00A35C90"/>
    <w:pPr>
      <w:spacing w:after="0" w:line="240" w:lineRule="auto"/>
    </w:pPr>
  </w:style>
  <w:style w:type="paragraph" w:customStyle="1" w:styleId="Paragrahv">
    <w:name w:val="Paragrahv"/>
    <w:basedOn w:val="Normaallaad"/>
    <w:link w:val="ParagrahvChar"/>
    <w:qFormat/>
    <w:rsid w:val="00E77BC7"/>
    <w:pPr>
      <w:spacing w:before="360" w:after="120"/>
      <w:jc w:val="both"/>
    </w:pPr>
    <w:rPr>
      <w:rFonts w:ascii="Times New Roman" w:hAnsi="Times New Roman" w:cs="Times New Roman"/>
      <w:b/>
      <w:bCs/>
      <w:sz w:val="24"/>
      <w:szCs w:val="24"/>
    </w:rPr>
  </w:style>
  <w:style w:type="character" w:customStyle="1" w:styleId="ParagrahvChar">
    <w:name w:val="Paragrahv Char"/>
    <w:basedOn w:val="Liguvaikefont"/>
    <w:link w:val="Paragrahv"/>
    <w:rsid w:val="00E77BC7"/>
    <w:rPr>
      <w:rFonts w:ascii="Times New Roman" w:hAnsi="Times New Roman" w:cs="Times New Roman"/>
      <w:b/>
      <w:bCs/>
      <w:sz w:val="24"/>
      <w:szCs w:val="24"/>
    </w:rPr>
  </w:style>
  <w:style w:type="paragraph" w:customStyle="1" w:styleId="paragraph">
    <w:name w:val="paragraph"/>
    <w:basedOn w:val="Normaallaad"/>
    <w:rsid w:val="002C5110"/>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normaltextrun">
    <w:name w:val="normaltextrun"/>
    <w:basedOn w:val="Liguvaikefont"/>
    <w:rsid w:val="002C5110"/>
  </w:style>
  <w:style w:type="character" w:customStyle="1" w:styleId="eop">
    <w:name w:val="eop"/>
    <w:basedOn w:val="Liguvaikefont"/>
    <w:rsid w:val="002C5110"/>
  </w:style>
  <w:style w:type="character" w:customStyle="1" w:styleId="scxw68631218">
    <w:name w:val="scxw68631218"/>
    <w:basedOn w:val="Liguvaikefont"/>
    <w:rsid w:val="002C5110"/>
  </w:style>
  <w:style w:type="character" w:customStyle="1" w:styleId="scxw260525981">
    <w:name w:val="scxw260525981"/>
    <w:basedOn w:val="Liguvaikefont"/>
    <w:rsid w:val="00D3272A"/>
  </w:style>
  <w:style w:type="character" w:customStyle="1" w:styleId="scxw8639972">
    <w:name w:val="scxw8639972"/>
    <w:basedOn w:val="Liguvaikefont"/>
    <w:rsid w:val="000C2C9A"/>
  </w:style>
  <w:style w:type="paragraph" w:customStyle="1" w:styleId="Peatkk">
    <w:name w:val="Peatükk"/>
    <w:basedOn w:val="Pealkiri1"/>
    <w:link w:val="PeatkkChar"/>
    <w:qFormat/>
    <w:rsid w:val="00C94B2B"/>
    <w:pPr>
      <w:spacing w:before="240" w:after="240"/>
      <w:contextualSpacing/>
      <w:jc w:val="center"/>
    </w:pPr>
    <w:rPr>
      <w:rFonts w:ascii="Times New Roman" w:hAnsi="Times New Roman" w:cs="Times New Roman"/>
      <w:b/>
      <w:bCs/>
      <w:color w:val="auto"/>
      <w:sz w:val="24"/>
      <w:szCs w:val="24"/>
    </w:rPr>
  </w:style>
  <w:style w:type="character" w:customStyle="1" w:styleId="PeatkkChar">
    <w:name w:val="Peatükk Char"/>
    <w:basedOn w:val="Liguvaikefont"/>
    <w:link w:val="Peatkk"/>
    <w:rsid w:val="00C94B2B"/>
    <w:rPr>
      <w:rFonts w:ascii="Times New Roman" w:eastAsiaTheme="majorEastAsia" w:hAnsi="Times New Roman" w:cs="Times New Roman"/>
      <w:b/>
      <w:bCs/>
      <w:sz w:val="24"/>
      <w:szCs w:val="24"/>
    </w:rPr>
  </w:style>
  <w:style w:type="paragraph" w:customStyle="1" w:styleId="Phitekst">
    <w:name w:val="Põhitekst"/>
    <w:basedOn w:val="Normaallaad"/>
    <w:link w:val="PhitekstChar"/>
    <w:qFormat/>
    <w:rsid w:val="00C94B2B"/>
    <w:pPr>
      <w:jc w:val="both"/>
    </w:pPr>
    <w:rPr>
      <w:rFonts w:ascii="Times New Roman" w:hAnsi="Times New Roman" w:cs="Times New Roman"/>
      <w:sz w:val="24"/>
      <w:szCs w:val="24"/>
    </w:rPr>
  </w:style>
  <w:style w:type="character" w:customStyle="1" w:styleId="PhitekstChar">
    <w:name w:val="Põhitekst Char"/>
    <w:basedOn w:val="Liguvaikefont"/>
    <w:link w:val="Phitekst"/>
    <w:rsid w:val="00C94B2B"/>
    <w:rPr>
      <w:rFonts w:ascii="Times New Roman" w:hAnsi="Times New Roman" w:cs="Times New Roman"/>
      <w:sz w:val="24"/>
      <w:szCs w:val="24"/>
    </w:rPr>
  </w:style>
  <w:style w:type="paragraph" w:customStyle="1" w:styleId="Jagu">
    <w:name w:val="Jagu"/>
    <w:basedOn w:val="Pealkiri2"/>
    <w:link w:val="JaguChar"/>
    <w:qFormat/>
    <w:rsid w:val="001F2A14"/>
    <w:pPr>
      <w:spacing w:before="240" w:after="240"/>
      <w:contextualSpacing/>
      <w:jc w:val="center"/>
      <w:outlineLvl w:val="9"/>
    </w:pPr>
    <w:rPr>
      <w:rFonts w:ascii="Times New Roman" w:hAnsi="Times New Roman"/>
      <w:b/>
      <w:bCs/>
      <w:color w:val="000000" w:themeColor="text1"/>
      <w:sz w:val="24"/>
    </w:rPr>
  </w:style>
  <w:style w:type="character" w:customStyle="1" w:styleId="JaguChar">
    <w:name w:val="Jagu Char"/>
    <w:basedOn w:val="PhitekstChar"/>
    <w:link w:val="Jagu"/>
    <w:rsid w:val="001F2A14"/>
    <w:rPr>
      <w:rFonts w:ascii="Times New Roman" w:eastAsiaTheme="majorEastAsia" w:hAnsi="Times New Roman" w:cstheme="majorBidi"/>
      <w:b/>
      <w:bCs/>
      <w:color w:val="000000" w:themeColor="text1"/>
      <w:sz w:val="24"/>
      <w:szCs w:val="32"/>
    </w:rPr>
  </w:style>
  <w:style w:type="paragraph" w:styleId="Normaallaadveeb">
    <w:name w:val="Normal (Web)"/>
    <w:basedOn w:val="Normaallaad"/>
    <w:uiPriority w:val="99"/>
    <w:semiHidden/>
    <w:unhideWhenUsed/>
    <w:rsid w:val="008014B0"/>
    <w:rPr>
      <w:rFonts w:ascii="Times New Roman" w:hAnsi="Times New Roman" w:cs="Times New Roman"/>
      <w:sz w:val="24"/>
      <w:szCs w:val="24"/>
    </w:rPr>
  </w:style>
  <w:style w:type="character" w:styleId="Tugev">
    <w:name w:val="Strong"/>
    <w:basedOn w:val="Liguvaikefont"/>
    <w:uiPriority w:val="22"/>
    <w:qFormat/>
    <w:rsid w:val="00E200B1"/>
    <w:rPr>
      <w:b/>
      <w:bCs/>
    </w:rPr>
  </w:style>
  <w:style w:type="paragraph" w:styleId="Pis">
    <w:name w:val="header"/>
    <w:basedOn w:val="Normaallaad"/>
    <w:link w:val="PisMrk"/>
    <w:uiPriority w:val="99"/>
    <w:unhideWhenUsed/>
    <w:rsid w:val="00E23EC5"/>
    <w:pPr>
      <w:tabs>
        <w:tab w:val="center" w:pos="4536"/>
        <w:tab w:val="right" w:pos="9072"/>
      </w:tabs>
      <w:spacing w:after="0" w:line="240" w:lineRule="auto"/>
    </w:pPr>
  </w:style>
  <w:style w:type="character" w:customStyle="1" w:styleId="PisMrk">
    <w:name w:val="Päis Märk"/>
    <w:basedOn w:val="Liguvaikefont"/>
    <w:link w:val="Pis"/>
    <w:uiPriority w:val="99"/>
    <w:rsid w:val="00667E77"/>
  </w:style>
  <w:style w:type="paragraph" w:styleId="Jalus">
    <w:name w:val="footer"/>
    <w:basedOn w:val="Normaallaad"/>
    <w:link w:val="JalusMrk"/>
    <w:uiPriority w:val="99"/>
    <w:unhideWhenUsed/>
    <w:rsid w:val="00E23EC5"/>
    <w:pPr>
      <w:tabs>
        <w:tab w:val="center" w:pos="4536"/>
        <w:tab w:val="right" w:pos="9072"/>
      </w:tabs>
      <w:spacing w:after="0" w:line="240" w:lineRule="auto"/>
    </w:pPr>
  </w:style>
  <w:style w:type="character" w:customStyle="1" w:styleId="JalusMrk">
    <w:name w:val="Jalus Märk"/>
    <w:basedOn w:val="Liguvaikefont"/>
    <w:link w:val="Jalus"/>
    <w:uiPriority w:val="99"/>
    <w:rsid w:val="00667E77"/>
  </w:style>
  <w:style w:type="character" w:styleId="Mainimine">
    <w:name w:val="Mention"/>
    <w:basedOn w:val="Liguvaikefont"/>
    <w:uiPriority w:val="99"/>
    <w:unhideWhenUsed/>
    <w:rsid w:val="00667E7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358">
      <w:bodyDiv w:val="1"/>
      <w:marLeft w:val="0"/>
      <w:marRight w:val="0"/>
      <w:marTop w:val="0"/>
      <w:marBottom w:val="0"/>
      <w:divBdr>
        <w:top w:val="none" w:sz="0" w:space="0" w:color="auto"/>
        <w:left w:val="none" w:sz="0" w:space="0" w:color="auto"/>
        <w:bottom w:val="none" w:sz="0" w:space="0" w:color="auto"/>
        <w:right w:val="none" w:sz="0" w:space="0" w:color="auto"/>
      </w:divBdr>
    </w:div>
    <w:div w:id="37359420">
      <w:bodyDiv w:val="1"/>
      <w:marLeft w:val="0"/>
      <w:marRight w:val="0"/>
      <w:marTop w:val="0"/>
      <w:marBottom w:val="0"/>
      <w:divBdr>
        <w:top w:val="none" w:sz="0" w:space="0" w:color="auto"/>
        <w:left w:val="none" w:sz="0" w:space="0" w:color="auto"/>
        <w:bottom w:val="none" w:sz="0" w:space="0" w:color="auto"/>
        <w:right w:val="none" w:sz="0" w:space="0" w:color="auto"/>
      </w:divBdr>
    </w:div>
    <w:div w:id="69160158">
      <w:bodyDiv w:val="1"/>
      <w:marLeft w:val="0"/>
      <w:marRight w:val="0"/>
      <w:marTop w:val="0"/>
      <w:marBottom w:val="0"/>
      <w:divBdr>
        <w:top w:val="none" w:sz="0" w:space="0" w:color="auto"/>
        <w:left w:val="none" w:sz="0" w:space="0" w:color="auto"/>
        <w:bottom w:val="none" w:sz="0" w:space="0" w:color="auto"/>
        <w:right w:val="none" w:sz="0" w:space="0" w:color="auto"/>
      </w:divBdr>
      <w:divsChild>
        <w:div w:id="1702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92122">
      <w:bodyDiv w:val="1"/>
      <w:marLeft w:val="0"/>
      <w:marRight w:val="0"/>
      <w:marTop w:val="0"/>
      <w:marBottom w:val="0"/>
      <w:divBdr>
        <w:top w:val="none" w:sz="0" w:space="0" w:color="auto"/>
        <w:left w:val="none" w:sz="0" w:space="0" w:color="auto"/>
        <w:bottom w:val="none" w:sz="0" w:space="0" w:color="auto"/>
        <w:right w:val="none" w:sz="0" w:space="0" w:color="auto"/>
      </w:divBdr>
      <w:divsChild>
        <w:div w:id="137650145">
          <w:marLeft w:val="0"/>
          <w:marRight w:val="0"/>
          <w:marTop w:val="0"/>
          <w:marBottom w:val="0"/>
          <w:divBdr>
            <w:top w:val="none" w:sz="0" w:space="0" w:color="auto"/>
            <w:left w:val="none" w:sz="0" w:space="0" w:color="auto"/>
            <w:bottom w:val="none" w:sz="0" w:space="0" w:color="auto"/>
            <w:right w:val="none" w:sz="0" w:space="0" w:color="auto"/>
          </w:divBdr>
        </w:div>
        <w:div w:id="361442732">
          <w:marLeft w:val="0"/>
          <w:marRight w:val="0"/>
          <w:marTop w:val="0"/>
          <w:marBottom w:val="0"/>
          <w:divBdr>
            <w:top w:val="none" w:sz="0" w:space="0" w:color="auto"/>
            <w:left w:val="none" w:sz="0" w:space="0" w:color="auto"/>
            <w:bottom w:val="none" w:sz="0" w:space="0" w:color="auto"/>
            <w:right w:val="none" w:sz="0" w:space="0" w:color="auto"/>
          </w:divBdr>
        </w:div>
        <w:div w:id="514148198">
          <w:marLeft w:val="0"/>
          <w:marRight w:val="0"/>
          <w:marTop w:val="0"/>
          <w:marBottom w:val="0"/>
          <w:divBdr>
            <w:top w:val="none" w:sz="0" w:space="0" w:color="auto"/>
            <w:left w:val="none" w:sz="0" w:space="0" w:color="auto"/>
            <w:bottom w:val="none" w:sz="0" w:space="0" w:color="auto"/>
            <w:right w:val="none" w:sz="0" w:space="0" w:color="auto"/>
          </w:divBdr>
        </w:div>
        <w:div w:id="517277600">
          <w:marLeft w:val="0"/>
          <w:marRight w:val="0"/>
          <w:marTop w:val="0"/>
          <w:marBottom w:val="0"/>
          <w:divBdr>
            <w:top w:val="none" w:sz="0" w:space="0" w:color="auto"/>
            <w:left w:val="none" w:sz="0" w:space="0" w:color="auto"/>
            <w:bottom w:val="none" w:sz="0" w:space="0" w:color="auto"/>
            <w:right w:val="none" w:sz="0" w:space="0" w:color="auto"/>
          </w:divBdr>
        </w:div>
        <w:div w:id="868221977">
          <w:marLeft w:val="0"/>
          <w:marRight w:val="0"/>
          <w:marTop w:val="0"/>
          <w:marBottom w:val="0"/>
          <w:divBdr>
            <w:top w:val="none" w:sz="0" w:space="0" w:color="auto"/>
            <w:left w:val="none" w:sz="0" w:space="0" w:color="auto"/>
            <w:bottom w:val="none" w:sz="0" w:space="0" w:color="auto"/>
            <w:right w:val="none" w:sz="0" w:space="0" w:color="auto"/>
          </w:divBdr>
          <w:divsChild>
            <w:div w:id="46951955">
              <w:marLeft w:val="0"/>
              <w:marRight w:val="0"/>
              <w:marTop w:val="0"/>
              <w:marBottom w:val="0"/>
              <w:divBdr>
                <w:top w:val="none" w:sz="0" w:space="0" w:color="auto"/>
                <w:left w:val="none" w:sz="0" w:space="0" w:color="auto"/>
                <w:bottom w:val="none" w:sz="0" w:space="0" w:color="auto"/>
                <w:right w:val="none" w:sz="0" w:space="0" w:color="auto"/>
              </w:divBdr>
            </w:div>
            <w:div w:id="161746728">
              <w:marLeft w:val="0"/>
              <w:marRight w:val="0"/>
              <w:marTop w:val="0"/>
              <w:marBottom w:val="0"/>
              <w:divBdr>
                <w:top w:val="none" w:sz="0" w:space="0" w:color="auto"/>
                <w:left w:val="none" w:sz="0" w:space="0" w:color="auto"/>
                <w:bottom w:val="none" w:sz="0" w:space="0" w:color="auto"/>
                <w:right w:val="none" w:sz="0" w:space="0" w:color="auto"/>
              </w:divBdr>
            </w:div>
            <w:div w:id="199589672">
              <w:marLeft w:val="0"/>
              <w:marRight w:val="0"/>
              <w:marTop w:val="0"/>
              <w:marBottom w:val="0"/>
              <w:divBdr>
                <w:top w:val="none" w:sz="0" w:space="0" w:color="auto"/>
                <w:left w:val="none" w:sz="0" w:space="0" w:color="auto"/>
                <w:bottom w:val="none" w:sz="0" w:space="0" w:color="auto"/>
                <w:right w:val="none" w:sz="0" w:space="0" w:color="auto"/>
              </w:divBdr>
            </w:div>
            <w:div w:id="250818594">
              <w:marLeft w:val="0"/>
              <w:marRight w:val="0"/>
              <w:marTop w:val="0"/>
              <w:marBottom w:val="0"/>
              <w:divBdr>
                <w:top w:val="none" w:sz="0" w:space="0" w:color="auto"/>
                <w:left w:val="none" w:sz="0" w:space="0" w:color="auto"/>
                <w:bottom w:val="none" w:sz="0" w:space="0" w:color="auto"/>
                <w:right w:val="none" w:sz="0" w:space="0" w:color="auto"/>
              </w:divBdr>
            </w:div>
            <w:div w:id="274023339">
              <w:marLeft w:val="0"/>
              <w:marRight w:val="0"/>
              <w:marTop w:val="0"/>
              <w:marBottom w:val="0"/>
              <w:divBdr>
                <w:top w:val="none" w:sz="0" w:space="0" w:color="auto"/>
                <w:left w:val="none" w:sz="0" w:space="0" w:color="auto"/>
                <w:bottom w:val="none" w:sz="0" w:space="0" w:color="auto"/>
                <w:right w:val="none" w:sz="0" w:space="0" w:color="auto"/>
              </w:divBdr>
            </w:div>
            <w:div w:id="283342182">
              <w:marLeft w:val="0"/>
              <w:marRight w:val="0"/>
              <w:marTop w:val="0"/>
              <w:marBottom w:val="0"/>
              <w:divBdr>
                <w:top w:val="none" w:sz="0" w:space="0" w:color="auto"/>
                <w:left w:val="none" w:sz="0" w:space="0" w:color="auto"/>
                <w:bottom w:val="none" w:sz="0" w:space="0" w:color="auto"/>
                <w:right w:val="none" w:sz="0" w:space="0" w:color="auto"/>
              </w:divBdr>
            </w:div>
            <w:div w:id="293146741">
              <w:marLeft w:val="0"/>
              <w:marRight w:val="0"/>
              <w:marTop w:val="0"/>
              <w:marBottom w:val="0"/>
              <w:divBdr>
                <w:top w:val="none" w:sz="0" w:space="0" w:color="auto"/>
                <w:left w:val="none" w:sz="0" w:space="0" w:color="auto"/>
                <w:bottom w:val="none" w:sz="0" w:space="0" w:color="auto"/>
                <w:right w:val="none" w:sz="0" w:space="0" w:color="auto"/>
              </w:divBdr>
            </w:div>
            <w:div w:id="335545157">
              <w:marLeft w:val="0"/>
              <w:marRight w:val="0"/>
              <w:marTop w:val="0"/>
              <w:marBottom w:val="0"/>
              <w:divBdr>
                <w:top w:val="none" w:sz="0" w:space="0" w:color="auto"/>
                <w:left w:val="none" w:sz="0" w:space="0" w:color="auto"/>
                <w:bottom w:val="none" w:sz="0" w:space="0" w:color="auto"/>
                <w:right w:val="none" w:sz="0" w:space="0" w:color="auto"/>
              </w:divBdr>
            </w:div>
            <w:div w:id="485710036">
              <w:marLeft w:val="0"/>
              <w:marRight w:val="0"/>
              <w:marTop w:val="0"/>
              <w:marBottom w:val="0"/>
              <w:divBdr>
                <w:top w:val="none" w:sz="0" w:space="0" w:color="auto"/>
                <w:left w:val="none" w:sz="0" w:space="0" w:color="auto"/>
                <w:bottom w:val="none" w:sz="0" w:space="0" w:color="auto"/>
                <w:right w:val="none" w:sz="0" w:space="0" w:color="auto"/>
              </w:divBdr>
            </w:div>
            <w:div w:id="537740936">
              <w:marLeft w:val="0"/>
              <w:marRight w:val="0"/>
              <w:marTop w:val="0"/>
              <w:marBottom w:val="0"/>
              <w:divBdr>
                <w:top w:val="none" w:sz="0" w:space="0" w:color="auto"/>
                <w:left w:val="none" w:sz="0" w:space="0" w:color="auto"/>
                <w:bottom w:val="none" w:sz="0" w:space="0" w:color="auto"/>
                <w:right w:val="none" w:sz="0" w:space="0" w:color="auto"/>
              </w:divBdr>
            </w:div>
            <w:div w:id="576983865">
              <w:marLeft w:val="0"/>
              <w:marRight w:val="0"/>
              <w:marTop w:val="0"/>
              <w:marBottom w:val="0"/>
              <w:divBdr>
                <w:top w:val="none" w:sz="0" w:space="0" w:color="auto"/>
                <w:left w:val="none" w:sz="0" w:space="0" w:color="auto"/>
                <w:bottom w:val="none" w:sz="0" w:space="0" w:color="auto"/>
                <w:right w:val="none" w:sz="0" w:space="0" w:color="auto"/>
              </w:divBdr>
            </w:div>
            <w:div w:id="579020678">
              <w:marLeft w:val="0"/>
              <w:marRight w:val="0"/>
              <w:marTop w:val="0"/>
              <w:marBottom w:val="0"/>
              <w:divBdr>
                <w:top w:val="none" w:sz="0" w:space="0" w:color="auto"/>
                <w:left w:val="none" w:sz="0" w:space="0" w:color="auto"/>
                <w:bottom w:val="none" w:sz="0" w:space="0" w:color="auto"/>
                <w:right w:val="none" w:sz="0" w:space="0" w:color="auto"/>
              </w:divBdr>
            </w:div>
            <w:div w:id="618416062">
              <w:marLeft w:val="0"/>
              <w:marRight w:val="0"/>
              <w:marTop w:val="0"/>
              <w:marBottom w:val="0"/>
              <w:divBdr>
                <w:top w:val="none" w:sz="0" w:space="0" w:color="auto"/>
                <w:left w:val="none" w:sz="0" w:space="0" w:color="auto"/>
                <w:bottom w:val="none" w:sz="0" w:space="0" w:color="auto"/>
                <w:right w:val="none" w:sz="0" w:space="0" w:color="auto"/>
              </w:divBdr>
            </w:div>
            <w:div w:id="812020123">
              <w:marLeft w:val="0"/>
              <w:marRight w:val="0"/>
              <w:marTop w:val="0"/>
              <w:marBottom w:val="0"/>
              <w:divBdr>
                <w:top w:val="none" w:sz="0" w:space="0" w:color="auto"/>
                <w:left w:val="none" w:sz="0" w:space="0" w:color="auto"/>
                <w:bottom w:val="none" w:sz="0" w:space="0" w:color="auto"/>
                <w:right w:val="none" w:sz="0" w:space="0" w:color="auto"/>
              </w:divBdr>
            </w:div>
            <w:div w:id="894511146">
              <w:marLeft w:val="0"/>
              <w:marRight w:val="0"/>
              <w:marTop w:val="0"/>
              <w:marBottom w:val="0"/>
              <w:divBdr>
                <w:top w:val="none" w:sz="0" w:space="0" w:color="auto"/>
                <w:left w:val="none" w:sz="0" w:space="0" w:color="auto"/>
                <w:bottom w:val="none" w:sz="0" w:space="0" w:color="auto"/>
                <w:right w:val="none" w:sz="0" w:space="0" w:color="auto"/>
              </w:divBdr>
            </w:div>
            <w:div w:id="960306169">
              <w:marLeft w:val="0"/>
              <w:marRight w:val="0"/>
              <w:marTop w:val="0"/>
              <w:marBottom w:val="0"/>
              <w:divBdr>
                <w:top w:val="none" w:sz="0" w:space="0" w:color="auto"/>
                <w:left w:val="none" w:sz="0" w:space="0" w:color="auto"/>
                <w:bottom w:val="none" w:sz="0" w:space="0" w:color="auto"/>
                <w:right w:val="none" w:sz="0" w:space="0" w:color="auto"/>
              </w:divBdr>
            </w:div>
            <w:div w:id="1077938809">
              <w:marLeft w:val="0"/>
              <w:marRight w:val="0"/>
              <w:marTop w:val="0"/>
              <w:marBottom w:val="0"/>
              <w:divBdr>
                <w:top w:val="none" w:sz="0" w:space="0" w:color="auto"/>
                <w:left w:val="none" w:sz="0" w:space="0" w:color="auto"/>
                <w:bottom w:val="none" w:sz="0" w:space="0" w:color="auto"/>
                <w:right w:val="none" w:sz="0" w:space="0" w:color="auto"/>
              </w:divBdr>
            </w:div>
            <w:div w:id="1089273926">
              <w:marLeft w:val="0"/>
              <w:marRight w:val="0"/>
              <w:marTop w:val="0"/>
              <w:marBottom w:val="0"/>
              <w:divBdr>
                <w:top w:val="none" w:sz="0" w:space="0" w:color="auto"/>
                <w:left w:val="none" w:sz="0" w:space="0" w:color="auto"/>
                <w:bottom w:val="none" w:sz="0" w:space="0" w:color="auto"/>
                <w:right w:val="none" w:sz="0" w:space="0" w:color="auto"/>
              </w:divBdr>
            </w:div>
            <w:div w:id="1090739244">
              <w:marLeft w:val="0"/>
              <w:marRight w:val="0"/>
              <w:marTop w:val="0"/>
              <w:marBottom w:val="0"/>
              <w:divBdr>
                <w:top w:val="none" w:sz="0" w:space="0" w:color="auto"/>
                <w:left w:val="none" w:sz="0" w:space="0" w:color="auto"/>
                <w:bottom w:val="none" w:sz="0" w:space="0" w:color="auto"/>
                <w:right w:val="none" w:sz="0" w:space="0" w:color="auto"/>
              </w:divBdr>
            </w:div>
            <w:div w:id="1117987255">
              <w:marLeft w:val="0"/>
              <w:marRight w:val="0"/>
              <w:marTop w:val="0"/>
              <w:marBottom w:val="0"/>
              <w:divBdr>
                <w:top w:val="none" w:sz="0" w:space="0" w:color="auto"/>
                <w:left w:val="none" w:sz="0" w:space="0" w:color="auto"/>
                <w:bottom w:val="none" w:sz="0" w:space="0" w:color="auto"/>
                <w:right w:val="none" w:sz="0" w:space="0" w:color="auto"/>
              </w:divBdr>
            </w:div>
            <w:div w:id="1124234810">
              <w:marLeft w:val="0"/>
              <w:marRight w:val="0"/>
              <w:marTop w:val="0"/>
              <w:marBottom w:val="0"/>
              <w:divBdr>
                <w:top w:val="none" w:sz="0" w:space="0" w:color="auto"/>
                <w:left w:val="none" w:sz="0" w:space="0" w:color="auto"/>
                <w:bottom w:val="none" w:sz="0" w:space="0" w:color="auto"/>
                <w:right w:val="none" w:sz="0" w:space="0" w:color="auto"/>
              </w:divBdr>
            </w:div>
            <w:div w:id="1229801147">
              <w:marLeft w:val="0"/>
              <w:marRight w:val="0"/>
              <w:marTop w:val="0"/>
              <w:marBottom w:val="0"/>
              <w:divBdr>
                <w:top w:val="none" w:sz="0" w:space="0" w:color="auto"/>
                <w:left w:val="none" w:sz="0" w:space="0" w:color="auto"/>
                <w:bottom w:val="none" w:sz="0" w:space="0" w:color="auto"/>
                <w:right w:val="none" w:sz="0" w:space="0" w:color="auto"/>
              </w:divBdr>
            </w:div>
            <w:div w:id="1255095404">
              <w:marLeft w:val="0"/>
              <w:marRight w:val="0"/>
              <w:marTop w:val="0"/>
              <w:marBottom w:val="0"/>
              <w:divBdr>
                <w:top w:val="none" w:sz="0" w:space="0" w:color="auto"/>
                <w:left w:val="none" w:sz="0" w:space="0" w:color="auto"/>
                <w:bottom w:val="none" w:sz="0" w:space="0" w:color="auto"/>
                <w:right w:val="none" w:sz="0" w:space="0" w:color="auto"/>
              </w:divBdr>
            </w:div>
            <w:div w:id="1271161711">
              <w:marLeft w:val="0"/>
              <w:marRight w:val="0"/>
              <w:marTop w:val="0"/>
              <w:marBottom w:val="0"/>
              <w:divBdr>
                <w:top w:val="none" w:sz="0" w:space="0" w:color="auto"/>
                <w:left w:val="none" w:sz="0" w:space="0" w:color="auto"/>
                <w:bottom w:val="none" w:sz="0" w:space="0" w:color="auto"/>
                <w:right w:val="none" w:sz="0" w:space="0" w:color="auto"/>
              </w:divBdr>
            </w:div>
            <w:div w:id="1281497946">
              <w:marLeft w:val="0"/>
              <w:marRight w:val="0"/>
              <w:marTop w:val="0"/>
              <w:marBottom w:val="0"/>
              <w:divBdr>
                <w:top w:val="none" w:sz="0" w:space="0" w:color="auto"/>
                <w:left w:val="none" w:sz="0" w:space="0" w:color="auto"/>
                <w:bottom w:val="none" w:sz="0" w:space="0" w:color="auto"/>
                <w:right w:val="none" w:sz="0" w:space="0" w:color="auto"/>
              </w:divBdr>
            </w:div>
            <w:div w:id="1289816195">
              <w:marLeft w:val="0"/>
              <w:marRight w:val="0"/>
              <w:marTop w:val="0"/>
              <w:marBottom w:val="0"/>
              <w:divBdr>
                <w:top w:val="none" w:sz="0" w:space="0" w:color="auto"/>
                <w:left w:val="none" w:sz="0" w:space="0" w:color="auto"/>
                <w:bottom w:val="none" w:sz="0" w:space="0" w:color="auto"/>
                <w:right w:val="none" w:sz="0" w:space="0" w:color="auto"/>
              </w:divBdr>
            </w:div>
            <w:div w:id="1303004731">
              <w:marLeft w:val="0"/>
              <w:marRight w:val="0"/>
              <w:marTop w:val="0"/>
              <w:marBottom w:val="0"/>
              <w:divBdr>
                <w:top w:val="none" w:sz="0" w:space="0" w:color="auto"/>
                <w:left w:val="none" w:sz="0" w:space="0" w:color="auto"/>
                <w:bottom w:val="none" w:sz="0" w:space="0" w:color="auto"/>
                <w:right w:val="none" w:sz="0" w:space="0" w:color="auto"/>
              </w:divBdr>
            </w:div>
            <w:div w:id="1386954219">
              <w:marLeft w:val="0"/>
              <w:marRight w:val="0"/>
              <w:marTop w:val="0"/>
              <w:marBottom w:val="0"/>
              <w:divBdr>
                <w:top w:val="none" w:sz="0" w:space="0" w:color="auto"/>
                <w:left w:val="none" w:sz="0" w:space="0" w:color="auto"/>
                <w:bottom w:val="none" w:sz="0" w:space="0" w:color="auto"/>
                <w:right w:val="none" w:sz="0" w:space="0" w:color="auto"/>
              </w:divBdr>
            </w:div>
            <w:div w:id="1392919106">
              <w:marLeft w:val="0"/>
              <w:marRight w:val="0"/>
              <w:marTop w:val="0"/>
              <w:marBottom w:val="0"/>
              <w:divBdr>
                <w:top w:val="none" w:sz="0" w:space="0" w:color="auto"/>
                <w:left w:val="none" w:sz="0" w:space="0" w:color="auto"/>
                <w:bottom w:val="none" w:sz="0" w:space="0" w:color="auto"/>
                <w:right w:val="none" w:sz="0" w:space="0" w:color="auto"/>
              </w:divBdr>
            </w:div>
            <w:div w:id="1510371490">
              <w:marLeft w:val="0"/>
              <w:marRight w:val="0"/>
              <w:marTop w:val="0"/>
              <w:marBottom w:val="0"/>
              <w:divBdr>
                <w:top w:val="none" w:sz="0" w:space="0" w:color="auto"/>
                <w:left w:val="none" w:sz="0" w:space="0" w:color="auto"/>
                <w:bottom w:val="none" w:sz="0" w:space="0" w:color="auto"/>
                <w:right w:val="none" w:sz="0" w:space="0" w:color="auto"/>
              </w:divBdr>
            </w:div>
            <w:div w:id="1524631969">
              <w:marLeft w:val="0"/>
              <w:marRight w:val="0"/>
              <w:marTop w:val="0"/>
              <w:marBottom w:val="0"/>
              <w:divBdr>
                <w:top w:val="none" w:sz="0" w:space="0" w:color="auto"/>
                <w:left w:val="none" w:sz="0" w:space="0" w:color="auto"/>
                <w:bottom w:val="none" w:sz="0" w:space="0" w:color="auto"/>
                <w:right w:val="none" w:sz="0" w:space="0" w:color="auto"/>
              </w:divBdr>
            </w:div>
            <w:div w:id="1529876815">
              <w:marLeft w:val="0"/>
              <w:marRight w:val="0"/>
              <w:marTop w:val="0"/>
              <w:marBottom w:val="0"/>
              <w:divBdr>
                <w:top w:val="none" w:sz="0" w:space="0" w:color="auto"/>
                <w:left w:val="none" w:sz="0" w:space="0" w:color="auto"/>
                <w:bottom w:val="none" w:sz="0" w:space="0" w:color="auto"/>
                <w:right w:val="none" w:sz="0" w:space="0" w:color="auto"/>
              </w:divBdr>
            </w:div>
            <w:div w:id="1540437067">
              <w:marLeft w:val="0"/>
              <w:marRight w:val="0"/>
              <w:marTop w:val="0"/>
              <w:marBottom w:val="0"/>
              <w:divBdr>
                <w:top w:val="none" w:sz="0" w:space="0" w:color="auto"/>
                <w:left w:val="none" w:sz="0" w:space="0" w:color="auto"/>
                <w:bottom w:val="none" w:sz="0" w:space="0" w:color="auto"/>
                <w:right w:val="none" w:sz="0" w:space="0" w:color="auto"/>
              </w:divBdr>
            </w:div>
            <w:div w:id="1571816240">
              <w:marLeft w:val="0"/>
              <w:marRight w:val="0"/>
              <w:marTop w:val="0"/>
              <w:marBottom w:val="0"/>
              <w:divBdr>
                <w:top w:val="none" w:sz="0" w:space="0" w:color="auto"/>
                <w:left w:val="none" w:sz="0" w:space="0" w:color="auto"/>
                <w:bottom w:val="none" w:sz="0" w:space="0" w:color="auto"/>
                <w:right w:val="none" w:sz="0" w:space="0" w:color="auto"/>
              </w:divBdr>
            </w:div>
            <w:div w:id="1589969542">
              <w:marLeft w:val="0"/>
              <w:marRight w:val="0"/>
              <w:marTop w:val="0"/>
              <w:marBottom w:val="0"/>
              <w:divBdr>
                <w:top w:val="none" w:sz="0" w:space="0" w:color="auto"/>
                <w:left w:val="none" w:sz="0" w:space="0" w:color="auto"/>
                <w:bottom w:val="none" w:sz="0" w:space="0" w:color="auto"/>
                <w:right w:val="none" w:sz="0" w:space="0" w:color="auto"/>
              </w:divBdr>
            </w:div>
            <w:div w:id="1607224781">
              <w:marLeft w:val="0"/>
              <w:marRight w:val="0"/>
              <w:marTop w:val="0"/>
              <w:marBottom w:val="0"/>
              <w:divBdr>
                <w:top w:val="none" w:sz="0" w:space="0" w:color="auto"/>
                <w:left w:val="none" w:sz="0" w:space="0" w:color="auto"/>
                <w:bottom w:val="none" w:sz="0" w:space="0" w:color="auto"/>
                <w:right w:val="none" w:sz="0" w:space="0" w:color="auto"/>
              </w:divBdr>
            </w:div>
            <w:div w:id="1609236847">
              <w:marLeft w:val="0"/>
              <w:marRight w:val="0"/>
              <w:marTop w:val="0"/>
              <w:marBottom w:val="0"/>
              <w:divBdr>
                <w:top w:val="none" w:sz="0" w:space="0" w:color="auto"/>
                <w:left w:val="none" w:sz="0" w:space="0" w:color="auto"/>
                <w:bottom w:val="none" w:sz="0" w:space="0" w:color="auto"/>
                <w:right w:val="none" w:sz="0" w:space="0" w:color="auto"/>
              </w:divBdr>
            </w:div>
            <w:div w:id="1800175172">
              <w:marLeft w:val="0"/>
              <w:marRight w:val="0"/>
              <w:marTop w:val="0"/>
              <w:marBottom w:val="0"/>
              <w:divBdr>
                <w:top w:val="none" w:sz="0" w:space="0" w:color="auto"/>
                <w:left w:val="none" w:sz="0" w:space="0" w:color="auto"/>
                <w:bottom w:val="none" w:sz="0" w:space="0" w:color="auto"/>
                <w:right w:val="none" w:sz="0" w:space="0" w:color="auto"/>
              </w:divBdr>
            </w:div>
            <w:div w:id="1817725916">
              <w:marLeft w:val="0"/>
              <w:marRight w:val="0"/>
              <w:marTop w:val="0"/>
              <w:marBottom w:val="0"/>
              <w:divBdr>
                <w:top w:val="none" w:sz="0" w:space="0" w:color="auto"/>
                <w:left w:val="none" w:sz="0" w:space="0" w:color="auto"/>
                <w:bottom w:val="none" w:sz="0" w:space="0" w:color="auto"/>
                <w:right w:val="none" w:sz="0" w:space="0" w:color="auto"/>
              </w:divBdr>
            </w:div>
            <w:div w:id="1828205712">
              <w:marLeft w:val="0"/>
              <w:marRight w:val="0"/>
              <w:marTop w:val="0"/>
              <w:marBottom w:val="0"/>
              <w:divBdr>
                <w:top w:val="none" w:sz="0" w:space="0" w:color="auto"/>
                <w:left w:val="none" w:sz="0" w:space="0" w:color="auto"/>
                <w:bottom w:val="none" w:sz="0" w:space="0" w:color="auto"/>
                <w:right w:val="none" w:sz="0" w:space="0" w:color="auto"/>
              </w:divBdr>
            </w:div>
            <w:div w:id="1901941483">
              <w:marLeft w:val="0"/>
              <w:marRight w:val="0"/>
              <w:marTop w:val="0"/>
              <w:marBottom w:val="0"/>
              <w:divBdr>
                <w:top w:val="none" w:sz="0" w:space="0" w:color="auto"/>
                <w:left w:val="none" w:sz="0" w:space="0" w:color="auto"/>
                <w:bottom w:val="none" w:sz="0" w:space="0" w:color="auto"/>
                <w:right w:val="none" w:sz="0" w:space="0" w:color="auto"/>
              </w:divBdr>
            </w:div>
            <w:div w:id="1921206675">
              <w:marLeft w:val="0"/>
              <w:marRight w:val="0"/>
              <w:marTop w:val="0"/>
              <w:marBottom w:val="0"/>
              <w:divBdr>
                <w:top w:val="none" w:sz="0" w:space="0" w:color="auto"/>
                <w:left w:val="none" w:sz="0" w:space="0" w:color="auto"/>
                <w:bottom w:val="none" w:sz="0" w:space="0" w:color="auto"/>
                <w:right w:val="none" w:sz="0" w:space="0" w:color="auto"/>
              </w:divBdr>
            </w:div>
            <w:div w:id="1954821483">
              <w:marLeft w:val="0"/>
              <w:marRight w:val="0"/>
              <w:marTop w:val="0"/>
              <w:marBottom w:val="0"/>
              <w:divBdr>
                <w:top w:val="none" w:sz="0" w:space="0" w:color="auto"/>
                <w:left w:val="none" w:sz="0" w:space="0" w:color="auto"/>
                <w:bottom w:val="none" w:sz="0" w:space="0" w:color="auto"/>
                <w:right w:val="none" w:sz="0" w:space="0" w:color="auto"/>
              </w:divBdr>
            </w:div>
            <w:div w:id="2011978479">
              <w:marLeft w:val="0"/>
              <w:marRight w:val="0"/>
              <w:marTop w:val="0"/>
              <w:marBottom w:val="0"/>
              <w:divBdr>
                <w:top w:val="none" w:sz="0" w:space="0" w:color="auto"/>
                <w:left w:val="none" w:sz="0" w:space="0" w:color="auto"/>
                <w:bottom w:val="none" w:sz="0" w:space="0" w:color="auto"/>
                <w:right w:val="none" w:sz="0" w:space="0" w:color="auto"/>
              </w:divBdr>
            </w:div>
            <w:div w:id="2041785833">
              <w:marLeft w:val="0"/>
              <w:marRight w:val="0"/>
              <w:marTop w:val="0"/>
              <w:marBottom w:val="0"/>
              <w:divBdr>
                <w:top w:val="none" w:sz="0" w:space="0" w:color="auto"/>
                <w:left w:val="none" w:sz="0" w:space="0" w:color="auto"/>
                <w:bottom w:val="none" w:sz="0" w:space="0" w:color="auto"/>
                <w:right w:val="none" w:sz="0" w:space="0" w:color="auto"/>
              </w:divBdr>
            </w:div>
          </w:divsChild>
        </w:div>
        <w:div w:id="1010569660">
          <w:marLeft w:val="0"/>
          <w:marRight w:val="0"/>
          <w:marTop w:val="0"/>
          <w:marBottom w:val="0"/>
          <w:divBdr>
            <w:top w:val="none" w:sz="0" w:space="0" w:color="auto"/>
            <w:left w:val="none" w:sz="0" w:space="0" w:color="auto"/>
            <w:bottom w:val="none" w:sz="0" w:space="0" w:color="auto"/>
            <w:right w:val="none" w:sz="0" w:space="0" w:color="auto"/>
          </w:divBdr>
        </w:div>
        <w:div w:id="1027487891">
          <w:marLeft w:val="0"/>
          <w:marRight w:val="0"/>
          <w:marTop w:val="0"/>
          <w:marBottom w:val="0"/>
          <w:divBdr>
            <w:top w:val="none" w:sz="0" w:space="0" w:color="auto"/>
            <w:left w:val="none" w:sz="0" w:space="0" w:color="auto"/>
            <w:bottom w:val="none" w:sz="0" w:space="0" w:color="auto"/>
            <w:right w:val="none" w:sz="0" w:space="0" w:color="auto"/>
          </w:divBdr>
        </w:div>
        <w:div w:id="1094859879">
          <w:marLeft w:val="0"/>
          <w:marRight w:val="0"/>
          <w:marTop w:val="0"/>
          <w:marBottom w:val="0"/>
          <w:divBdr>
            <w:top w:val="none" w:sz="0" w:space="0" w:color="auto"/>
            <w:left w:val="none" w:sz="0" w:space="0" w:color="auto"/>
            <w:bottom w:val="none" w:sz="0" w:space="0" w:color="auto"/>
            <w:right w:val="none" w:sz="0" w:space="0" w:color="auto"/>
          </w:divBdr>
        </w:div>
        <w:div w:id="1157384410">
          <w:marLeft w:val="0"/>
          <w:marRight w:val="0"/>
          <w:marTop w:val="0"/>
          <w:marBottom w:val="0"/>
          <w:divBdr>
            <w:top w:val="none" w:sz="0" w:space="0" w:color="auto"/>
            <w:left w:val="none" w:sz="0" w:space="0" w:color="auto"/>
            <w:bottom w:val="none" w:sz="0" w:space="0" w:color="auto"/>
            <w:right w:val="none" w:sz="0" w:space="0" w:color="auto"/>
          </w:divBdr>
        </w:div>
        <w:div w:id="1312058915">
          <w:marLeft w:val="0"/>
          <w:marRight w:val="0"/>
          <w:marTop w:val="0"/>
          <w:marBottom w:val="0"/>
          <w:divBdr>
            <w:top w:val="none" w:sz="0" w:space="0" w:color="auto"/>
            <w:left w:val="none" w:sz="0" w:space="0" w:color="auto"/>
            <w:bottom w:val="none" w:sz="0" w:space="0" w:color="auto"/>
            <w:right w:val="none" w:sz="0" w:space="0" w:color="auto"/>
          </w:divBdr>
        </w:div>
        <w:div w:id="1577978315">
          <w:marLeft w:val="0"/>
          <w:marRight w:val="0"/>
          <w:marTop w:val="0"/>
          <w:marBottom w:val="0"/>
          <w:divBdr>
            <w:top w:val="none" w:sz="0" w:space="0" w:color="auto"/>
            <w:left w:val="none" w:sz="0" w:space="0" w:color="auto"/>
            <w:bottom w:val="none" w:sz="0" w:space="0" w:color="auto"/>
            <w:right w:val="none" w:sz="0" w:space="0" w:color="auto"/>
          </w:divBdr>
        </w:div>
        <w:div w:id="1651866418">
          <w:marLeft w:val="0"/>
          <w:marRight w:val="0"/>
          <w:marTop w:val="0"/>
          <w:marBottom w:val="0"/>
          <w:divBdr>
            <w:top w:val="none" w:sz="0" w:space="0" w:color="auto"/>
            <w:left w:val="none" w:sz="0" w:space="0" w:color="auto"/>
            <w:bottom w:val="none" w:sz="0" w:space="0" w:color="auto"/>
            <w:right w:val="none" w:sz="0" w:space="0" w:color="auto"/>
          </w:divBdr>
        </w:div>
        <w:div w:id="1684017653">
          <w:marLeft w:val="0"/>
          <w:marRight w:val="0"/>
          <w:marTop w:val="0"/>
          <w:marBottom w:val="0"/>
          <w:divBdr>
            <w:top w:val="none" w:sz="0" w:space="0" w:color="auto"/>
            <w:left w:val="none" w:sz="0" w:space="0" w:color="auto"/>
            <w:bottom w:val="none" w:sz="0" w:space="0" w:color="auto"/>
            <w:right w:val="none" w:sz="0" w:space="0" w:color="auto"/>
          </w:divBdr>
        </w:div>
        <w:div w:id="1741899655">
          <w:marLeft w:val="0"/>
          <w:marRight w:val="0"/>
          <w:marTop w:val="0"/>
          <w:marBottom w:val="0"/>
          <w:divBdr>
            <w:top w:val="none" w:sz="0" w:space="0" w:color="auto"/>
            <w:left w:val="none" w:sz="0" w:space="0" w:color="auto"/>
            <w:bottom w:val="none" w:sz="0" w:space="0" w:color="auto"/>
            <w:right w:val="none" w:sz="0" w:space="0" w:color="auto"/>
          </w:divBdr>
        </w:div>
        <w:div w:id="1824348717">
          <w:marLeft w:val="0"/>
          <w:marRight w:val="0"/>
          <w:marTop w:val="0"/>
          <w:marBottom w:val="0"/>
          <w:divBdr>
            <w:top w:val="none" w:sz="0" w:space="0" w:color="auto"/>
            <w:left w:val="none" w:sz="0" w:space="0" w:color="auto"/>
            <w:bottom w:val="none" w:sz="0" w:space="0" w:color="auto"/>
            <w:right w:val="none" w:sz="0" w:space="0" w:color="auto"/>
          </w:divBdr>
        </w:div>
        <w:div w:id="1939749405">
          <w:marLeft w:val="0"/>
          <w:marRight w:val="0"/>
          <w:marTop w:val="0"/>
          <w:marBottom w:val="0"/>
          <w:divBdr>
            <w:top w:val="none" w:sz="0" w:space="0" w:color="auto"/>
            <w:left w:val="none" w:sz="0" w:space="0" w:color="auto"/>
            <w:bottom w:val="none" w:sz="0" w:space="0" w:color="auto"/>
            <w:right w:val="none" w:sz="0" w:space="0" w:color="auto"/>
          </w:divBdr>
        </w:div>
        <w:div w:id="1940406995">
          <w:marLeft w:val="0"/>
          <w:marRight w:val="0"/>
          <w:marTop w:val="0"/>
          <w:marBottom w:val="0"/>
          <w:divBdr>
            <w:top w:val="none" w:sz="0" w:space="0" w:color="auto"/>
            <w:left w:val="none" w:sz="0" w:space="0" w:color="auto"/>
            <w:bottom w:val="none" w:sz="0" w:space="0" w:color="auto"/>
            <w:right w:val="none" w:sz="0" w:space="0" w:color="auto"/>
          </w:divBdr>
        </w:div>
        <w:div w:id="2052458777">
          <w:marLeft w:val="0"/>
          <w:marRight w:val="0"/>
          <w:marTop w:val="0"/>
          <w:marBottom w:val="0"/>
          <w:divBdr>
            <w:top w:val="none" w:sz="0" w:space="0" w:color="auto"/>
            <w:left w:val="none" w:sz="0" w:space="0" w:color="auto"/>
            <w:bottom w:val="none" w:sz="0" w:space="0" w:color="auto"/>
            <w:right w:val="none" w:sz="0" w:space="0" w:color="auto"/>
          </w:divBdr>
        </w:div>
        <w:div w:id="2131124634">
          <w:marLeft w:val="0"/>
          <w:marRight w:val="0"/>
          <w:marTop w:val="0"/>
          <w:marBottom w:val="0"/>
          <w:divBdr>
            <w:top w:val="none" w:sz="0" w:space="0" w:color="auto"/>
            <w:left w:val="none" w:sz="0" w:space="0" w:color="auto"/>
            <w:bottom w:val="none" w:sz="0" w:space="0" w:color="auto"/>
            <w:right w:val="none" w:sz="0" w:space="0" w:color="auto"/>
          </w:divBdr>
        </w:div>
      </w:divsChild>
    </w:div>
    <w:div w:id="173425448">
      <w:bodyDiv w:val="1"/>
      <w:marLeft w:val="0"/>
      <w:marRight w:val="0"/>
      <w:marTop w:val="0"/>
      <w:marBottom w:val="0"/>
      <w:divBdr>
        <w:top w:val="none" w:sz="0" w:space="0" w:color="auto"/>
        <w:left w:val="none" w:sz="0" w:space="0" w:color="auto"/>
        <w:bottom w:val="none" w:sz="0" w:space="0" w:color="auto"/>
        <w:right w:val="none" w:sz="0" w:space="0" w:color="auto"/>
      </w:divBdr>
      <w:divsChild>
        <w:div w:id="5329427">
          <w:marLeft w:val="0"/>
          <w:marRight w:val="0"/>
          <w:marTop w:val="0"/>
          <w:marBottom w:val="0"/>
          <w:divBdr>
            <w:top w:val="none" w:sz="0" w:space="0" w:color="auto"/>
            <w:left w:val="none" w:sz="0" w:space="0" w:color="auto"/>
            <w:bottom w:val="none" w:sz="0" w:space="0" w:color="auto"/>
            <w:right w:val="none" w:sz="0" w:space="0" w:color="auto"/>
          </w:divBdr>
        </w:div>
        <w:div w:id="19818023">
          <w:marLeft w:val="0"/>
          <w:marRight w:val="0"/>
          <w:marTop w:val="0"/>
          <w:marBottom w:val="0"/>
          <w:divBdr>
            <w:top w:val="none" w:sz="0" w:space="0" w:color="auto"/>
            <w:left w:val="none" w:sz="0" w:space="0" w:color="auto"/>
            <w:bottom w:val="none" w:sz="0" w:space="0" w:color="auto"/>
            <w:right w:val="none" w:sz="0" w:space="0" w:color="auto"/>
          </w:divBdr>
        </w:div>
        <w:div w:id="24990204">
          <w:marLeft w:val="0"/>
          <w:marRight w:val="0"/>
          <w:marTop w:val="0"/>
          <w:marBottom w:val="0"/>
          <w:divBdr>
            <w:top w:val="none" w:sz="0" w:space="0" w:color="auto"/>
            <w:left w:val="none" w:sz="0" w:space="0" w:color="auto"/>
            <w:bottom w:val="none" w:sz="0" w:space="0" w:color="auto"/>
            <w:right w:val="none" w:sz="0" w:space="0" w:color="auto"/>
          </w:divBdr>
        </w:div>
        <w:div w:id="26101223">
          <w:marLeft w:val="0"/>
          <w:marRight w:val="0"/>
          <w:marTop w:val="0"/>
          <w:marBottom w:val="0"/>
          <w:divBdr>
            <w:top w:val="none" w:sz="0" w:space="0" w:color="auto"/>
            <w:left w:val="none" w:sz="0" w:space="0" w:color="auto"/>
            <w:bottom w:val="none" w:sz="0" w:space="0" w:color="auto"/>
            <w:right w:val="none" w:sz="0" w:space="0" w:color="auto"/>
          </w:divBdr>
        </w:div>
        <w:div w:id="64228490">
          <w:marLeft w:val="0"/>
          <w:marRight w:val="0"/>
          <w:marTop w:val="0"/>
          <w:marBottom w:val="0"/>
          <w:divBdr>
            <w:top w:val="none" w:sz="0" w:space="0" w:color="auto"/>
            <w:left w:val="none" w:sz="0" w:space="0" w:color="auto"/>
            <w:bottom w:val="none" w:sz="0" w:space="0" w:color="auto"/>
            <w:right w:val="none" w:sz="0" w:space="0" w:color="auto"/>
          </w:divBdr>
        </w:div>
        <w:div w:id="118691605">
          <w:marLeft w:val="0"/>
          <w:marRight w:val="0"/>
          <w:marTop w:val="0"/>
          <w:marBottom w:val="0"/>
          <w:divBdr>
            <w:top w:val="none" w:sz="0" w:space="0" w:color="auto"/>
            <w:left w:val="none" w:sz="0" w:space="0" w:color="auto"/>
            <w:bottom w:val="none" w:sz="0" w:space="0" w:color="auto"/>
            <w:right w:val="none" w:sz="0" w:space="0" w:color="auto"/>
          </w:divBdr>
        </w:div>
        <w:div w:id="122188903">
          <w:marLeft w:val="0"/>
          <w:marRight w:val="0"/>
          <w:marTop w:val="0"/>
          <w:marBottom w:val="0"/>
          <w:divBdr>
            <w:top w:val="none" w:sz="0" w:space="0" w:color="auto"/>
            <w:left w:val="none" w:sz="0" w:space="0" w:color="auto"/>
            <w:bottom w:val="none" w:sz="0" w:space="0" w:color="auto"/>
            <w:right w:val="none" w:sz="0" w:space="0" w:color="auto"/>
          </w:divBdr>
        </w:div>
        <w:div w:id="127863218">
          <w:marLeft w:val="0"/>
          <w:marRight w:val="0"/>
          <w:marTop w:val="0"/>
          <w:marBottom w:val="0"/>
          <w:divBdr>
            <w:top w:val="none" w:sz="0" w:space="0" w:color="auto"/>
            <w:left w:val="none" w:sz="0" w:space="0" w:color="auto"/>
            <w:bottom w:val="none" w:sz="0" w:space="0" w:color="auto"/>
            <w:right w:val="none" w:sz="0" w:space="0" w:color="auto"/>
          </w:divBdr>
        </w:div>
        <w:div w:id="138306834">
          <w:marLeft w:val="0"/>
          <w:marRight w:val="0"/>
          <w:marTop w:val="0"/>
          <w:marBottom w:val="0"/>
          <w:divBdr>
            <w:top w:val="none" w:sz="0" w:space="0" w:color="auto"/>
            <w:left w:val="none" w:sz="0" w:space="0" w:color="auto"/>
            <w:bottom w:val="none" w:sz="0" w:space="0" w:color="auto"/>
            <w:right w:val="none" w:sz="0" w:space="0" w:color="auto"/>
          </w:divBdr>
        </w:div>
        <w:div w:id="148208103">
          <w:marLeft w:val="0"/>
          <w:marRight w:val="0"/>
          <w:marTop w:val="0"/>
          <w:marBottom w:val="0"/>
          <w:divBdr>
            <w:top w:val="none" w:sz="0" w:space="0" w:color="auto"/>
            <w:left w:val="none" w:sz="0" w:space="0" w:color="auto"/>
            <w:bottom w:val="none" w:sz="0" w:space="0" w:color="auto"/>
            <w:right w:val="none" w:sz="0" w:space="0" w:color="auto"/>
          </w:divBdr>
        </w:div>
        <w:div w:id="161241076">
          <w:marLeft w:val="0"/>
          <w:marRight w:val="0"/>
          <w:marTop w:val="0"/>
          <w:marBottom w:val="0"/>
          <w:divBdr>
            <w:top w:val="none" w:sz="0" w:space="0" w:color="auto"/>
            <w:left w:val="none" w:sz="0" w:space="0" w:color="auto"/>
            <w:bottom w:val="none" w:sz="0" w:space="0" w:color="auto"/>
            <w:right w:val="none" w:sz="0" w:space="0" w:color="auto"/>
          </w:divBdr>
        </w:div>
        <w:div w:id="170881284">
          <w:marLeft w:val="0"/>
          <w:marRight w:val="0"/>
          <w:marTop w:val="0"/>
          <w:marBottom w:val="0"/>
          <w:divBdr>
            <w:top w:val="none" w:sz="0" w:space="0" w:color="auto"/>
            <w:left w:val="none" w:sz="0" w:space="0" w:color="auto"/>
            <w:bottom w:val="none" w:sz="0" w:space="0" w:color="auto"/>
            <w:right w:val="none" w:sz="0" w:space="0" w:color="auto"/>
          </w:divBdr>
        </w:div>
        <w:div w:id="193425487">
          <w:marLeft w:val="0"/>
          <w:marRight w:val="0"/>
          <w:marTop w:val="0"/>
          <w:marBottom w:val="0"/>
          <w:divBdr>
            <w:top w:val="none" w:sz="0" w:space="0" w:color="auto"/>
            <w:left w:val="none" w:sz="0" w:space="0" w:color="auto"/>
            <w:bottom w:val="none" w:sz="0" w:space="0" w:color="auto"/>
            <w:right w:val="none" w:sz="0" w:space="0" w:color="auto"/>
          </w:divBdr>
        </w:div>
        <w:div w:id="228997897">
          <w:marLeft w:val="0"/>
          <w:marRight w:val="0"/>
          <w:marTop w:val="0"/>
          <w:marBottom w:val="0"/>
          <w:divBdr>
            <w:top w:val="none" w:sz="0" w:space="0" w:color="auto"/>
            <w:left w:val="none" w:sz="0" w:space="0" w:color="auto"/>
            <w:bottom w:val="none" w:sz="0" w:space="0" w:color="auto"/>
            <w:right w:val="none" w:sz="0" w:space="0" w:color="auto"/>
          </w:divBdr>
        </w:div>
        <w:div w:id="236089296">
          <w:marLeft w:val="0"/>
          <w:marRight w:val="0"/>
          <w:marTop w:val="0"/>
          <w:marBottom w:val="0"/>
          <w:divBdr>
            <w:top w:val="none" w:sz="0" w:space="0" w:color="auto"/>
            <w:left w:val="none" w:sz="0" w:space="0" w:color="auto"/>
            <w:bottom w:val="none" w:sz="0" w:space="0" w:color="auto"/>
            <w:right w:val="none" w:sz="0" w:space="0" w:color="auto"/>
          </w:divBdr>
        </w:div>
        <w:div w:id="236479084">
          <w:marLeft w:val="0"/>
          <w:marRight w:val="0"/>
          <w:marTop w:val="0"/>
          <w:marBottom w:val="0"/>
          <w:divBdr>
            <w:top w:val="none" w:sz="0" w:space="0" w:color="auto"/>
            <w:left w:val="none" w:sz="0" w:space="0" w:color="auto"/>
            <w:bottom w:val="none" w:sz="0" w:space="0" w:color="auto"/>
            <w:right w:val="none" w:sz="0" w:space="0" w:color="auto"/>
          </w:divBdr>
        </w:div>
        <w:div w:id="237639305">
          <w:marLeft w:val="0"/>
          <w:marRight w:val="0"/>
          <w:marTop w:val="0"/>
          <w:marBottom w:val="0"/>
          <w:divBdr>
            <w:top w:val="none" w:sz="0" w:space="0" w:color="auto"/>
            <w:left w:val="none" w:sz="0" w:space="0" w:color="auto"/>
            <w:bottom w:val="none" w:sz="0" w:space="0" w:color="auto"/>
            <w:right w:val="none" w:sz="0" w:space="0" w:color="auto"/>
          </w:divBdr>
        </w:div>
        <w:div w:id="251354008">
          <w:marLeft w:val="0"/>
          <w:marRight w:val="0"/>
          <w:marTop w:val="0"/>
          <w:marBottom w:val="0"/>
          <w:divBdr>
            <w:top w:val="none" w:sz="0" w:space="0" w:color="auto"/>
            <w:left w:val="none" w:sz="0" w:space="0" w:color="auto"/>
            <w:bottom w:val="none" w:sz="0" w:space="0" w:color="auto"/>
            <w:right w:val="none" w:sz="0" w:space="0" w:color="auto"/>
          </w:divBdr>
        </w:div>
        <w:div w:id="265116291">
          <w:marLeft w:val="0"/>
          <w:marRight w:val="0"/>
          <w:marTop w:val="0"/>
          <w:marBottom w:val="0"/>
          <w:divBdr>
            <w:top w:val="none" w:sz="0" w:space="0" w:color="auto"/>
            <w:left w:val="none" w:sz="0" w:space="0" w:color="auto"/>
            <w:bottom w:val="none" w:sz="0" w:space="0" w:color="auto"/>
            <w:right w:val="none" w:sz="0" w:space="0" w:color="auto"/>
          </w:divBdr>
        </w:div>
        <w:div w:id="283852731">
          <w:marLeft w:val="0"/>
          <w:marRight w:val="0"/>
          <w:marTop w:val="0"/>
          <w:marBottom w:val="0"/>
          <w:divBdr>
            <w:top w:val="none" w:sz="0" w:space="0" w:color="auto"/>
            <w:left w:val="none" w:sz="0" w:space="0" w:color="auto"/>
            <w:bottom w:val="none" w:sz="0" w:space="0" w:color="auto"/>
            <w:right w:val="none" w:sz="0" w:space="0" w:color="auto"/>
          </w:divBdr>
        </w:div>
        <w:div w:id="292835068">
          <w:marLeft w:val="0"/>
          <w:marRight w:val="0"/>
          <w:marTop w:val="0"/>
          <w:marBottom w:val="0"/>
          <w:divBdr>
            <w:top w:val="none" w:sz="0" w:space="0" w:color="auto"/>
            <w:left w:val="none" w:sz="0" w:space="0" w:color="auto"/>
            <w:bottom w:val="none" w:sz="0" w:space="0" w:color="auto"/>
            <w:right w:val="none" w:sz="0" w:space="0" w:color="auto"/>
          </w:divBdr>
        </w:div>
        <w:div w:id="295571381">
          <w:marLeft w:val="0"/>
          <w:marRight w:val="0"/>
          <w:marTop w:val="0"/>
          <w:marBottom w:val="0"/>
          <w:divBdr>
            <w:top w:val="none" w:sz="0" w:space="0" w:color="auto"/>
            <w:left w:val="none" w:sz="0" w:space="0" w:color="auto"/>
            <w:bottom w:val="none" w:sz="0" w:space="0" w:color="auto"/>
            <w:right w:val="none" w:sz="0" w:space="0" w:color="auto"/>
          </w:divBdr>
        </w:div>
        <w:div w:id="299579804">
          <w:marLeft w:val="0"/>
          <w:marRight w:val="0"/>
          <w:marTop w:val="0"/>
          <w:marBottom w:val="0"/>
          <w:divBdr>
            <w:top w:val="none" w:sz="0" w:space="0" w:color="auto"/>
            <w:left w:val="none" w:sz="0" w:space="0" w:color="auto"/>
            <w:bottom w:val="none" w:sz="0" w:space="0" w:color="auto"/>
            <w:right w:val="none" w:sz="0" w:space="0" w:color="auto"/>
          </w:divBdr>
        </w:div>
        <w:div w:id="304286015">
          <w:marLeft w:val="0"/>
          <w:marRight w:val="0"/>
          <w:marTop w:val="0"/>
          <w:marBottom w:val="0"/>
          <w:divBdr>
            <w:top w:val="none" w:sz="0" w:space="0" w:color="auto"/>
            <w:left w:val="none" w:sz="0" w:space="0" w:color="auto"/>
            <w:bottom w:val="none" w:sz="0" w:space="0" w:color="auto"/>
            <w:right w:val="none" w:sz="0" w:space="0" w:color="auto"/>
          </w:divBdr>
        </w:div>
        <w:div w:id="306594238">
          <w:marLeft w:val="0"/>
          <w:marRight w:val="0"/>
          <w:marTop w:val="0"/>
          <w:marBottom w:val="0"/>
          <w:divBdr>
            <w:top w:val="none" w:sz="0" w:space="0" w:color="auto"/>
            <w:left w:val="none" w:sz="0" w:space="0" w:color="auto"/>
            <w:bottom w:val="none" w:sz="0" w:space="0" w:color="auto"/>
            <w:right w:val="none" w:sz="0" w:space="0" w:color="auto"/>
          </w:divBdr>
        </w:div>
        <w:div w:id="310016130">
          <w:marLeft w:val="0"/>
          <w:marRight w:val="0"/>
          <w:marTop w:val="0"/>
          <w:marBottom w:val="0"/>
          <w:divBdr>
            <w:top w:val="none" w:sz="0" w:space="0" w:color="auto"/>
            <w:left w:val="none" w:sz="0" w:space="0" w:color="auto"/>
            <w:bottom w:val="none" w:sz="0" w:space="0" w:color="auto"/>
            <w:right w:val="none" w:sz="0" w:space="0" w:color="auto"/>
          </w:divBdr>
        </w:div>
        <w:div w:id="328140302">
          <w:marLeft w:val="0"/>
          <w:marRight w:val="0"/>
          <w:marTop w:val="0"/>
          <w:marBottom w:val="0"/>
          <w:divBdr>
            <w:top w:val="none" w:sz="0" w:space="0" w:color="auto"/>
            <w:left w:val="none" w:sz="0" w:space="0" w:color="auto"/>
            <w:bottom w:val="none" w:sz="0" w:space="0" w:color="auto"/>
            <w:right w:val="none" w:sz="0" w:space="0" w:color="auto"/>
          </w:divBdr>
        </w:div>
        <w:div w:id="330380292">
          <w:marLeft w:val="0"/>
          <w:marRight w:val="0"/>
          <w:marTop w:val="0"/>
          <w:marBottom w:val="0"/>
          <w:divBdr>
            <w:top w:val="none" w:sz="0" w:space="0" w:color="auto"/>
            <w:left w:val="none" w:sz="0" w:space="0" w:color="auto"/>
            <w:bottom w:val="none" w:sz="0" w:space="0" w:color="auto"/>
            <w:right w:val="none" w:sz="0" w:space="0" w:color="auto"/>
          </w:divBdr>
        </w:div>
        <w:div w:id="339040450">
          <w:marLeft w:val="0"/>
          <w:marRight w:val="0"/>
          <w:marTop w:val="0"/>
          <w:marBottom w:val="0"/>
          <w:divBdr>
            <w:top w:val="none" w:sz="0" w:space="0" w:color="auto"/>
            <w:left w:val="none" w:sz="0" w:space="0" w:color="auto"/>
            <w:bottom w:val="none" w:sz="0" w:space="0" w:color="auto"/>
            <w:right w:val="none" w:sz="0" w:space="0" w:color="auto"/>
          </w:divBdr>
        </w:div>
        <w:div w:id="350840093">
          <w:marLeft w:val="0"/>
          <w:marRight w:val="0"/>
          <w:marTop w:val="0"/>
          <w:marBottom w:val="0"/>
          <w:divBdr>
            <w:top w:val="none" w:sz="0" w:space="0" w:color="auto"/>
            <w:left w:val="none" w:sz="0" w:space="0" w:color="auto"/>
            <w:bottom w:val="none" w:sz="0" w:space="0" w:color="auto"/>
            <w:right w:val="none" w:sz="0" w:space="0" w:color="auto"/>
          </w:divBdr>
        </w:div>
        <w:div w:id="360400261">
          <w:marLeft w:val="0"/>
          <w:marRight w:val="0"/>
          <w:marTop w:val="0"/>
          <w:marBottom w:val="0"/>
          <w:divBdr>
            <w:top w:val="none" w:sz="0" w:space="0" w:color="auto"/>
            <w:left w:val="none" w:sz="0" w:space="0" w:color="auto"/>
            <w:bottom w:val="none" w:sz="0" w:space="0" w:color="auto"/>
            <w:right w:val="none" w:sz="0" w:space="0" w:color="auto"/>
          </w:divBdr>
        </w:div>
        <w:div w:id="361328613">
          <w:marLeft w:val="0"/>
          <w:marRight w:val="0"/>
          <w:marTop w:val="0"/>
          <w:marBottom w:val="0"/>
          <w:divBdr>
            <w:top w:val="none" w:sz="0" w:space="0" w:color="auto"/>
            <w:left w:val="none" w:sz="0" w:space="0" w:color="auto"/>
            <w:bottom w:val="none" w:sz="0" w:space="0" w:color="auto"/>
            <w:right w:val="none" w:sz="0" w:space="0" w:color="auto"/>
          </w:divBdr>
        </w:div>
        <w:div w:id="365718109">
          <w:marLeft w:val="0"/>
          <w:marRight w:val="0"/>
          <w:marTop w:val="0"/>
          <w:marBottom w:val="0"/>
          <w:divBdr>
            <w:top w:val="none" w:sz="0" w:space="0" w:color="auto"/>
            <w:left w:val="none" w:sz="0" w:space="0" w:color="auto"/>
            <w:bottom w:val="none" w:sz="0" w:space="0" w:color="auto"/>
            <w:right w:val="none" w:sz="0" w:space="0" w:color="auto"/>
          </w:divBdr>
        </w:div>
        <w:div w:id="397483588">
          <w:marLeft w:val="0"/>
          <w:marRight w:val="0"/>
          <w:marTop w:val="0"/>
          <w:marBottom w:val="0"/>
          <w:divBdr>
            <w:top w:val="none" w:sz="0" w:space="0" w:color="auto"/>
            <w:left w:val="none" w:sz="0" w:space="0" w:color="auto"/>
            <w:bottom w:val="none" w:sz="0" w:space="0" w:color="auto"/>
            <w:right w:val="none" w:sz="0" w:space="0" w:color="auto"/>
          </w:divBdr>
        </w:div>
        <w:div w:id="398133826">
          <w:marLeft w:val="0"/>
          <w:marRight w:val="0"/>
          <w:marTop w:val="0"/>
          <w:marBottom w:val="0"/>
          <w:divBdr>
            <w:top w:val="none" w:sz="0" w:space="0" w:color="auto"/>
            <w:left w:val="none" w:sz="0" w:space="0" w:color="auto"/>
            <w:bottom w:val="none" w:sz="0" w:space="0" w:color="auto"/>
            <w:right w:val="none" w:sz="0" w:space="0" w:color="auto"/>
          </w:divBdr>
        </w:div>
        <w:div w:id="405809049">
          <w:marLeft w:val="0"/>
          <w:marRight w:val="0"/>
          <w:marTop w:val="0"/>
          <w:marBottom w:val="0"/>
          <w:divBdr>
            <w:top w:val="none" w:sz="0" w:space="0" w:color="auto"/>
            <w:left w:val="none" w:sz="0" w:space="0" w:color="auto"/>
            <w:bottom w:val="none" w:sz="0" w:space="0" w:color="auto"/>
            <w:right w:val="none" w:sz="0" w:space="0" w:color="auto"/>
          </w:divBdr>
        </w:div>
        <w:div w:id="419985018">
          <w:marLeft w:val="0"/>
          <w:marRight w:val="0"/>
          <w:marTop w:val="0"/>
          <w:marBottom w:val="0"/>
          <w:divBdr>
            <w:top w:val="none" w:sz="0" w:space="0" w:color="auto"/>
            <w:left w:val="none" w:sz="0" w:space="0" w:color="auto"/>
            <w:bottom w:val="none" w:sz="0" w:space="0" w:color="auto"/>
            <w:right w:val="none" w:sz="0" w:space="0" w:color="auto"/>
          </w:divBdr>
        </w:div>
        <w:div w:id="426385404">
          <w:marLeft w:val="0"/>
          <w:marRight w:val="0"/>
          <w:marTop w:val="0"/>
          <w:marBottom w:val="0"/>
          <w:divBdr>
            <w:top w:val="none" w:sz="0" w:space="0" w:color="auto"/>
            <w:left w:val="none" w:sz="0" w:space="0" w:color="auto"/>
            <w:bottom w:val="none" w:sz="0" w:space="0" w:color="auto"/>
            <w:right w:val="none" w:sz="0" w:space="0" w:color="auto"/>
          </w:divBdr>
        </w:div>
        <w:div w:id="432743372">
          <w:marLeft w:val="0"/>
          <w:marRight w:val="0"/>
          <w:marTop w:val="0"/>
          <w:marBottom w:val="0"/>
          <w:divBdr>
            <w:top w:val="none" w:sz="0" w:space="0" w:color="auto"/>
            <w:left w:val="none" w:sz="0" w:space="0" w:color="auto"/>
            <w:bottom w:val="none" w:sz="0" w:space="0" w:color="auto"/>
            <w:right w:val="none" w:sz="0" w:space="0" w:color="auto"/>
          </w:divBdr>
        </w:div>
        <w:div w:id="439565913">
          <w:marLeft w:val="0"/>
          <w:marRight w:val="0"/>
          <w:marTop w:val="0"/>
          <w:marBottom w:val="0"/>
          <w:divBdr>
            <w:top w:val="none" w:sz="0" w:space="0" w:color="auto"/>
            <w:left w:val="none" w:sz="0" w:space="0" w:color="auto"/>
            <w:bottom w:val="none" w:sz="0" w:space="0" w:color="auto"/>
            <w:right w:val="none" w:sz="0" w:space="0" w:color="auto"/>
          </w:divBdr>
        </w:div>
        <w:div w:id="450167570">
          <w:marLeft w:val="0"/>
          <w:marRight w:val="0"/>
          <w:marTop w:val="0"/>
          <w:marBottom w:val="0"/>
          <w:divBdr>
            <w:top w:val="none" w:sz="0" w:space="0" w:color="auto"/>
            <w:left w:val="none" w:sz="0" w:space="0" w:color="auto"/>
            <w:bottom w:val="none" w:sz="0" w:space="0" w:color="auto"/>
            <w:right w:val="none" w:sz="0" w:space="0" w:color="auto"/>
          </w:divBdr>
        </w:div>
        <w:div w:id="455417319">
          <w:marLeft w:val="0"/>
          <w:marRight w:val="0"/>
          <w:marTop w:val="0"/>
          <w:marBottom w:val="0"/>
          <w:divBdr>
            <w:top w:val="none" w:sz="0" w:space="0" w:color="auto"/>
            <w:left w:val="none" w:sz="0" w:space="0" w:color="auto"/>
            <w:bottom w:val="none" w:sz="0" w:space="0" w:color="auto"/>
            <w:right w:val="none" w:sz="0" w:space="0" w:color="auto"/>
          </w:divBdr>
        </w:div>
        <w:div w:id="456293073">
          <w:marLeft w:val="0"/>
          <w:marRight w:val="0"/>
          <w:marTop w:val="0"/>
          <w:marBottom w:val="0"/>
          <w:divBdr>
            <w:top w:val="none" w:sz="0" w:space="0" w:color="auto"/>
            <w:left w:val="none" w:sz="0" w:space="0" w:color="auto"/>
            <w:bottom w:val="none" w:sz="0" w:space="0" w:color="auto"/>
            <w:right w:val="none" w:sz="0" w:space="0" w:color="auto"/>
          </w:divBdr>
        </w:div>
        <w:div w:id="467741753">
          <w:marLeft w:val="0"/>
          <w:marRight w:val="0"/>
          <w:marTop w:val="0"/>
          <w:marBottom w:val="0"/>
          <w:divBdr>
            <w:top w:val="none" w:sz="0" w:space="0" w:color="auto"/>
            <w:left w:val="none" w:sz="0" w:space="0" w:color="auto"/>
            <w:bottom w:val="none" w:sz="0" w:space="0" w:color="auto"/>
            <w:right w:val="none" w:sz="0" w:space="0" w:color="auto"/>
          </w:divBdr>
        </w:div>
        <w:div w:id="479808122">
          <w:marLeft w:val="0"/>
          <w:marRight w:val="0"/>
          <w:marTop w:val="0"/>
          <w:marBottom w:val="0"/>
          <w:divBdr>
            <w:top w:val="none" w:sz="0" w:space="0" w:color="auto"/>
            <w:left w:val="none" w:sz="0" w:space="0" w:color="auto"/>
            <w:bottom w:val="none" w:sz="0" w:space="0" w:color="auto"/>
            <w:right w:val="none" w:sz="0" w:space="0" w:color="auto"/>
          </w:divBdr>
        </w:div>
        <w:div w:id="500581087">
          <w:marLeft w:val="0"/>
          <w:marRight w:val="0"/>
          <w:marTop w:val="0"/>
          <w:marBottom w:val="0"/>
          <w:divBdr>
            <w:top w:val="none" w:sz="0" w:space="0" w:color="auto"/>
            <w:left w:val="none" w:sz="0" w:space="0" w:color="auto"/>
            <w:bottom w:val="none" w:sz="0" w:space="0" w:color="auto"/>
            <w:right w:val="none" w:sz="0" w:space="0" w:color="auto"/>
          </w:divBdr>
        </w:div>
        <w:div w:id="530921961">
          <w:marLeft w:val="0"/>
          <w:marRight w:val="0"/>
          <w:marTop w:val="0"/>
          <w:marBottom w:val="0"/>
          <w:divBdr>
            <w:top w:val="none" w:sz="0" w:space="0" w:color="auto"/>
            <w:left w:val="none" w:sz="0" w:space="0" w:color="auto"/>
            <w:bottom w:val="none" w:sz="0" w:space="0" w:color="auto"/>
            <w:right w:val="none" w:sz="0" w:space="0" w:color="auto"/>
          </w:divBdr>
        </w:div>
        <w:div w:id="533882755">
          <w:marLeft w:val="0"/>
          <w:marRight w:val="0"/>
          <w:marTop w:val="0"/>
          <w:marBottom w:val="0"/>
          <w:divBdr>
            <w:top w:val="none" w:sz="0" w:space="0" w:color="auto"/>
            <w:left w:val="none" w:sz="0" w:space="0" w:color="auto"/>
            <w:bottom w:val="none" w:sz="0" w:space="0" w:color="auto"/>
            <w:right w:val="none" w:sz="0" w:space="0" w:color="auto"/>
          </w:divBdr>
        </w:div>
        <w:div w:id="534658400">
          <w:marLeft w:val="0"/>
          <w:marRight w:val="0"/>
          <w:marTop w:val="0"/>
          <w:marBottom w:val="0"/>
          <w:divBdr>
            <w:top w:val="none" w:sz="0" w:space="0" w:color="auto"/>
            <w:left w:val="none" w:sz="0" w:space="0" w:color="auto"/>
            <w:bottom w:val="none" w:sz="0" w:space="0" w:color="auto"/>
            <w:right w:val="none" w:sz="0" w:space="0" w:color="auto"/>
          </w:divBdr>
        </w:div>
        <w:div w:id="536166213">
          <w:marLeft w:val="0"/>
          <w:marRight w:val="0"/>
          <w:marTop w:val="0"/>
          <w:marBottom w:val="0"/>
          <w:divBdr>
            <w:top w:val="none" w:sz="0" w:space="0" w:color="auto"/>
            <w:left w:val="none" w:sz="0" w:space="0" w:color="auto"/>
            <w:bottom w:val="none" w:sz="0" w:space="0" w:color="auto"/>
            <w:right w:val="none" w:sz="0" w:space="0" w:color="auto"/>
          </w:divBdr>
        </w:div>
        <w:div w:id="536700666">
          <w:marLeft w:val="0"/>
          <w:marRight w:val="0"/>
          <w:marTop w:val="0"/>
          <w:marBottom w:val="0"/>
          <w:divBdr>
            <w:top w:val="none" w:sz="0" w:space="0" w:color="auto"/>
            <w:left w:val="none" w:sz="0" w:space="0" w:color="auto"/>
            <w:bottom w:val="none" w:sz="0" w:space="0" w:color="auto"/>
            <w:right w:val="none" w:sz="0" w:space="0" w:color="auto"/>
          </w:divBdr>
        </w:div>
        <w:div w:id="539053004">
          <w:marLeft w:val="0"/>
          <w:marRight w:val="0"/>
          <w:marTop w:val="0"/>
          <w:marBottom w:val="0"/>
          <w:divBdr>
            <w:top w:val="none" w:sz="0" w:space="0" w:color="auto"/>
            <w:left w:val="none" w:sz="0" w:space="0" w:color="auto"/>
            <w:bottom w:val="none" w:sz="0" w:space="0" w:color="auto"/>
            <w:right w:val="none" w:sz="0" w:space="0" w:color="auto"/>
          </w:divBdr>
        </w:div>
        <w:div w:id="548109286">
          <w:marLeft w:val="0"/>
          <w:marRight w:val="0"/>
          <w:marTop w:val="0"/>
          <w:marBottom w:val="0"/>
          <w:divBdr>
            <w:top w:val="none" w:sz="0" w:space="0" w:color="auto"/>
            <w:left w:val="none" w:sz="0" w:space="0" w:color="auto"/>
            <w:bottom w:val="none" w:sz="0" w:space="0" w:color="auto"/>
            <w:right w:val="none" w:sz="0" w:space="0" w:color="auto"/>
          </w:divBdr>
        </w:div>
        <w:div w:id="555824396">
          <w:marLeft w:val="0"/>
          <w:marRight w:val="0"/>
          <w:marTop w:val="0"/>
          <w:marBottom w:val="0"/>
          <w:divBdr>
            <w:top w:val="none" w:sz="0" w:space="0" w:color="auto"/>
            <w:left w:val="none" w:sz="0" w:space="0" w:color="auto"/>
            <w:bottom w:val="none" w:sz="0" w:space="0" w:color="auto"/>
            <w:right w:val="none" w:sz="0" w:space="0" w:color="auto"/>
          </w:divBdr>
        </w:div>
        <w:div w:id="557782245">
          <w:marLeft w:val="0"/>
          <w:marRight w:val="0"/>
          <w:marTop w:val="0"/>
          <w:marBottom w:val="0"/>
          <w:divBdr>
            <w:top w:val="none" w:sz="0" w:space="0" w:color="auto"/>
            <w:left w:val="none" w:sz="0" w:space="0" w:color="auto"/>
            <w:bottom w:val="none" w:sz="0" w:space="0" w:color="auto"/>
            <w:right w:val="none" w:sz="0" w:space="0" w:color="auto"/>
          </w:divBdr>
        </w:div>
        <w:div w:id="567424130">
          <w:marLeft w:val="0"/>
          <w:marRight w:val="0"/>
          <w:marTop w:val="0"/>
          <w:marBottom w:val="0"/>
          <w:divBdr>
            <w:top w:val="none" w:sz="0" w:space="0" w:color="auto"/>
            <w:left w:val="none" w:sz="0" w:space="0" w:color="auto"/>
            <w:bottom w:val="none" w:sz="0" w:space="0" w:color="auto"/>
            <w:right w:val="none" w:sz="0" w:space="0" w:color="auto"/>
          </w:divBdr>
        </w:div>
        <w:div w:id="579096136">
          <w:marLeft w:val="0"/>
          <w:marRight w:val="0"/>
          <w:marTop w:val="0"/>
          <w:marBottom w:val="0"/>
          <w:divBdr>
            <w:top w:val="none" w:sz="0" w:space="0" w:color="auto"/>
            <w:left w:val="none" w:sz="0" w:space="0" w:color="auto"/>
            <w:bottom w:val="none" w:sz="0" w:space="0" w:color="auto"/>
            <w:right w:val="none" w:sz="0" w:space="0" w:color="auto"/>
          </w:divBdr>
        </w:div>
        <w:div w:id="590745702">
          <w:marLeft w:val="0"/>
          <w:marRight w:val="0"/>
          <w:marTop w:val="0"/>
          <w:marBottom w:val="0"/>
          <w:divBdr>
            <w:top w:val="none" w:sz="0" w:space="0" w:color="auto"/>
            <w:left w:val="none" w:sz="0" w:space="0" w:color="auto"/>
            <w:bottom w:val="none" w:sz="0" w:space="0" w:color="auto"/>
            <w:right w:val="none" w:sz="0" w:space="0" w:color="auto"/>
          </w:divBdr>
        </w:div>
        <w:div w:id="591933839">
          <w:marLeft w:val="0"/>
          <w:marRight w:val="0"/>
          <w:marTop w:val="0"/>
          <w:marBottom w:val="0"/>
          <w:divBdr>
            <w:top w:val="none" w:sz="0" w:space="0" w:color="auto"/>
            <w:left w:val="none" w:sz="0" w:space="0" w:color="auto"/>
            <w:bottom w:val="none" w:sz="0" w:space="0" w:color="auto"/>
            <w:right w:val="none" w:sz="0" w:space="0" w:color="auto"/>
          </w:divBdr>
        </w:div>
        <w:div w:id="598828891">
          <w:marLeft w:val="0"/>
          <w:marRight w:val="0"/>
          <w:marTop w:val="0"/>
          <w:marBottom w:val="0"/>
          <w:divBdr>
            <w:top w:val="none" w:sz="0" w:space="0" w:color="auto"/>
            <w:left w:val="none" w:sz="0" w:space="0" w:color="auto"/>
            <w:bottom w:val="none" w:sz="0" w:space="0" w:color="auto"/>
            <w:right w:val="none" w:sz="0" w:space="0" w:color="auto"/>
          </w:divBdr>
        </w:div>
        <w:div w:id="600181904">
          <w:marLeft w:val="0"/>
          <w:marRight w:val="0"/>
          <w:marTop w:val="0"/>
          <w:marBottom w:val="0"/>
          <w:divBdr>
            <w:top w:val="none" w:sz="0" w:space="0" w:color="auto"/>
            <w:left w:val="none" w:sz="0" w:space="0" w:color="auto"/>
            <w:bottom w:val="none" w:sz="0" w:space="0" w:color="auto"/>
            <w:right w:val="none" w:sz="0" w:space="0" w:color="auto"/>
          </w:divBdr>
        </w:div>
        <w:div w:id="611322471">
          <w:marLeft w:val="0"/>
          <w:marRight w:val="0"/>
          <w:marTop w:val="0"/>
          <w:marBottom w:val="0"/>
          <w:divBdr>
            <w:top w:val="none" w:sz="0" w:space="0" w:color="auto"/>
            <w:left w:val="none" w:sz="0" w:space="0" w:color="auto"/>
            <w:bottom w:val="none" w:sz="0" w:space="0" w:color="auto"/>
            <w:right w:val="none" w:sz="0" w:space="0" w:color="auto"/>
          </w:divBdr>
        </w:div>
        <w:div w:id="613292366">
          <w:marLeft w:val="0"/>
          <w:marRight w:val="0"/>
          <w:marTop w:val="0"/>
          <w:marBottom w:val="0"/>
          <w:divBdr>
            <w:top w:val="none" w:sz="0" w:space="0" w:color="auto"/>
            <w:left w:val="none" w:sz="0" w:space="0" w:color="auto"/>
            <w:bottom w:val="none" w:sz="0" w:space="0" w:color="auto"/>
            <w:right w:val="none" w:sz="0" w:space="0" w:color="auto"/>
          </w:divBdr>
        </w:div>
        <w:div w:id="623341835">
          <w:marLeft w:val="0"/>
          <w:marRight w:val="0"/>
          <w:marTop w:val="0"/>
          <w:marBottom w:val="0"/>
          <w:divBdr>
            <w:top w:val="none" w:sz="0" w:space="0" w:color="auto"/>
            <w:left w:val="none" w:sz="0" w:space="0" w:color="auto"/>
            <w:bottom w:val="none" w:sz="0" w:space="0" w:color="auto"/>
            <w:right w:val="none" w:sz="0" w:space="0" w:color="auto"/>
          </w:divBdr>
        </w:div>
        <w:div w:id="630021669">
          <w:marLeft w:val="0"/>
          <w:marRight w:val="0"/>
          <w:marTop w:val="0"/>
          <w:marBottom w:val="0"/>
          <w:divBdr>
            <w:top w:val="none" w:sz="0" w:space="0" w:color="auto"/>
            <w:left w:val="none" w:sz="0" w:space="0" w:color="auto"/>
            <w:bottom w:val="none" w:sz="0" w:space="0" w:color="auto"/>
            <w:right w:val="none" w:sz="0" w:space="0" w:color="auto"/>
          </w:divBdr>
        </w:div>
        <w:div w:id="643051672">
          <w:marLeft w:val="0"/>
          <w:marRight w:val="0"/>
          <w:marTop w:val="0"/>
          <w:marBottom w:val="0"/>
          <w:divBdr>
            <w:top w:val="none" w:sz="0" w:space="0" w:color="auto"/>
            <w:left w:val="none" w:sz="0" w:space="0" w:color="auto"/>
            <w:bottom w:val="none" w:sz="0" w:space="0" w:color="auto"/>
            <w:right w:val="none" w:sz="0" w:space="0" w:color="auto"/>
          </w:divBdr>
        </w:div>
        <w:div w:id="657341910">
          <w:marLeft w:val="0"/>
          <w:marRight w:val="0"/>
          <w:marTop w:val="0"/>
          <w:marBottom w:val="0"/>
          <w:divBdr>
            <w:top w:val="none" w:sz="0" w:space="0" w:color="auto"/>
            <w:left w:val="none" w:sz="0" w:space="0" w:color="auto"/>
            <w:bottom w:val="none" w:sz="0" w:space="0" w:color="auto"/>
            <w:right w:val="none" w:sz="0" w:space="0" w:color="auto"/>
          </w:divBdr>
        </w:div>
        <w:div w:id="657851171">
          <w:marLeft w:val="0"/>
          <w:marRight w:val="0"/>
          <w:marTop w:val="0"/>
          <w:marBottom w:val="0"/>
          <w:divBdr>
            <w:top w:val="none" w:sz="0" w:space="0" w:color="auto"/>
            <w:left w:val="none" w:sz="0" w:space="0" w:color="auto"/>
            <w:bottom w:val="none" w:sz="0" w:space="0" w:color="auto"/>
            <w:right w:val="none" w:sz="0" w:space="0" w:color="auto"/>
          </w:divBdr>
        </w:div>
        <w:div w:id="664745487">
          <w:marLeft w:val="0"/>
          <w:marRight w:val="0"/>
          <w:marTop w:val="0"/>
          <w:marBottom w:val="0"/>
          <w:divBdr>
            <w:top w:val="none" w:sz="0" w:space="0" w:color="auto"/>
            <w:left w:val="none" w:sz="0" w:space="0" w:color="auto"/>
            <w:bottom w:val="none" w:sz="0" w:space="0" w:color="auto"/>
            <w:right w:val="none" w:sz="0" w:space="0" w:color="auto"/>
          </w:divBdr>
        </w:div>
        <w:div w:id="678042397">
          <w:marLeft w:val="0"/>
          <w:marRight w:val="0"/>
          <w:marTop w:val="0"/>
          <w:marBottom w:val="0"/>
          <w:divBdr>
            <w:top w:val="none" w:sz="0" w:space="0" w:color="auto"/>
            <w:left w:val="none" w:sz="0" w:space="0" w:color="auto"/>
            <w:bottom w:val="none" w:sz="0" w:space="0" w:color="auto"/>
            <w:right w:val="none" w:sz="0" w:space="0" w:color="auto"/>
          </w:divBdr>
        </w:div>
        <w:div w:id="681470509">
          <w:marLeft w:val="0"/>
          <w:marRight w:val="0"/>
          <w:marTop w:val="0"/>
          <w:marBottom w:val="0"/>
          <w:divBdr>
            <w:top w:val="none" w:sz="0" w:space="0" w:color="auto"/>
            <w:left w:val="none" w:sz="0" w:space="0" w:color="auto"/>
            <w:bottom w:val="none" w:sz="0" w:space="0" w:color="auto"/>
            <w:right w:val="none" w:sz="0" w:space="0" w:color="auto"/>
          </w:divBdr>
        </w:div>
        <w:div w:id="711265962">
          <w:marLeft w:val="0"/>
          <w:marRight w:val="0"/>
          <w:marTop w:val="0"/>
          <w:marBottom w:val="0"/>
          <w:divBdr>
            <w:top w:val="none" w:sz="0" w:space="0" w:color="auto"/>
            <w:left w:val="none" w:sz="0" w:space="0" w:color="auto"/>
            <w:bottom w:val="none" w:sz="0" w:space="0" w:color="auto"/>
            <w:right w:val="none" w:sz="0" w:space="0" w:color="auto"/>
          </w:divBdr>
        </w:div>
        <w:div w:id="725878781">
          <w:marLeft w:val="0"/>
          <w:marRight w:val="0"/>
          <w:marTop w:val="0"/>
          <w:marBottom w:val="0"/>
          <w:divBdr>
            <w:top w:val="none" w:sz="0" w:space="0" w:color="auto"/>
            <w:left w:val="none" w:sz="0" w:space="0" w:color="auto"/>
            <w:bottom w:val="none" w:sz="0" w:space="0" w:color="auto"/>
            <w:right w:val="none" w:sz="0" w:space="0" w:color="auto"/>
          </w:divBdr>
        </w:div>
        <w:div w:id="726074126">
          <w:marLeft w:val="0"/>
          <w:marRight w:val="0"/>
          <w:marTop w:val="0"/>
          <w:marBottom w:val="0"/>
          <w:divBdr>
            <w:top w:val="none" w:sz="0" w:space="0" w:color="auto"/>
            <w:left w:val="none" w:sz="0" w:space="0" w:color="auto"/>
            <w:bottom w:val="none" w:sz="0" w:space="0" w:color="auto"/>
            <w:right w:val="none" w:sz="0" w:space="0" w:color="auto"/>
          </w:divBdr>
        </w:div>
        <w:div w:id="729957600">
          <w:marLeft w:val="0"/>
          <w:marRight w:val="0"/>
          <w:marTop w:val="0"/>
          <w:marBottom w:val="0"/>
          <w:divBdr>
            <w:top w:val="none" w:sz="0" w:space="0" w:color="auto"/>
            <w:left w:val="none" w:sz="0" w:space="0" w:color="auto"/>
            <w:bottom w:val="none" w:sz="0" w:space="0" w:color="auto"/>
            <w:right w:val="none" w:sz="0" w:space="0" w:color="auto"/>
          </w:divBdr>
        </w:div>
        <w:div w:id="732823556">
          <w:marLeft w:val="0"/>
          <w:marRight w:val="0"/>
          <w:marTop w:val="0"/>
          <w:marBottom w:val="0"/>
          <w:divBdr>
            <w:top w:val="none" w:sz="0" w:space="0" w:color="auto"/>
            <w:left w:val="none" w:sz="0" w:space="0" w:color="auto"/>
            <w:bottom w:val="none" w:sz="0" w:space="0" w:color="auto"/>
            <w:right w:val="none" w:sz="0" w:space="0" w:color="auto"/>
          </w:divBdr>
        </w:div>
        <w:div w:id="736827003">
          <w:marLeft w:val="0"/>
          <w:marRight w:val="0"/>
          <w:marTop w:val="0"/>
          <w:marBottom w:val="0"/>
          <w:divBdr>
            <w:top w:val="none" w:sz="0" w:space="0" w:color="auto"/>
            <w:left w:val="none" w:sz="0" w:space="0" w:color="auto"/>
            <w:bottom w:val="none" w:sz="0" w:space="0" w:color="auto"/>
            <w:right w:val="none" w:sz="0" w:space="0" w:color="auto"/>
          </w:divBdr>
        </w:div>
        <w:div w:id="741876590">
          <w:marLeft w:val="0"/>
          <w:marRight w:val="0"/>
          <w:marTop w:val="0"/>
          <w:marBottom w:val="0"/>
          <w:divBdr>
            <w:top w:val="none" w:sz="0" w:space="0" w:color="auto"/>
            <w:left w:val="none" w:sz="0" w:space="0" w:color="auto"/>
            <w:bottom w:val="none" w:sz="0" w:space="0" w:color="auto"/>
            <w:right w:val="none" w:sz="0" w:space="0" w:color="auto"/>
          </w:divBdr>
        </w:div>
        <w:div w:id="744109835">
          <w:marLeft w:val="0"/>
          <w:marRight w:val="0"/>
          <w:marTop w:val="0"/>
          <w:marBottom w:val="0"/>
          <w:divBdr>
            <w:top w:val="none" w:sz="0" w:space="0" w:color="auto"/>
            <w:left w:val="none" w:sz="0" w:space="0" w:color="auto"/>
            <w:bottom w:val="none" w:sz="0" w:space="0" w:color="auto"/>
            <w:right w:val="none" w:sz="0" w:space="0" w:color="auto"/>
          </w:divBdr>
        </w:div>
        <w:div w:id="751245116">
          <w:marLeft w:val="0"/>
          <w:marRight w:val="0"/>
          <w:marTop w:val="0"/>
          <w:marBottom w:val="0"/>
          <w:divBdr>
            <w:top w:val="none" w:sz="0" w:space="0" w:color="auto"/>
            <w:left w:val="none" w:sz="0" w:space="0" w:color="auto"/>
            <w:bottom w:val="none" w:sz="0" w:space="0" w:color="auto"/>
            <w:right w:val="none" w:sz="0" w:space="0" w:color="auto"/>
          </w:divBdr>
        </w:div>
        <w:div w:id="756949632">
          <w:marLeft w:val="0"/>
          <w:marRight w:val="0"/>
          <w:marTop w:val="0"/>
          <w:marBottom w:val="0"/>
          <w:divBdr>
            <w:top w:val="none" w:sz="0" w:space="0" w:color="auto"/>
            <w:left w:val="none" w:sz="0" w:space="0" w:color="auto"/>
            <w:bottom w:val="none" w:sz="0" w:space="0" w:color="auto"/>
            <w:right w:val="none" w:sz="0" w:space="0" w:color="auto"/>
          </w:divBdr>
        </w:div>
        <w:div w:id="762411960">
          <w:marLeft w:val="0"/>
          <w:marRight w:val="0"/>
          <w:marTop w:val="0"/>
          <w:marBottom w:val="0"/>
          <w:divBdr>
            <w:top w:val="none" w:sz="0" w:space="0" w:color="auto"/>
            <w:left w:val="none" w:sz="0" w:space="0" w:color="auto"/>
            <w:bottom w:val="none" w:sz="0" w:space="0" w:color="auto"/>
            <w:right w:val="none" w:sz="0" w:space="0" w:color="auto"/>
          </w:divBdr>
        </w:div>
        <w:div w:id="765921420">
          <w:marLeft w:val="0"/>
          <w:marRight w:val="0"/>
          <w:marTop w:val="0"/>
          <w:marBottom w:val="0"/>
          <w:divBdr>
            <w:top w:val="none" w:sz="0" w:space="0" w:color="auto"/>
            <w:left w:val="none" w:sz="0" w:space="0" w:color="auto"/>
            <w:bottom w:val="none" w:sz="0" w:space="0" w:color="auto"/>
            <w:right w:val="none" w:sz="0" w:space="0" w:color="auto"/>
          </w:divBdr>
        </w:div>
        <w:div w:id="770005248">
          <w:marLeft w:val="0"/>
          <w:marRight w:val="0"/>
          <w:marTop w:val="0"/>
          <w:marBottom w:val="0"/>
          <w:divBdr>
            <w:top w:val="none" w:sz="0" w:space="0" w:color="auto"/>
            <w:left w:val="none" w:sz="0" w:space="0" w:color="auto"/>
            <w:bottom w:val="none" w:sz="0" w:space="0" w:color="auto"/>
            <w:right w:val="none" w:sz="0" w:space="0" w:color="auto"/>
          </w:divBdr>
        </w:div>
        <w:div w:id="776094522">
          <w:marLeft w:val="0"/>
          <w:marRight w:val="0"/>
          <w:marTop w:val="0"/>
          <w:marBottom w:val="0"/>
          <w:divBdr>
            <w:top w:val="none" w:sz="0" w:space="0" w:color="auto"/>
            <w:left w:val="none" w:sz="0" w:space="0" w:color="auto"/>
            <w:bottom w:val="none" w:sz="0" w:space="0" w:color="auto"/>
            <w:right w:val="none" w:sz="0" w:space="0" w:color="auto"/>
          </w:divBdr>
        </w:div>
        <w:div w:id="783816179">
          <w:marLeft w:val="0"/>
          <w:marRight w:val="0"/>
          <w:marTop w:val="0"/>
          <w:marBottom w:val="0"/>
          <w:divBdr>
            <w:top w:val="none" w:sz="0" w:space="0" w:color="auto"/>
            <w:left w:val="none" w:sz="0" w:space="0" w:color="auto"/>
            <w:bottom w:val="none" w:sz="0" w:space="0" w:color="auto"/>
            <w:right w:val="none" w:sz="0" w:space="0" w:color="auto"/>
          </w:divBdr>
        </w:div>
        <w:div w:id="799568664">
          <w:marLeft w:val="0"/>
          <w:marRight w:val="0"/>
          <w:marTop w:val="0"/>
          <w:marBottom w:val="0"/>
          <w:divBdr>
            <w:top w:val="none" w:sz="0" w:space="0" w:color="auto"/>
            <w:left w:val="none" w:sz="0" w:space="0" w:color="auto"/>
            <w:bottom w:val="none" w:sz="0" w:space="0" w:color="auto"/>
            <w:right w:val="none" w:sz="0" w:space="0" w:color="auto"/>
          </w:divBdr>
        </w:div>
        <w:div w:id="802968520">
          <w:marLeft w:val="0"/>
          <w:marRight w:val="0"/>
          <w:marTop w:val="0"/>
          <w:marBottom w:val="0"/>
          <w:divBdr>
            <w:top w:val="none" w:sz="0" w:space="0" w:color="auto"/>
            <w:left w:val="none" w:sz="0" w:space="0" w:color="auto"/>
            <w:bottom w:val="none" w:sz="0" w:space="0" w:color="auto"/>
            <w:right w:val="none" w:sz="0" w:space="0" w:color="auto"/>
          </w:divBdr>
        </w:div>
        <w:div w:id="803735398">
          <w:marLeft w:val="0"/>
          <w:marRight w:val="0"/>
          <w:marTop w:val="0"/>
          <w:marBottom w:val="0"/>
          <w:divBdr>
            <w:top w:val="none" w:sz="0" w:space="0" w:color="auto"/>
            <w:left w:val="none" w:sz="0" w:space="0" w:color="auto"/>
            <w:bottom w:val="none" w:sz="0" w:space="0" w:color="auto"/>
            <w:right w:val="none" w:sz="0" w:space="0" w:color="auto"/>
          </w:divBdr>
        </w:div>
        <w:div w:id="807279626">
          <w:marLeft w:val="0"/>
          <w:marRight w:val="0"/>
          <w:marTop w:val="0"/>
          <w:marBottom w:val="0"/>
          <w:divBdr>
            <w:top w:val="none" w:sz="0" w:space="0" w:color="auto"/>
            <w:left w:val="none" w:sz="0" w:space="0" w:color="auto"/>
            <w:bottom w:val="none" w:sz="0" w:space="0" w:color="auto"/>
            <w:right w:val="none" w:sz="0" w:space="0" w:color="auto"/>
          </w:divBdr>
        </w:div>
        <w:div w:id="834415939">
          <w:marLeft w:val="0"/>
          <w:marRight w:val="0"/>
          <w:marTop w:val="0"/>
          <w:marBottom w:val="0"/>
          <w:divBdr>
            <w:top w:val="none" w:sz="0" w:space="0" w:color="auto"/>
            <w:left w:val="none" w:sz="0" w:space="0" w:color="auto"/>
            <w:bottom w:val="none" w:sz="0" w:space="0" w:color="auto"/>
            <w:right w:val="none" w:sz="0" w:space="0" w:color="auto"/>
          </w:divBdr>
        </w:div>
        <w:div w:id="835264276">
          <w:marLeft w:val="0"/>
          <w:marRight w:val="0"/>
          <w:marTop w:val="0"/>
          <w:marBottom w:val="0"/>
          <w:divBdr>
            <w:top w:val="none" w:sz="0" w:space="0" w:color="auto"/>
            <w:left w:val="none" w:sz="0" w:space="0" w:color="auto"/>
            <w:bottom w:val="none" w:sz="0" w:space="0" w:color="auto"/>
            <w:right w:val="none" w:sz="0" w:space="0" w:color="auto"/>
          </w:divBdr>
        </w:div>
        <w:div w:id="846211440">
          <w:marLeft w:val="0"/>
          <w:marRight w:val="0"/>
          <w:marTop w:val="0"/>
          <w:marBottom w:val="0"/>
          <w:divBdr>
            <w:top w:val="none" w:sz="0" w:space="0" w:color="auto"/>
            <w:left w:val="none" w:sz="0" w:space="0" w:color="auto"/>
            <w:bottom w:val="none" w:sz="0" w:space="0" w:color="auto"/>
            <w:right w:val="none" w:sz="0" w:space="0" w:color="auto"/>
          </w:divBdr>
        </w:div>
        <w:div w:id="873037369">
          <w:marLeft w:val="0"/>
          <w:marRight w:val="0"/>
          <w:marTop w:val="0"/>
          <w:marBottom w:val="0"/>
          <w:divBdr>
            <w:top w:val="none" w:sz="0" w:space="0" w:color="auto"/>
            <w:left w:val="none" w:sz="0" w:space="0" w:color="auto"/>
            <w:bottom w:val="none" w:sz="0" w:space="0" w:color="auto"/>
            <w:right w:val="none" w:sz="0" w:space="0" w:color="auto"/>
          </w:divBdr>
        </w:div>
        <w:div w:id="896668142">
          <w:marLeft w:val="0"/>
          <w:marRight w:val="0"/>
          <w:marTop w:val="0"/>
          <w:marBottom w:val="0"/>
          <w:divBdr>
            <w:top w:val="none" w:sz="0" w:space="0" w:color="auto"/>
            <w:left w:val="none" w:sz="0" w:space="0" w:color="auto"/>
            <w:bottom w:val="none" w:sz="0" w:space="0" w:color="auto"/>
            <w:right w:val="none" w:sz="0" w:space="0" w:color="auto"/>
          </w:divBdr>
        </w:div>
        <w:div w:id="915745254">
          <w:marLeft w:val="0"/>
          <w:marRight w:val="0"/>
          <w:marTop w:val="0"/>
          <w:marBottom w:val="0"/>
          <w:divBdr>
            <w:top w:val="none" w:sz="0" w:space="0" w:color="auto"/>
            <w:left w:val="none" w:sz="0" w:space="0" w:color="auto"/>
            <w:bottom w:val="none" w:sz="0" w:space="0" w:color="auto"/>
            <w:right w:val="none" w:sz="0" w:space="0" w:color="auto"/>
          </w:divBdr>
        </w:div>
        <w:div w:id="930625428">
          <w:marLeft w:val="0"/>
          <w:marRight w:val="0"/>
          <w:marTop w:val="0"/>
          <w:marBottom w:val="0"/>
          <w:divBdr>
            <w:top w:val="none" w:sz="0" w:space="0" w:color="auto"/>
            <w:left w:val="none" w:sz="0" w:space="0" w:color="auto"/>
            <w:bottom w:val="none" w:sz="0" w:space="0" w:color="auto"/>
            <w:right w:val="none" w:sz="0" w:space="0" w:color="auto"/>
          </w:divBdr>
        </w:div>
        <w:div w:id="932007412">
          <w:marLeft w:val="0"/>
          <w:marRight w:val="0"/>
          <w:marTop w:val="0"/>
          <w:marBottom w:val="0"/>
          <w:divBdr>
            <w:top w:val="none" w:sz="0" w:space="0" w:color="auto"/>
            <w:left w:val="none" w:sz="0" w:space="0" w:color="auto"/>
            <w:bottom w:val="none" w:sz="0" w:space="0" w:color="auto"/>
            <w:right w:val="none" w:sz="0" w:space="0" w:color="auto"/>
          </w:divBdr>
        </w:div>
        <w:div w:id="936526043">
          <w:marLeft w:val="0"/>
          <w:marRight w:val="0"/>
          <w:marTop w:val="0"/>
          <w:marBottom w:val="0"/>
          <w:divBdr>
            <w:top w:val="none" w:sz="0" w:space="0" w:color="auto"/>
            <w:left w:val="none" w:sz="0" w:space="0" w:color="auto"/>
            <w:bottom w:val="none" w:sz="0" w:space="0" w:color="auto"/>
            <w:right w:val="none" w:sz="0" w:space="0" w:color="auto"/>
          </w:divBdr>
        </w:div>
        <w:div w:id="943653418">
          <w:marLeft w:val="0"/>
          <w:marRight w:val="0"/>
          <w:marTop w:val="0"/>
          <w:marBottom w:val="0"/>
          <w:divBdr>
            <w:top w:val="none" w:sz="0" w:space="0" w:color="auto"/>
            <w:left w:val="none" w:sz="0" w:space="0" w:color="auto"/>
            <w:bottom w:val="none" w:sz="0" w:space="0" w:color="auto"/>
            <w:right w:val="none" w:sz="0" w:space="0" w:color="auto"/>
          </w:divBdr>
        </w:div>
        <w:div w:id="949168959">
          <w:marLeft w:val="0"/>
          <w:marRight w:val="0"/>
          <w:marTop w:val="0"/>
          <w:marBottom w:val="0"/>
          <w:divBdr>
            <w:top w:val="none" w:sz="0" w:space="0" w:color="auto"/>
            <w:left w:val="none" w:sz="0" w:space="0" w:color="auto"/>
            <w:bottom w:val="none" w:sz="0" w:space="0" w:color="auto"/>
            <w:right w:val="none" w:sz="0" w:space="0" w:color="auto"/>
          </w:divBdr>
        </w:div>
        <w:div w:id="950161104">
          <w:marLeft w:val="0"/>
          <w:marRight w:val="0"/>
          <w:marTop w:val="0"/>
          <w:marBottom w:val="0"/>
          <w:divBdr>
            <w:top w:val="none" w:sz="0" w:space="0" w:color="auto"/>
            <w:left w:val="none" w:sz="0" w:space="0" w:color="auto"/>
            <w:bottom w:val="none" w:sz="0" w:space="0" w:color="auto"/>
            <w:right w:val="none" w:sz="0" w:space="0" w:color="auto"/>
          </w:divBdr>
        </w:div>
        <w:div w:id="985864188">
          <w:marLeft w:val="0"/>
          <w:marRight w:val="0"/>
          <w:marTop w:val="0"/>
          <w:marBottom w:val="0"/>
          <w:divBdr>
            <w:top w:val="none" w:sz="0" w:space="0" w:color="auto"/>
            <w:left w:val="none" w:sz="0" w:space="0" w:color="auto"/>
            <w:bottom w:val="none" w:sz="0" w:space="0" w:color="auto"/>
            <w:right w:val="none" w:sz="0" w:space="0" w:color="auto"/>
          </w:divBdr>
        </w:div>
        <w:div w:id="986130306">
          <w:marLeft w:val="0"/>
          <w:marRight w:val="0"/>
          <w:marTop w:val="0"/>
          <w:marBottom w:val="0"/>
          <w:divBdr>
            <w:top w:val="none" w:sz="0" w:space="0" w:color="auto"/>
            <w:left w:val="none" w:sz="0" w:space="0" w:color="auto"/>
            <w:bottom w:val="none" w:sz="0" w:space="0" w:color="auto"/>
            <w:right w:val="none" w:sz="0" w:space="0" w:color="auto"/>
          </w:divBdr>
        </w:div>
        <w:div w:id="988249294">
          <w:marLeft w:val="0"/>
          <w:marRight w:val="0"/>
          <w:marTop w:val="0"/>
          <w:marBottom w:val="0"/>
          <w:divBdr>
            <w:top w:val="none" w:sz="0" w:space="0" w:color="auto"/>
            <w:left w:val="none" w:sz="0" w:space="0" w:color="auto"/>
            <w:bottom w:val="none" w:sz="0" w:space="0" w:color="auto"/>
            <w:right w:val="none" w:sz="0" w:space="0" w:color="auto"/>
          </w:divBdr>
        </w:div>
        <w:div w:id="994339643">
          <w:marLeft w:val="0"/>
          <w:marRight w:val="0"/>
          <w:marTop w:val="0"/>
          <w:marBottom w:val="0"/>
          <w:divBdr>
            <w:top w:val="none" w:sz="0" w:space="0" w:color="auto"/>
            <w:left w:val="none" w:sz="0" w:space="0" w:color="auto"/>
            <w:bottom w:val="none" w:sz="0" w:space="0" w:color="auto"/>
            <w:right w:val="none" w:sz="0" w:space="0" w:color="auto"/>
          </w:divBdr>
        </w:div>
        <w:div w:id="998772088">
          <w:marLeft w:val="0"/>
          <w:marRight w:val="0"/>
          <w:marTop w:val="0"/>
          <w:marBottom w:val="0"/>
          <w:divBdr>
            <w:top w:val="none" w:sz="0" w:space="0" w:color="auto"/>
            <w:left w:val="none" w:sz="0" w:space="0" w:color="auto"/>
            <w:bottom w:val="none" w:sz="0" w:space="0" w:color="auto"/>
            <w:right w:val="none" w:sz="0" w:space="0" w:color="auto"/>
          </w:divBdr>
        </w:div>
        <w:div w:id="1006791378">
          <w:marLeft w:val="0"/>
          <w:marRight w:val="0"/>
          <w:marTop w:val="0"/>
          <w:marBottom w:val="0"/>
          <w:divBdr>
            <w:top w:val="none" w:sz="0" w:space="0" w:color="auto"/>
            <w:left w:val="none" w:sz="0" w:space="0" w:color="auto"/>
            <w:bottom w:val="none" w:sz="0" w:space="0" w:color="auto"/>
            <w:right w:val="none" w:sz="0" w:space="0" w:color="auto"/>
          </w:divBdr>
        </w:div>
        <w:div w:id="1024478159">
          <w:marLeft w:val="0"/>
          <w:marRight w:val="0"/>
          <w:marTop w:val="0"/>
          <w:marBottom w:val="0"/>
          <w:divBdr>
            <w:top w:val="none" w:sz="0" w:space="0" w:color="auto"/>
            <w:left w:val="none" w:sz="0" w:space="0" w:color="auto"/>
            <w:bottom w:val="none" w:sz="0" w:space="0" w:color="auto"/>
            <w:right w:val="none" w:sz="0" w:space="0" w:color="auto"/>
          </w:divBdr>
        </w:div>
        <w:div w:id="1026102105">
          <w:marLeft w:val="0"/>
          <w:marRight w:val="0"/>
          <w:marTop w:val="0"/>
          <w:marBottom w:val="0"/>
          <w:divBdr>
            <w:top w:val="none" w:sz="0" w:space="0" w:color="auto"/>
            <w:left w:val="none" w:sz="0" w:space="0" w:color="auto"/>
            <w:bottom w:val="none" w:sz="0" w:space="0" w:color="auto"/>
            <w:right w:val="none" w:sz="0" w:space="0" w:color="auto"/>
          </w:divBdr>
        </w:div>
        <w:div w:id="1035614711">
          <w:marLeft w:val="0"/>
          <w:marRight w:val="0"/>
          <w:marTop w:val="0"/>
          <w:marBottom w:val="0"/>
          <w:divBdr>
            <w:top w:val="none" w:sz="0" w:space="0" w:color="auto"/>
            <w:left w:val="none" w:sz="0" w:space="0" w:color="auto"/>
            <w:bottom w:val="none" w:sz="0" w:space="0" w:color="auto"/>
            <w:right w:val="none" w:sz="0" w:space="0" w:color="auto"/>
          </w:divBdr>
        </w:div>
        <w:div w:id="1054550675">
          <w:marLeft w:val="0"/>
          <w:marRight w:val="0"/>
          <w:marTop w:val="0"/>
          <w:marBottom w:val="0"/>
          <w:divBdr>
            <w:top w:val="none" w:sz="0" w:space="0" w:color="auto"/>
            <w:left w:val="none" w:sz="0" w:space="0" w:color="auto"/>
            <w:bottom w:val="none" w:sz="0" w:space="0" w:color="auto"/>
            <w:right w:val="none" w:sz="0" w:space="0" w:color="auto"/>
          </w:divBdr>
        </w:div>
        <w:div w:id="1056440499">
          <w:marLeft w:val="0"/>
          <w:marRight w:val="0"/>
          <w:marTop w:val="0"/>
          <w:marBottom w:val="0"/>
          <w:divBdr>
            <w:top w:val="none" w:sz="0" w:space="0" w:color="auto"/>
            <w:left w:val="none" w:sz="0" w:space="0" w:color="auto"/>
            <w:bottom w:val="none" w:sz="0" w:space="0" w:color="auto"/>
            <w:right w:val="none" w:sz="0" w:space="0" w:color="auto"/>
          </w:divBdr>
        </w:div>
        <w:div w:id="1060325525">
          <w:marLeft w:val="0"/>
          <w:marRight w:val="0"/>
          <w:marTop w:val="0"/>
          <w:marBottom w:val="0"/>
          <w:divBdr>
            <w:top w:val="none" w:sz="0" w:space="0" w:color="auto"/>
            <w:left w:val="none" w:sz="0" w:space="0" w:color="auto"/>
            <w:bottom w:val="none" w:sz="0" w:space="0" w:color="auto"/>
            <w:right w:val="none" w:sz="0" w:space="0" w:color="auto"/>
          </w:divBdr>
        </w:div>
        <w:div w:id="1061175040">
          <w:marLeft w:val="0"/>
          <w:marRight w:val="0"/>
          <w:marTop w:val="0"/>
          <w:marBottom w:val="0"/>
          <w:divBdr>
            <w:top w:val="none" w:sz="0" w:space="0" w:color="auto"/>
            <w:left w:val="none" w:sz="0" w:space="0" w:color="auto"/>
            <w:bottom w:val="none" w:sz="0" w:space="0" w:color="auto"/>
            <w:right w:val="none" w:sz="0" w:space="0" w:color="auto"/>
          </w:divBdr>
        </w:div>
        <w:div w:id="1100223467">
          <w:marLeft w:val="0"/>
          <w:marRight w:val="0"/>
          <w:marTop w:val="0"/>
          <w:marBottom w:val="0"/>
          <w:divBdr>
            <w:top w:val="none" w:sz="0" w:space="0" w:color="auto"/>
            <w:left w:val="none" w:sz="0" w:space="0" w:color="auto"/>
            <w:bottom w:val="none" w:sz="0" w:space="0" w:color="auto"/>
            <w:right w:val="none" w:sz="0" w:space="0" w:color="auto"/>
          </w:divBdr>
        </w:div>
        <w:div w:id="1101418973">
          <w:marLeft w:val="0"/>
          <w:marRight w:val="0"/>
          <w:marTop w:val="0"/>
          <w:marBottom w:val="0"/>
          <w:divBdr>
            <w:top w:val="none" w:sz="0" w:space="0" w:color="auto"/>
            <w:left w:val="none" w:sz="0" w:space="0" w:color="auto"/>
            <w:bottom w:val="none" w:sz="0" w:space="0" w:color="auto"/>
            <w:right w:val="none" w:sz="0" w:space="0" w:color="auto"/>
          </w:divBdr>
        </w:div>
        <w:div w:id="1108044754">
          <w:marLeft w:val="0"/>
          <w:marRight w:val="0"/>
          <w:marTop w:val="0"/>
          <w:marBottom w:val="0"/>
          <w:divBdr>
            <w:top w:val="none" w:sz="0" w:space="0" w:color="auto"/>
            <w:left w:val="none" w:sz="0" w:space="0" w:color="auto"/>
            <w:bottom w:val="none" w:sz="0" w:space="0" w:color="auto"/>
            <w:right w:val="none" w:sz="0" w:space="0" w:color="auto"/>
          </w:divBdr>
        </w:div>
        <w:div w:id="1109811348">
          <w:marLeft w:val="0"/>
          <w:marRight w:val="0"/>
          <w:marTop w:val="0"/>
          <w:marBottom w:val="0"/>
          <w:divBdr>
            <w:top w:val="none" w:sz="0" w:space="0" w:color="auto"/>
            <w:left w:val="none" w:sz="0" w:space="0" w:color="auto"/>
            <w:bottom w:val="none" w:sz="0" w:space="0" w:color="auto"/>
            <w:right w:val="none" w:sz="0" w:space="0" w:color="auto"/>
          </w:divBdr>
        </w:div>
        <w:div w:id="1110470954">
          <w:marLeft w:val="0"/>
          <w:marRight w:val="0"/>
          <w:marTop w:val="0"/>
          <w:marBottom w:val="0"/>
          <w:divBdr>
            <w:top w:val="none" w:sz="0" w:space="0" w:color="auto"/>
            <w:left w:val="none" w:sz="0" w:space="0" w:color="auto"/>
            <w:bottom w:val="none" w:sz="0" w:space="0" w:color="auto"/>
            <w:right w:val="none" w:sz="0" w:space="0" w:color="auto"/>
          </w:divBdr>
        </w:div>
        <w:div w:id="1122184854">
          <w:marLeft w:val="0"/>
          <w:marRight w:val="0"/>
          <w:marTop w:val="0"/>
          <w:marBottom w:val="0"/>
          <w:divBdr>
            <w:top w:val="none" w:sz="0" w:space="0" w:color="auto"/>
            <w:left w:val="none" w:sz="0" w:space="0" w:color="auto"/>
            <w:bottom w:val="none" w:sz="0" w:space="0" w:color="auto"/>
            <w:right w:val="none" w:sz="0" w:space="0" w:color="auto"/>
          </w:divBdr>
        </w:div>
        <w:div w:id="1144009722">
          <w:marLeft w:val="0"/>
          <w:marRight w:val="0"/>
          <w:marTop w:val="0"/>
          <w:marBottom w:val="0"/>
          <w:divBdr>
            <w:top w:val="none" w:sz="0" w:space="0" w:color="auto"/>
            <w:left w:val="none" w:sz="0" w:space="0" w:color="auto"/>
            <w:bottom w:val="none" w:sz="0" w:space="0" w:color="auto"/>
            <w:right w:val="none" w:sz="0" w:space="0" w:color="auto"/>
          </w:divBdr>
        </w:div>
        <w:div w:id="1146432615">
          <w:marLeft w:val="0"/>
          <w:marRight w:val="0"/>
          <w:marTop w:val="0"/>
          <w:marBottom w:val="0"/>
          <w:divBdr>
            <w:top w:val="none" w:sz="0" w:space="0" w:color="auto"/>
            <w:left w:val="none" w:sz="0" w:space="0" w:color="auto"/>
            <w:bottom w:val="none" w:sz="0" w:space="0" w:color="auto"/>
            <w:right w:val="none" w:sz="0" w:space="0" w:color="auto"/>
          </w:divBdr>
        </w:div>
        <w:div w:id="1146632228">
          <w:marLeft w:val="0"/>
          <w:marRight w:val="0"/>
          <w:marTop w:val="0"/>
          <w:marBottom w:val="0"/>
          <w:divBdr>
            <w:top w:val="none" w:sz="0" w:space="0" w:color="auto"/>
            <w:left w:val="none" w:sz="0" w:space="0" w:color="auto"/>
            <w:bottom w:val="none" w:sz="0" w:space="0" w:color="auto"/>
            <w:right w:val="none" w:sz="0" w:space="0" w:color="auto"/>
          </w:divBdr>
        </w:div>
        <w:div w:id="1154833747">
          <w:marLeft w:val="0"/>
          <w:marRight w:val="0"/>
          <w:marTop w:val="0"/>
          <w:marBottom w:val="0"/>
          <w:divBdr>
            <w:top w:val="none" w:sz="0" w:space="0" w:color="auto"/>
            <w:left w:val="none" w:sz="0" w:space="0" w:color="auto"/>
            <w:bottom w:val="none" w:sz="0" w:space="0" w:color="auto"/>
            <w:right w:val="none" w:sz="0" w:space="0" w:color="auto"/>
          </w:divBdr>
        </w:div>
        <w:div w:id="1162088026">
          <w:marLeft w:val="0"/>
          <w:marRight w:val="0"/>
          <w:marTop w:val="0"/>
          <w:marBottom w:val="0"/>
          <w:divBdr>
            <w:top w:val="none" w:sz="0" w:space="0" w:color="auto"/>
            <w:left w:val="none" w:sz="0" w:space="0" w:color="auto"/>
            <w:bottom w:val="none" w:sz="0" w:space="0" w:color="auto"/>
            <w:right w:val="none" w:sz="0" w:space="0" w:color="auto"/>
          </w:divBdr>
        </w:div>
        <w:div w:id="1174758844">
          <w:marLeft w:val="0"/>
          <w:marRight w:val="0"/>
          <w:marTop w:val="0"/>
          <w:marBottom w:val="0"/>
          <w:divBdr>
            <w:top w:val="none" w:sz="0" w:space="0" w:color="auto"/>
            <w:left w:val="none" w:sz="0" w:space="0" w:color="auto"/>
            <w:bottom w:val="none" w:sz="0" w:space="0" w:color="auto"/>
            <w:right w:val="none" w:sz="0" w:space="0" w:color="auto"/>
          </w:divBdr>
        </w:div>
        <w:div w:id="1175000783">
          <w:marLeft w:val="0"/>
          <w:marRight w:val="0"/>
          <w:marTop w:val="0"/>
          <w:marBottom w:val="0"/>
          <w:divBdr>
            <w:top w:val="none" w:sz="0" w:space="0" w:color="auto"/>
            <w:left w:val="none" w:sz="0" w:space="0" w:color="auto"/>
            <w:bottom w:val="none" w:sz="0" w:space="0" w:color="auto"/>
            <w:right w:val="none" w:sz="0" w:space="0" w:color="auto"/>
          </w:divBdr>
        </w:div>
        <w:div w:id="1177692445">
          <w:marLeft w:val="0"/>
          <w:marRight w:val="0"/>
          <w:marTop w:val="0"/>
          <w:marBottom w:val="0"/>
          <w:divBdr>
            <w:top w:val="none" w:sz="0" w:space="0" w:color="auto"/>
            <w:left w:val="none" w:sz="0" w:space="0" w:color="auto"/>
            <w:bottom w:val="none" w:sz="0" w:space="0" w:color="auto"/>
            <w:right w:val="none" w:sz="0" w:space="0" w:color="auto"/>
          </w:divBdr>
        </w:div>
        <w:div w:id="1183671263">
          <w:marLeft w:val="0"/>
          <w:marRight w:val="0"/>
          <w:marTop w:val="0"/>
          <w:marBottom w:val="0"/>
          <w:divBdr>
            <w:top w:val="none" w:sz="0" w:space="0" w:color="auto"/>
            <w:left w:val="none" w:sz="0" w:space="0" w:color="auto"/>
            <w:bottom w:val="none" w:sz="0" w:space="0" w:color="auto"/>
            <w:right w:val="none" w:sz="0" w:space="0" w:color="auto"/>
          </w:divBdr>
        </w:div>
        <w:div w:id="1191646519">
          <w:marLeft w:val="0"/>
          <w:marRight w:val="0"/>
          <w:marTop w:val="0"/>
          <w:marBottom w:val="0"/>
          <w:divBdr>
            <w:top w:val="none" w:sz="0" w:space="0" w:color="auto"/>
            <w:left w:val="none" w:sz="0" w:space="0" w:color="auto"/>
            <w:bottom w:val="none" w:sz="0" w:space="0" w:color="auto"/>
            <w:right w:val="none" w:sz="0" w:space="0" w:color="auto"/>
          </w:divBdr>
        </w:div>
        <w:div w:id="1196504701">
          <w:marLeft w:val="0"/>
          <w:marRight w:val="0"/>
          <w:marTop w:val="0"/>
          <w:marBottom w:val="0"/>
          <w:divBdr>
            <w:top w:val="none" w:sz="0" w:space="0" w:color="auto"/>
            <w:left w:val="none" w:sz="0" w:space="0" w:color="auto"/>
            <w:bottom w:val="none" w:sz="0" w:space="0" w:color="auto"/>
            <w:right w:val="none" w:sz="0" w:space="0" w:color="auto"/>
          </w:divBdr>
        </w:div>
        <w:div w:id="1218787573">
          <w:marLeft w:val="0"/>
          <w:marRight w:val="0"/>
          <w:marTop w:val="0"/>
          <w:marBottom w:val="0"/>
          <w:divBdr>
            <w:top w:val="none" w:sz="0" w:space="0" w:color="auto"/>
            <w:left w:val="none" w:sz="0" w:space="0" w:color="auto"/>
            <w:bottom w:val="none" w:sz="0" w:space="0" w:color="auto"/>
            <w:right w:val="none" w:sz="0" w:space="0" w:color="auto"/>
          </w:divBdr>
        </w:div>
        <w:div w:id="1219198674">
          <w:marLeft w:val="0"/>
          <w:marRight w:val="0"/>
          <w:marTop w:val="0"/>
          <w:marBottom w:val="0"/>
          <w:divBdr>
            <w:top w:val="none" w:sz="0" w:space="0" w:color="auto"/>
            <w:left w:val="none" w:sz="0" w:space="0" w:color="auto"/>
            <w:bottom w:val="none" w:sz="0" w:space="0" w:color="auto"/>
            <w:right w:val="none" w:sz="0" w:space="0" w:color="auto"/>
          </w:divBdr>
        </w:div>
        <w:div w:id="1223951959">
          <w:marLeft w:val="0"/>
          <w:marRight w:val="0"/>
          <w:marTop w:val="0"/>
          <w:marBottom w:val="0"/>
          <w:divBdr>
            <w:top w:val="none" w:sz="0" w:space="0" w:color="auto"/>
            <w:left w:val="none" w:sz="0" w:space="0" w:color="auto"/>
            <w:bottom w:val="none" w:sz="0" w:space="0" w:color="auto"/>
            <w:right w:val="none" w:sz="0" w:space="0" w:color="auto"/>
          </w:divBdr>
        </w:div>
        <w:div w:id="1228224122">
          <w:marLeft w:val="0"/>
          <w:marRight w:val="0"/>
          <w:marTop w:val="0"/>
          <w:marBottom w:val="0"/>
          <w:divBdr>
            <w:top w:val="none" w:sz="0" w:space="0" w:color="auto"/>
            <w:left w:val="none" w:sz="0" w:space="0" w:color="auto"/>
            <w:bottom w:val="none" w:sz="0" w:space="0" w:color="auto"/>
            <w:right w:val="none" w:sz="0" w:space="0" w:color="auto"/>
          </w:divBdr>
        </w:div>
        <w:div w:id="1239557204">
          <w:marLeft w:val="0"/>
          <w:marRight w:val="0"/>
          <w:marTop w:val="0"/>
          <w:marBottom w:val="0"/>
          <w:divBdr>
            <w:top w:val="none" w:sz="0" w:space="0" w:color="auto"/>
            <w:left w:val="none" w:sz="0" w:space="0" w:color="auto"/>
            <w:bottom w:val="none" w:sz="0" w:space="0" w:color="auto"/>
            <w:right w:val="none" w:sz="0" w:space="0" w:color="auto"/>
          </w:divBdr>
        </w:div>
        <w:div w:id="1241402748">
          <w:marLeft w:val="0"/>
          <w:marRight w:val="0"/>
          <w:marTop w:val="0"/>
          <w:marBottom w:val="0"/>
          <w:divBdr>
            <w:top w:val="none" w:sz="0" w:space="0" w:color="auto"/>
            <w:left w:val="none" w:sz="0" w:space="0" w:color="auto"/>
            <w:bottom w:val="none" w:sz="0" w:space="0" w:color="auto"/>
            <w:right w:val="none" w:sz="0" w:space="0" w:color="auto"/>
          </w:divBdr>
        </w:div>
        <w:div w:id="1244726363">
          <w:marLeft w:val="0"/>
          <w:marRight w:val="0"/>
          <w:marTop w:val="0"/>
          <w:marBottom w:val="0"/>
          <w:divBdr>
            <w:top w:val="none" w:sz="0" w:space="0" w:color="auto"/>
            <w:left w:val="none" w:sz="0" w:space="0" w:color="auto"/>
            <w:bottom w:val="none" w:sz="0" w:space="0" w:color="auto"/>
            <w:right w:val="none" w:sz="0" w:space="0" w:color="auto"/>
          </w:divBdr>
        </w:div>
        <w:div w:id="1256093845">
          <w:marLeft w:val="0"/>
          <w:marRight w:val="0"/>
          <w:marTop w:val="0"/>
          <w:marBottom w:val="0"/>
          <w:divBdr>
            <w:top w:val="none" w:sz="0" w:space="0" w:color="auto"/>
            <w:left w:val="none" w:sz="0" w:space="0" w:color="auto"/>
            <w:bottom w:val="none" w:sz="0" w:space="0" w:color="auto"/>
            <w:right w:val="none" w:sz="0" w:space="0" w:color="auto"/>
          </w:divBdr>
        </w:div>
        <w:div w:id="1264845967">
          <w:marLeft w:val="0"/>
          <w:marRight w:val="0"/>
          <w:marTop w:val="0"/>
          <w:marBottom w:val="0"/>
          <w:divBdr>
            <w:top w:val="none" w:sz="0" w:space="0" w:color="auto"/>
            <w:left w:val="none" w:sz="0" w:space="0" w:color="auto"/>
            <w:bottom w:val="none" w:sz="0" w:space="0" w:color="auto"/>
            <w:right w:val="none" w:sz="0" w:space="0" w:color="auto"/>
          </w:divBdr>
        </w:div>
        <w:div w:id="1318461508">
          <w:marLeft w:val="0"/>
          <w:marRight w:val="0"/>
          <w:marTop w:val="0"/>
          <w:marBottom w:val="0"/>
          <w:divBdr>
            <w:top w:val="none" w:sz="0" w:space="0" w:color="auto"/>
            <w:left w:val="none" w:sz="0" w:space="0" w:color="auto"/>
            <w:bottom w:val="none" w:sz="0" w:space="0" w:color="auto"/>
            <w:right w:val="none" w:sz="0" w:space="0" w:color="auto"/>
          </w:divBdr>
        </w:div>
        <w:div w:id="1332638238">
          <w:marLeft w:val="0"/>
          <w:marRight w:val="0"/>
          <w:marTop w:val="0"/>
          <w:marBottom w:val="0"/>
          <w:divBdr>
            <w:top w:val="none" w:sz="0" w:space="0" w:color="auto"/>
            <w:left w:val="none" w:sz="0" w:space="0" w:color="auto"/>
            <w:bottom w:val="none" w:sz="0" w:space="0" w:color="auto"/>
            <w:right w:val="none" w:sz="0" w:space="0" w:color="auto"/>
          </w:divBdr>
        </w:div>
        <w:div w:id="1333947189">
          <w:marLeft w:val="0"/>
          <w:marRight w:val="0"/>
          <w:marTop w:val="0"/>
          <w:marBottom w:val="0"/>
          <w:divBdr>
            <w:top w:val="none" w:sz="0" w:space="0" w:color="auto"/>
            <w:left w:val="none" w:sz="0" w:space="0" w:color="auto"/>
            <w:bottom w:val="none" w:sz="0" w:space="0" w:color="auto"/>
            <w:right w:val="none" w:sz="0" w:space="0" w:color="auto"/>
          </w:divBdr>
        </w:div>
        <w:div w:id="1336767617">
          <w:marLeft w:val="0"/>
          <w:marRight w:val="0"/>
          <w:marTop w:val="0"/>
          <w:marBottom w:val="0"/>
          <w:divBdr>
            <w:top w:val="none" w:sz="0" w:space="0" w:color="auto"/>
            <w:left w:val="none" w:sz="0" w:space="0" w:color="auto"/>
            <w:bottom w:val="none" w:sz="0" w:space="0" w:color="auto"/>
            <w:right w:val="none" w:sz="0" w:space="0" w:color="auto"/>
          </w:divBdr>
        </w:div>
        <w:div w:id="1346206915">
          <w:marLeft w:val="0"/>
          <w:marRight w:val="0"/>
          <w:marTop w:val="0"/>
          <w:marBottom w:val="0"/>
          <w:divBdr>
            <w:top w:val="none" w:sz="0" w:space="0" w:color="auto"/>
            <w:left w:val="none" w:sz="0" w:space="0" w:color="auto"/>
            <w:bottom w:val="none" w:sz="0" w:space="0" w:color="auto"/>
            <w:right w:val="none" w:sz="0" w:space="0" w:color="auto"/>
          </w:divBdr>
        </w:div>
        <w:div w:id="1355613592">
          <w:marLeft w:val="0"/>
          <w:marRight w:val="0"/>
          <w:marTop w:val="0"/>
          <w:marBottom w:val="0"/>
          <w:divBdr>
            <w:top w:val="none" w:sz="0" w:space="0" w:color="auto"/>
            <w:left w:val="none" w:sz="0" w:space="0" w:color="auto"/>
            <w:bottom w:val="none" w:sz="0" w:space="0" w:color="auto"/>
            <w:right w:val="none" w:sz="0" w:space="0" w:color="auto"/>
          </w:divBdr>
        </w:div>
        <w:div w:id="1355695166">
          <w:marLeft w:val="0"/>
          <w:marRight w:val="0"/>
          <w:marTop w:val="0"/>
          <w:marBottom w:val="0"/>
          <w:divBdr>
            <w:top w:val="none" w:sz="0" w:space="0" w:color="auto"/>
            <w:left w:val="none" w:sz="0" w:space="0" w:color="auto"/>
            <w:bottom w:val="none" w:sz="0" w:space="0" w:color="auto"/>
            <w:right w:val="none" w:sz="0" w:space="0" w:color="auto"/>
          </w:divBdr>
        </w:div>
        <w:div w:id="1360165018">
          <w:marLeft w:val="0"/>
          <w:marRight w:val="0"/>
          <w:marTop w:val="0"/>
          <w:marBottom w:val="0"/>
          <w:divBdr>
            <w:top w:val="none" w:sz="0" w:space="0" w:color="auto"/>
            <w:left w:val="none" w:sz="0" w:space="0" w:color="auto"/>
            <w:bottom w:val="none" w:sz="0" w:space="0" w:color="auto"/>
            <w:right w:val="none" w:sz="0" w:space="0" w:color="auto"/>
          </w:divBdr>
        </w:div>
        <w:div w:id="1362627525">
          <w:marLeft w:val="0"/>
          <w:marRight w:val="0"/>
          <w:marTop w:val="0"/>
          <w:marBottom w:val="0"/>
          <w:divBdr>
            <w:top w:val="none" w:sz="0" w:space="0" w:color="auto"/>
            <w:left w:val="none" w:sz="0" w:space="0" w:color="auto"/>
            <w:bottom w:val="none" w:sz="0" w:space="0" w:color="auto"/>
            <w:right w:val="none" w:sz="0" w:space="0" w:color="auto"/>
          </w:divBdr>
        </w:div>
        <w:div w:id="1364014466">
          <w:marLeft w:val="0"/>
          <w:marRight w:val="0"/>
          <w:marTop w:val="0"/>
          <w:marBottom w:val="0"/>
          <w:divBdr>
            <w:top w:val="none" w:sz="0" w:space="0" w:color="auto"/>
            <w:left w:val="none" w:sz="0" w:space="0" w:color="auto"/>
            <w:bottom w:val="none" w:sz="0" w:space="0" w:color="auto"/>
            <w:right w:val="none" w:sz="0" w:space="0" w:color="auto"/>
          </w:divBdr>
        </w:div>
        <w:div w:id="1364480649">
          <w:marLeft w:val="0"/>
          <w:marRight w:val="0"/>
          <w:marTop w:val="0"/>
          <w:marBottom w:val="0"/>
          <w:divBdr>
            <w:top w:val="none" w:sz="0" w:space="0" w:color="auto"/>
            <w:left w:val="none" w:sz="0" w:space="0" w:color="auto"/>
            <w:bottom w:val="none" w:sz="0" w:space="0" w:color="auto"/>
            <w:right w:val="none" w:sz="0" w:space="0" w:color="auto"/>
          </w:divBdr>
        </w:div>
        <w:div w:id="1383556622">
          <w:marLeft w:val="0"/>
          <w:marRight w:val="0"/>
          <w:marTop w:val="0"/>
          <w:marBottom w:val="0"/>
          <w:divBdr>
            <w:top w:val="none" w:sz="0" w:space="0" w:color="auto"/>
            <w:left w:val="none" w:sz="0" w:space="0" w:color="auto"/>
            <w:bottom w:val="none" w:sz="0" w:space="0" w:color="auto"/>
            <w:right w:val="none" w:sz="0" w:space="0" w:color="auto"/>
          </w:divBdr>
        </w:div>
        <w:div w:id="1402017776">
          <w:marLeft w:val="0"/>
          <w:marRight w:val="0"/>
          <w:marTop w:val="0"/>
          <w:marBottom w:val="0"/>
          <w:divBdr>
            <w:top w:val="none" w:sz="0" w:space="0" w:color="auto"/>
            <w:left w:val="none" w:sz="0" w:space="0" w:color="auto"/>
            <w:bottom w:val="none" w:sz="0" w:space="0" w:color="auto"/>
            <w:right w:val="none" w:sz="0" w:space="0" w:color="auto"/>
          </w:divBdr>
        </w:div>
        <w:div w:id="1432050825">
          <w:marLeft w:val="0"/>
          <w:marRight w:val="0"/>
          <w:marTop w:val="0"/>
          <w:marBottom w:val="0"/>
          <w:divBdr>
            <w:top w:val="none" w:sz="0" w:space="0" w:color="auto"/>
            <w:left w:val="none" w:sz="0" w:space="0" w:color="auto"/>
            <w:bottom w:val="none" w:sz="0" w:space="0" w:color="auto"/>
            <w:right w:val="none" w:sz="0" w:space="0" w:color="auto"/>
          </w:divBdr>
        </w:div>
        <w:div w:id="1454520873">
          <w:marLeft w:val="0"/>
          <w:marRight w:val="0"/>
          <w:marTop w:val="0"/>
          <w:marBottom w:val="0"/>
          <w:divBdr>
            <w:top w:val="none" w:sz="0" w:space="0" w:color="auto"/>
            <w:left w:val="none" w:sz="0" w:space="0" w:color="auto"/>
            <w:bottom w:val="none" w:sz="0" w:space="0" w:color="auto"/>
            <w:right w:val="none" w:sz="0" w:space="0" w:color="auto"/>
          </w:divBdr>
        </w:div>
        <w:div w:id="1466854602">
          <w:marLeft w:val="0"/>
          <w:marRight w:val="0"/>
          <w:marTop w:val="0"/>
          <w:marBottom w:val="0"/>
          <w:divBdr>
            <w:top w:val="none" w:sz="0" w:space="0" w:color="auto"/>
            <w:left w:val="none" w:sz="0" w:space="0" w:color="auto"/>
            <w:bottom w:val="none" w:sz="0" w:space="0" w:color="auto"/>
            <w:right w:val="none" w:sz="0" w:space="0" w:color="auto"/>
          </w:divBdr>
        </w:div>
        <w:div w:id="1472402332">
          <w:marLeft w:val="0"/>
          <w:marRight w:val="0"/>
          <w:marTop w:val="0"/>
          <w:marBottom w:val="0"/>
          <w:divBdr>
            <w:top w:val="none" w:sz="0" w:space="0" w:color="auto"/>
            <w:left w:val="none" w:sz="0" w:space="0" w:color="auto"/>
            <w:bottom w:val="none" w:sz="0" w:space="0" w:color="auto"/>
            <w:right w:val="none" w:sz="0" w:space="0" w:color="auto"/>
          </w:divBdr>
        </w:div>
        <w:div w:id="1483692636">
          <w:marLeft w:val="0"/>
          <w:marRight w:val="0"/>
          <w:marTop w:val="0"/>
          <w:marBottom w:val="0"/>
          <w:divBdr>
            <w:top w:val="none" w:sz="0" w:space="0" w:color="auto"/>
            <w:left w:val="none" w:sz="0" w:space="0" w:color="auto"/>
            <w:bottom w:val="none" w:sz="0" w:space="0" w:color="auto"/>
            <w:right w:val="none" w:sz="0" w:space="0" w:color="auto"/>
          </w:divBdr>
        </w:div>
        <w:div w:id="1484349520">
          <w:marLeft w:val="0"/>
          <w:marRight w:val="0"/>
          <w:marTop w:val="0"/>
          <w:marBottom w:val="0"/>
          <w:divBdr>
            <w:top w:val="none" w:sz="0" w:space="0" w:color="auto"/>
            <w:left w:val="none" w:sz="0" w:space="0" w:color="auto"/>
            <w:bottom w:val="none" w:sz="0" w:space="0" w:color="auto"/>
            <w:right w:val="none" w:sz="0" w:space="0" w:color="auto"/>
          </w:divBdr>
        </w:div>
        <w:div w:id="1486094774">
          <w:marLeft w:val="0"/>
          <w:marRight w:val="0"/>
          <w:marTop w:val="0"/>
          <w:marBottom w:val="0"/>
          <w:divBdr>
            <w:top w:val="none" w:sz="0" w:space="0" w:color="auto"/>
            <w:left w:val="none" w:sz="0" w:space="0" w:color="auto"/>
            <w:bottom w:val="none" w:sz="0" w:space="0" w:color="auto"/>
            <w:right w:val="none" w:sz="0" w:space="0" w:color="auto"/>
          </w:divBdr>
        </w:div>
        <w:div w:id="1497114009">
          <w:marLeft w:val="0"/>
          <w:marRight w:val="0"/>
          <w:marTop w:val="0"/>
          <w:marBottom w:val="0"/>
          <w:divBdr>
            <w:top w:val="none" w:sz="0" w:space="0" w:color="auto"/>
            <w:left w:val="none" w:sz="0" w:space="0" w:color="auto"/>
            <w:bottom w:val="none" w:sz="0" w:space="0" w:color="auto"/>
            <w:right w:val="none" w:sz="0" w:space="0" w:color="auto"/>
          </w:divBdr>
        </w:div>
        <w:div w:id="1506552539">
          <w:marLeft w:val="0"/>
          <w:marRight w:val="0"/>
          <w:marTop w:val="0"/>
          <w:marBottom w:val="0"/>
          <w:divBdr>
            <w:top w:val="none" w:sz="0" w:space="0" w:color="auto"/>
            <w:left w:val="none" w:sz="0" w:space="0" w:color="auto"/>
            <w:bottom w:val="none" w:sz="0" w:space="0" w:color="auto"/>
            <w:right w:val="none" w:sz="0" w:space="0" w:color="auto"/>
          </w:divBdr>
        </w:div>
        <w:div w:id="1507014745">
          <w:marLeft w:val="0"/>
          <w:marRight w:val="0"/>
          <w:marTop w:val="0"/>
          <w:marBottom w:val="0"/>
          <w:divBdr>
            <w:top w:val="none" w:sz="0" w:space="0" w:color="auto"/>
            <w:left w:val="none" w:sz="0" w:space="0" w:color="auto"/>
            <w:bottom w:val="none" w:sz="0" w:space="0" w:color="auto"/>
            <w:right w:val="none" w:sz="0" w:space="0" w:color="auto"/>
          </w:divBdr>
        </w:div>
        <w:div w:id="1509758181">
          <w:marLeft w:val="0"/>
          <w:marRight w:val="0"/>
          <w:marTop w:val="0"/>
          <w:marBottom w:val="0"/>
          <w:divBdr>
            <w:top w:val="none" w:sz="0" w:space="0" w:color="auto"/>
            <w:left w:val="none" w:sz="0" w:space="0" w:color="auto"/>
            <w:bottom w:val="none" w:sz="0" w:space="0" w:color="auto"/>
            <w:right w:val="none" w:sz="0" w:space="0" w:color="auto"/>
          </w:divBdr>
        </w:div>
        <w:div w:id="1515807489">
          <w:marLeft w:val="0"/>
          <w:marRight w:val="0"/>
          <w:marTop w:val="0"/>
          <w:marBottom w:val="0"/>
          <w:divBdr>
            <w:top w:val="none" w:sz="0" w:space="0" w:color="auto"/>
            <w:left w:val="none" w:sz="0" w:space="0" w:color="auto"/>
            <w:bottom w:val="none" w:sz="0" w:space="0" w:color="auto"/>
            <w:right w:val="none" w:sz="0" w:space="0" w:color="auto"/>
          </w:divBdr>
        </w:div>
        <w:div w:id="1535195946">
          <w:marLeft w:val="0"/>
          <w:marRight w:val="0"/>
          <w:marTop w:val="0"/>
          <w:marBottom w:val="0"/>
          <w:divBdr>
            <w:top w:val="none" w:sz="0" w:space="0" w:color="auto"/>
            <w:left w:val="none" w:sz="0" w:space="0" w:color="auto"/>
            <w:bottom w:val="none" w:sz="0" w:space="0" w:color="auto"/>
            <w:right w:val="none" w:sz="0" w:space="0" w:color="auto"/>
          </w:divBdr>
        </w:div>
        <w:div w:id="1550996413">
          <w:marLeft w:val="0"/>
          <w:marRight w:val="0"/>
          <w:marTop w:val="0"/>
          <w:marBottom w:val="0"/>
          <w:divBdr>
            <w:top w:val="none" w:sz="0" w:space="0" w:color="auto"/>
            <w:left w:val="none" w:sz="0" w:space="0" w:color="auto"/>
            <w:bottom w:val="none" w:sz="0" w:space="0" w:color="auto"/>
            <w:right w:val="none" w:sz="0" w:space="0" w:color="auto"/>
          </w:divBdr>
        </w:div>
        <w:div w:id="1566142136">
          <w:marLeft w:val="0"/>
          <w:marRight w:val="0"/>
          <w:marTop w:val="0"/>
          <w:marBottom w:val="0"/>
          <w:divBdr>
            <w:top w:val="none" w:sz="0" w:space="0" w:color="auto"/>
            <w:left w:val="none" w:sz="0" w:space="0" w:color="auto"/>
            <w:bottom w:val="none" w:sz="0" w:space="0" w:color="auto"/>
            <w:right w:val="none" w:sz="0" w:space="0" w:color="auto"/>
          </w:divBdr>
        </w:div>
        <w:div w:id="1567110072">
          <w:marLeft w:val="0"/>
          <w:marRight w:val="0"/>
          <w:marTop w:val="0"/>
          <w:marBottom w:val="0"/>
          <w:divBdr>
            <w:top w:val="none" w:sz="0" w:space="0" w:color="auto"/>
            <w:left w:val="none" w:sz="0" w:space="0" w:color="auto"/>
            <w:bottom w:val="none" w:sz="0" w:space="0" w:color="auto"/>
            <w:right w:val="none" w:sz="0" w:space="0" w:color="auto"/>
          </w:divBdr>
        </w:div>
        <w:div w:id="1571847507">
          <w:marLeft w:val="0"/>
          <w:marRight w:val="0"/>
          <w:marTop w:val="0"/>
          <w:marBottom w:val="0"/>
          <w:divBdr>
            <w:top w:val="none" w:sz="0" w:space="0" w:color="auto"/>
            <w:left w:val="none" w:sz="0" w:space="0" w:color="auto"/>
            <w:bottom w:val="none" w:sz="0" w:space="0" w:color="auto"/>
            <w:right w:val="none" w:sz="0" w:space="0" w:color="auto"/>
          </w:divBdr>
        </w:div>
        <w:div w:id="1573344852">
          <w:marLeft w:val="0"/>
          <w:marRight w:val="0"/>
          <w:marTop w:val="0"/>
          <w:marBottom w:val="0"/>
          <w:divBdr>
            <w:top w:val="none" w:sz="0" w:space="0" w:color="auto"/>
            <w:left w:val="none" w:sz="0" w:space="0" w:color="auto"/>
            <w:bottom w:val="none" w:sz="0" w:space="0" w:color="auto"/>
            <w:right w:val="none" w:sz="0" w:space="0" w:color="auto"/>
          </w:divBdr>
        </w:div>
        <w:div w:id="1574315824">
          <w:marLeft w:val="0"/>
          <w:marRight w:val="0"/>
          <w:marTop w:val="0"/>
          <w:marBottom w:val="0"/>
          <w:divBdr>
            <w:top w:val="none" w:sz="0" w:space="0" w:color="auto"/>
            <w:left w:val="none" w:sz="0" w:space="0" w:color="auto"/>
            <w:bottom w:val="none" w:sz="0" w:space="0" w:color="auto"/>
            <w:right w:val="none" w:sz="0" w:space="0" w:color="auto"/>
          </w:divBdr>
        </w:div>
        <w:div w:id="1584099436">
          <w:marLeft w:val="0"/>
          <w:marRight w:val="0"/>
          <w:marTop w:val="0"/>
          <w:marBottom w:val="0"/>
          <w:divBdr>
            <w:top w:val="none" w:sz="0" w:space="0" w:color="auto"/>
            <w:left w:val="none" w:sz="0" w:space="0" w:color="auto"/>
            <w:bottom w:val="none" w:sz="0" w:space="0" w:color="auto"/>
            <w:right w:val="none" w:sz="0" w:space="0" w:color="auto"/>
          </w:divBdr>
        </w:div>
        <w:div w:id="1592012095">
          <w:marLeft w:val="0"/>
          <w:marRight w:val="0"/>
          <w:marTop w:val="0"/>
          <w:marBottom w:val="0"/>
          <w:divBdr>
            <w:top w:val="none" w:sz="0" w:space="0" w:color="auto"/>
            <w:left w:val="none" w:sz="0" w:space="0" w:color="auto"/>
            <w:bottom w:val="none" w:sz="0" w:space="0" w:color="auto"/>
            <w:right w:val="none" w:sz="0" w:space="0" w:color="auto"/>
          </w:divBdr>
        </w:div>
        <w:div w:id="1600984767">
          <w:marLeft w:val="0"/>
          <w:marRight w:val="0"/>
          <w:marTop w:val="0"/>
          <w:marBottom w:val="0"/>
          <w:divBdr>
            <w:top w:val="none" w:sz="0" w:space="0" w:color="auto"/>
            <w:left w:val="none" w:sz="0" w:space="0" w:color="auto"/>
            <w:bottom w:val="none" w:sz="0" w:space="0" w:color="auto"/>
            <w:right w:val="none" w:sz="0" w:space="0" w:color="auto"/>
          </w:divBdr>
        </w:div>
        <w:div w:id="1604341806">
          <w:marLeft w:val="0"/>
          <w:marRight w:val="0"/>
          <w:marTop w:val="0"/>
          <w:marBottom w:val="0"/>
          <w:divBdr>
            <w:top w:val="none" w:sz="0" w:space="0" w:color="auto"/>
            <w:left w:val="none" w:sz="0" w:space="0" w:color="auto"/>
            <w:bottom w:val="none" w:sz="0" w:space="0" w:color="auto"/>
            <w:right w:val="none" w:sz="0" w:space="0" w:color="auto"/>
          </w:divBdr>
        </w:div>
        <w:div w:id="1610164616">
          <w:marLeft w:val="0"/>
          <w:marRight w:val="0"/>
          <w:marTop w:val="0"/>
          <w:marBottom w:val="0"/>
          <w:divBdr>
            <w:top w:val="none" w:sz="0" w:space="0" w:color="auto"/>
            <w:left w:val="none" w:sz="0" w:space="0" w:color="auto"/>
            <w:bottom w:val="none" w:sz="0" w:space="0" w:color="auto"/>
            <w:right w:val="none" w:sz="0" w:space="0" w:color="auto"/>
          </w:divBdr>
        </w:div>
        <w:div w:id="1633709988">
          <w:marLeft w:val="0"/>
          <w:marRight w:val="0"/>
          <w:marTop w:val="0"/>
          <w:marBottom w:val="0"/>
          <w:divBdr>
            <w:top w:val="none" w:sz="0" w:space="0" w:color="auto"/>
            <w:left w:val="none" w:sz="0" w:space="0" w:color="auto"/>
            <w:bottom w:val="none" w:sz="0" w:space="0" w:color="auto"/>
            <w:right w:val="none" w:sz="0" w:space="0" w:color="auto"/>
          </w:divBdr>
        </w:div>
        <w:div w:id="1649088570">
          <w:marLeft w:val="0"/>
          <w:marRight w:val="0"/>
          <w:marTop w:val="0"/>
          <w:marBottom w:val="0"/>
          <w:divBdr>
            <w:top w:val="none" w:sz="0" w:space="0" w:color="auto"/>
            <w:left w:val="none" w:sz="0" w:space="0" w:color="auto"/>
            <w:bottom w:val="none" w:sz="0" w:space="0" w:color="auto"/>
            <w:right w:val="none" w:sz="0" w:space="0" w:color="auto"/>
          </w:divBdr>
        </w:div>
        <w:div w:id="1656838769">
          <w:marLeft w:val="0"/>
          <w:marRight w:val="0"/>
          <w:marTop w:val="0"/>
          <w:marBottom w:val="0"/>
          <w:divBdr>
            <w:top w:val="none" w:sz="0" w:space="0" w:color="auto"/>
            <w:left w:val="none" w:sz="0" w:space="0" w:color="auto"/>
            <w:bottom w:val="none" w:sz="0" w:space="0" w:color="auto"/>
            <w:right w:val="none" w:sz="0" w:space="0" w:color="auto"/>
          </w:divBdr>
        </w:div>
        <w:div w:id="1663119744">
          <w:marLeft w:val="0"/>
          <w:marRight w:val="0"/>
          <w:marTop w:val="0"/>
          <w:marBottom w:val="0"/>
          <w:divBdr>
            <w:top w:val="none" w:sz="0" w:space="0" w:color="auto"/>
            <w:left w:val="none" w:sz="0" w:space="0" w:color="auto"/>
            <w:bottom w:val="none" w:sz="0" w:space="0" w:color="auto"/>
            <w:right w:val="none" w:sz="0" w:space="0" w:color="auto"/>
          </w:divBdr>
        </w:div>
        <w:div w:id="1666780765">
          <w:marLeft w:val="0"/>
          <w:marRight w:val="0"/>
          <w:marTop w:val="0"/>
          <w:marBottom w:val="0"/>
          <w:divBdr>
            <w:top w:val="none" w:sz="0" w:space="0" w:color="auto"/>
            <w:left w:val="none" w:sz="0" w:space="0" w:color="auto"/>
            <w:bottom w:val="none" w:sz="0" w:space="0" w:color="auto"/>
            <w:right w:val="none" w:sz="0" w:space="0" w:color="auto"/>
          </w:divBdr>
        </w:div>
        <w:div w:id="1669096545">
          <w:marLeft w:val="0"/>
          <w:marRight w:val="0"/>
          <w:marTop w:val="0"/>
          <w:marBottom w:val="0"/>
          <w:divBdr>
            <w:top w:val="none" w:sz="0" w:space="0" w:color="auto"/>
            <w:left w:val="none" w:sz="0" w:space="0" w:color="auto"/>
            <w:bottom w:val="none" w:sz="0" w:space="0" w:color="auto"/>
            <w:right w:val="none" w:sz="0" w:space="0" w:color="auto"/>
          </w:divBdr>
        </w:div>
        <w:div w:id="1670596665">
          <w:marLeft w:val="0"/>
          <w:marRight w:val="0"/>
          <w:marTop w:val="0"/>
          <w:marBottom w:val="0"/>
          <w:divBdr>
            <w:top w:val="none" w:sz="0" w:space="0" w:color="auto"/>
            <w:left w:val="none" w:sz="0" w:space="0" w:color="auto"/>
            <w:bottom w:val="none" w:sz="0" w:space="0" w:color="auto"/>
            <w:right w:val="none" w:sz="0" w:space="0" w:color="auto"/>
          </w:divBdr>
        </w:div>
        <w:div w:id="1675382175">
          <w:marLeft w:val="0"/>
          <w:marRight w:val="0"/>
          <w:marTop w:val="0"/>
          <w:marBottom w:val="0"/>
          <w:divBdr>
            <w:top w:val="none" w:sz="0" w:space="0" w:color="auto"/>
            <w:left w:val="none" w:sz="0" w:space="0" w:color="auto"/>
            <w:bottom w:val="none" w:sz="0" w:space="0" w:color="auto"/>
            <w:right w:val="none" w:sz="0" w:space="0" w:color="auto"/>
          </w:divBdr>
        </w:div>
        <w:div w:id="1682467870">
          <w:marLeft w:val="0"/>
          <w:marRight w:val="0"/>
          <w:marTop w:val="0"/>
          <w:marBottom w:val="0"/>
          <w:divBdr>
            <w:top w:val="none" w:sz="0" w:space="0" w:color="auto"/>
            <w:left w:val="none" w:sz="0" w:space="0" w:color="auto"/>
            <w:bottom w:val="none" w:sz="0" w:space="0" w:color="auto"/>
            <w:right w:val="none" w:sz="0" w:space="0" w:color="auto"/>
          </w:divBdr>
        </w:div>
        <w:div w:id="1691300709">
          <w:marLeft w:val="0"/>
          <w:marRight w:val="0"/>
          <w:marTop w:val="0"/>
          <w:marBottom w:val="0"/>
          <w:divBdr>
            <w:top w:val="none" w:sz="0" w:space="0" w:color="auto"/>
            <w:left w:val="none" w:sz="0" w:space="0" w:color="auto"/>
            <w:bottom w:val="none" w:sz="0" w:space="0" w:color="auto"/>
            <w:right w:val="none" w:sz="0" w:space="0" w:color="auto"/>
          </w:divBdr>
        </w:div>
        <w:div w:id="1691450725">
          <w:marLeft w:val="0"/>
          <w:marRight w:val="0"/>
          <w:marTop w:val="0"/>
          <w:marBottom w:val="0"/>
          <w:divBdr>
            <w:top w:val="none" w:sz="0" w:space="0" w:color="auto"/>
            <w:left w:val="none" w:sz="0" w:space="0" w:color="auto"/>
            <w:bottom w:val="none" w:sz="0" w:space="0" w:color="auto"/>
            <w:right w:val="none" w:sz="0" w:space="0" w:color="auto"/>
          </w:divBdr>
        </w:div>
        <w:div w:id="1700473570">
          <w:marLeft w:val="0"/>
          <w:marRight w:val="0"/>
          <w:marTop w:val="0"/>
          <w:marBottom w:val="0"/>
          <w:divBdr>
            <w:top w:val="none" w:sz="0" w:space="0" w:color="auto"/>
            <w:left w:val="none" w:sz="0" w:space="0" w:color="auto"/>
            <w:bottom w:val="none" w:sz="0" w:space="0" w:color="auto"/>
            <w:right w:val="none" w:sz="0" w:space="0" w:color="auto"/>
          </w:divBdr>
        </w:div>
        <w:div w:id="1703166269">
          <w:marLeft w:val="0"/>
          <w:marRight w:val="0"/>
          <w:marTop w:val="0"/>
          <w:marBottom w:val="0"/>
          <w:divBdr>
            <w:top w:val="none" w:sz="0" w:space="0" w:color="auto"/>
            <w:left w:val="none" w:sz="0" w:space="0" w:color="auto"/>
            <w:bottom w:val="none" w:sz="0" w:space="0" w:color="auto"/>
            <w:right w:val="none" w:sz="0" w:space="0" w:color="auto"/>
          </w:divBdr>
        </w:div>
        <w:div w:id="1733192168">
          <w:marLeft w:val="0"/>
          <w:marRight w:val="0"/>
          <w:marTop w:val="0"/>
          <w:marBottom w:val="0"/>
          <w:divBdr>
            <w:top w:val="none" w:sz="0" w:space="0" w:color="auto"/>
            <w:left w:val="none" w:sz="0" w:space="0" w:color="auto"/>
            <w:bottom w:val="none" w:sz="0" w:space="0" w:color="auto"/>
            <w:right w:val="none" w:sz="0" w:space="0" w:color="auto"/>
          </w:divBdr>
        </w:div>
        <w:div w:id="1733771638">
          <w:marLeft w:val="0"/>
          <w:marRight w:val="0"/>
          <w:marTop w:val="0"/>
          <w:marBottom w:val="0"/>
          <w:divBdr>
            <w:top w:val="none" w:sz="0" w:space="0" w:color="auto"/>
            <w:left w:val="none" w:sz="0" w:space="0" w:color="auto"/>
            <w:bottom w:val="none" w:sz="0" w:space="0" w:color="auto"/>
            <w:right w:val="none" w:sz="0" w:space="0" w:color="auto"/>
          </w:divBdr>
        </w:div>
        <w:div w:id="1742144047">
          <w:marLeft w:val="0"/>
          <w:marRight w:val="0"/>
          <w:marTop w:val="0"/>
          <w:marBottom w:val="0"/>
          <w:divBdr>
            <w:top w:val="none" w:sz="0" w:space="0" w:color="auto"/>
            <w:left w:val="none" w:sz="0" w:space="0" w:color="auto"/>
            <w:bottom w:val="none" w:sz="0" w:space="0" w:color="auto"/>
            <w:right w:val="none" w:sz="0" w:space="0" w:color="auto"/>
          </w:divBdr>
        </w:div>
        <w:div w:id="1746801084">
          <w:marLeft w:val="0"/>
          <w:marRight w:val="0"/>
          <w:marTop w:val="0"/>
          <w:marBottom w:val="0"/>
          <w:divBdr>
            <w:top w:val="none" w:sz="0" w:space="0" w:color="auto"/>
            <w:left w:val="none" w:sz="0" w:space="0" w:color="auto"/>
            <w:bottom w:val="none" w:sz="0" w:space="0" w:color="auto"/>
            <w:right w:val="none" w:sz="0" w:space="0" w:color="auto"/>
          </w:divBdr>
        </w:div>
        <w:div w:id="1759517663">
          <w:marLeft w:val="0"/>
          <w:marRight w:val="0"/>
          <w:marTop w:val="0"/>
          <w:marBottom w:val="0"/>
          <w:divBdr>
            <w:top w:val="none" w:sz="0" w:space="0" w:color="auto"/>
            <w:left w:val="none" w:sz="0" w:space="0" w:color="auto"/>
            <w:bottom w:val="none" w:sz="0" w:space="0" w:color="auto"/>
            <w:right w:val="none" w:sz="0" w:space="0" w:color="auto"/>
          </w:divBdr>
        </w:div>
        <w:div w:id="1764523659">
          <w:marLeft w:val="0"/>
          <w:marRight w:val="0"/>
          <w:marTop w:val="0"/>
          <w:marBottom w:val="0"/>
          <w:divBdr>
            <w:top w:val="none" w:sz="0" w:space="0" w:color="auto"/>
            <w:left w:val="none" w:sz="0" w:space="0" w:color="auto"/>
            <w:bottom w:val="none" w:sz="0" w:space="0" w:color="auto"/>
            <w:right w:val="none" w:sz="0" w:space="0" w:color="auto"/>
          </w:divBdr>
        </w:div>
        <w:div w:id="1773234056">
          <w:marLeft w:val="0"/>
          <w:marRight w:val="0"/>
          <w:marTop w:val="0"/>
          <w:marBottom w:val="0"/>
          <w:divBdr>
            <w:top w:val="none" w:sz="0" w:space="0" w:color="auto"/>
            <w:left w:val="none" w:sz="0" w:space="0" w:color="auto"/>
            <w:bottom w:val="none" w:sz="0" w:space="0" w:color="auto"/>
            <w:right w:val="none" w:sz="0" w:space="0" w:color="auto"/>
          </w:divBdr>
        </w:div>
        <w:div w:id="1777484187">
          <w:marLeft w:val="0"/>
          <w:marRight w:val="0"/>
          <w:marTop w:val="0"/>
          <w:marBottom w:val="0"/>
          <w:divBdr>
            <w:top w:val="none" w:sz="0" w:space="0" w:color="auto"/>
            <w:left w:val="none" w:sz="0" w:space="0" w:color="auto"/>
            <w:bottom w:val="none" w:sz="0" w:space="0" w:color="auto"/>
            <w:right w:val="none" w:sz="0" w:space="0" w:color="auto"/>
          </w:divBdr>
        </w:div>
        <w:div w:id="1787117875">
          <w:marLeft w:val="0"/>
          <w:marRight w:val="0"/>
          <w:marTop w:val="0"/>
          <w:marBottom w:val="0"/>
          <w:divBdr>
            <w:top w:val="none" w:sz="0" w:space="0" w:color="auto"/>
            <w:left w:val="none" w:sz="0" w:space="0" w:color="auto"/>
            <w:bottom w:val="none" w:sz="0" w:space="0" w:color="auto"/>
            <w:right w:val="none" w:sz="0" w:space="0" w:color="auto"/>
          </w:divBdr>
        </w:div>
        <w:div w:id="1793132927">
          <w:marLeft w:val="0"/>
          <w:marRight w:val="0"/>
          <w:marTop w:val="0"/>
          <w:marBottom w:val="0"/>
          <w:divBdr>
            <w:top w:val="none" w:sz="0" w:space="0" w:color="auto"/>
            <w:left w:val="none" w:sz="0" w:space="0" w:color="auto"/>
            <w:bottom w:val="none" w:sz="0" w:space="0" w:color="auto"/>
            <w:right w:val="none" w:sz="0" w:space="0" w:color="auto"/>
          </w:divBdr>
        </w:div>
        <w:div w:id="1798643760">
          <w:marLeft w:val="0"/>
          <w:marRight w:val="0"/>
          <w:marTop w:val="0"/>
          <w:marBottom w:val="0"/>
          <w:divBdr>
            <w:top w:val="none" w:sz="0" w:space="0" w:color="auto"/>
            <w:left w:val="none" w:sz="0" w:space="0" w:color="auto"/>
            <w:bottom w:val="none" w:sz="0" w:space="0" w:color="auto"/>
            <w:right w:val="none" w:sz="0" w:space="0" w:color="auto"/>
          </w:divBdr>
        </w:div>
        <w:div w:id="1801338170">
          <w:marLeft w:val="0"/>
          <w:marRight w:val="0"/>
          <w:marTop w:val="0"/>
          <w:marBottom w:val="0"/>
          <w:divBdr>
            <w:top w:val="none" w:sz="0" w:space="0" w:color="auto"/>
            <w:left w:val="none" w:sz="0" w:space="0" w:color="auto"/>
            <w:bottom w:val="none" w:sz="0" w:space="0" w:color="auto"/>
            <w:right w:val="none" w:sz="0" w:space="0" w:color="auto"/>
          </w:divBdr>
        </w:div>
        <w:div w:id="1801455995">
          <w:marLeft w:val="0"/>
          <w:marRight w:val="0"/>
          <w:marTop w:val="0"/>
          <w:marBottom w:val="0"/>
          <w:divBdr>
            <w:top w:val="none" w:sz="0" w:space="0" w:color="auto"/>
            <w:left w:val="none" w:sz="0" w:space="0" w:color="auto"/>
            <w:bottom w:val="none" w:sz="0" w:space="0" w:color="auto"/>
            <w:right w:val="none" w:sz="0" w:space="0" w:color="auto"/>
          </w:divBdr>
        </w:div>
        <w:div w:id="1805343814">
          <w:marLeft w:val="0"/>
          <w:marRight w:val="0"/>
          <w:marTop w:val="0"/>
          <w:marBottom w:val="0"/>
          <w:divBdr>
            <w:top w:val="none" w:sz="0" w:space="0" w:color="auto"/>
            <w:left w:val="none" w:sz="0" w:space="0" w:color="auto"/>
            <w:bottom w:val="none" w:sz="0" w:space="0" w:color="auto"/>
            <w:right w:val="none" w:sz="0" w:space="0" w:color="auto"/>
          </w:divBdr>
        </w:div>
        <w:div w:id="1811241661">
          <w:marLeft w:val="0"/>
          <w:marRight w:val="0"/>
          <w:marTop w:val="0"/>
          <w:marBottom w:val="0"/>
          <w:divBdr>
            <w:top w:val="none" w:sz="0" w:space="0" w:color="auto"/>
            <w:left w:val="none" w:sz="0" w:space="0" w:color="auto"/>
            <w:bottom w:val="none" w:sz="0" w:space="0" w:color="auto"/>
            <w:right w:val="none" w:sz="0" w:space="0" w:color="auto"/>
          </w:divBdr>
        </w:div>
        <w:div w:id="1818763346">
          <w:marLeft w:val="0"/>
          <w:marRight w:val="0"/>
          <w:marTop w:val="0"/>
          <w:marBottom w:val="0"/>
          <w:divBdr>
            <w:top w:val="none" w:sz="0" w:space="0" w:color="auto"/>
            <w:left w:val="none" w:sz="0" w:space="0" w:color="auto"/>
            <w:bottom w:val="none" w:sz="0" w:space="0" w:color="auto"/>
            <w:right w:val="none" w:sz="0" w:space="0" w:color="auto"/>
          </w:divBdr>
        </w:div>
        <w:div w:id="1825196539">
          <w:marLeft w:val="0"/>
          <w:marRight w:val="0"/>
          <w:marTop w:val="0"/>
          <w:marBottom w:val="0"/>
          <w:divBdr>
            <w:top w:val="none" w:sz="0" w:space="0" w:color="auto"/>
            <w:left w:val="none" w:sz="0" w:space="0" w:color="auto"/>
            <w:bottom w:val="none" w:sz="0" w:space="0" w:color="auto"/>
            <w:right w:val="none" w:sz="0" w:space="0" w:color="auto"/>
          </w:divBdr>
        </w:div>
        <w:div w:id="1831019355">
          <w:marLeft w:val="0"/>
          <w:marRight w:val="0"/>
          <w:marTop w:val="0"/>
          <w:marBottom w:val="0"/>
          <w:divBdr>
            <w:top w:val="none" w:sz="0" w:space="0" w:color="auto"/>
            <w:left w:val="none" w:sz="0" w:space="0" w:color="auto"/>
            <w:bottom w:val="none" w:sz="0" w:space="0" w:color="auto"/>
            <w:right w:val="none" w:sz="0" w:space="0" w:color="auto"/>
          </w:divBdr>
        </w:div>
        <w:div w:id="1832258618">
          <w:marLeft w:val="0"/>
          <w:marRight w:val="0"/>
          <w:marTop w:val="0"/>
          <w:marBottom w:val="0"/>
          <w:divBdr>
            <w:top w:val="none" w:sz="0" w:space="0" w:color="auto"/>
            <w:left w:val="none" w:sz="0" w:space="0" w:color="auto"/>
            <w:bottom w:val="none" w:sz="0" w:space="0" w:color="auto"/>
            <w:right w:val="none" w:sz="0" w:space="0" w:color="auto"/>
          </w:divBdr>
        </w:div>
        <w:div w:id="1851748637">
          <w:marLeft w:val="0"/>
          <w:marRight w:val="0"/>
          <w:marTop w:val="0"/>
          <w:marBottom w:val="0"/>
          <w:divBdr>
            <w:top w:val="none" w:sz="0" w:space="0" w:color="auto"/>
            <w:left w:val="none" w:sz="0" w:space="0" w:color="auto"/>
            <w:bottom w:val="none" w:sz="0" w:space="0" w:color="auto"/>
            <w:right w:val="none" w:sz="0" w:space="0" w:color="auto"/>
          </w:divBdr>
        </w:div>
        <w:div w:id="1863006663">
          <w:marLeft w:val="0"/>
          <w:marRight w:val="0"/>
          <w:marTop w:val="0"/>
          <w:marBottom w:val="0"/>
          <w:divBdr>
            <w:top w:val="none" w:sz="0" w:space="0" w:color="auto"/>
            <w:left w:val="none" w:sz="0" w:space="0" w:color="auto"/>
            <w:bottom w:val="none" w:sz="0" w:space="0" w:color="auto"/>
            <w:right w:val="none" w:sz="0" w:space="0" w:color="auto"/>
          </w:divBdr>
        </w:div>
        <w:div w:id="1873226974">
          <w:marLeft w:val="0"/>
          <w:marRight w:val="0"/>
          <w:marTop w:val="0"/>
          <w:marBottom w:val="0"/>
          <w:divBdr>
            <w:top w:val="none" w:sz="0" w:space="0" w:color="auto"/>
            <w:left w:val="none" w:sz="0" w:space="0" w:color="auto"/>
            <w:bottom w:val="none" w:sz="0" w:space="0" w:color="auto"/>
            <w:right w:val="none" w:sz="0" w:space="0" w:color="auto"/>
          </w:divBdr>
        </w:div>
        <w:div w:id="1875799844">
          <w:marLeft w:val="0"/>
          <w:marRight w:val="0"/>
          <w:marTop w:val="0"/>
          <w:marBottom w:val="0"/>
          <w:divBdr>
            <w:top w:val="none" w:sz="0" w:space="0" w:color="auto"/>
            <w:left w:val="none" w:sz="0" w:space="0" w:color="auto"/>
            <w:bottom w:val="none" w:sz="0" w:space="0" w:color="auto"/>
            <w:right w:val="none" w:sz="0" w:space="0" w:color="auto"/>
          </w:divBdr>
        </w:div>
        <w:div w:id="1880781154">
          <w:marLeft w:val="0"/>
          <w:marRight w:val="0"/>
          <w:marTop w:val="0"/>
          <w:marBottom w:val="0"/>
          <w:divBdr>
            <w:top w:val="none" w:sz="0" w:space="0" w:color="auto"/>
            <w:left w:val="none" w:sz="0" w:space="0" w:color="auto"/>
            <w:bottom w:val="none" w:sz="0" w:space="0" w:color="auto"/>
            <w:right w:val="none" w:sz="0" w:space="0" w:color="auto"/>
          </w:divBdr>
        </w:div>
        <w:div w:id="1887138973">
          <w:marLeft w:val="0"/>
          <w:marRight w:val="0"/>
          <w:marTop w:val="0"/>
          <w:marBottom w:val="0"/>
          <w:divBdr>
            <w:top w:val="none" w:sz="0" w:space="0" w:color="auto"/>
            <w:left w:val="none" w:sz="0" w:space="0" w:color="auto"/>
            <w:bottom w:val="none" w:sz="0" w:space="0" w:color="auto"/>
            <w:right w:val="none" w:sz="0" w:space="0" w:color="auto"/>
          </w:divBdr>
        </w:div>
        <w:div w:id="1894655622">
          <w:marLeft w:val="0"/>
          <w:marRight w:val="0"/>
          <w:marTop w:val="0"/>
          <w:marBottom w:val="0"/>
          <w:divBdr>
            <w:top w:val="none" w:sz="0" w:space="0" w:color="auto"/>
            <w:left w:val="none" w:sz="0" w:space="0" w:color="auto"/>
            <w:bottom w:val="none" w:sz="0" w:space="0" w:color="auto"/>
            <w:right w:val="none" w:sz="0" w:space="0" w:color="auto"/>
          </w:divBdr>
        </w:div>
        <w:div w:id="1918442980">
          <w:marLeft w:val="0"/>
          <w:marRight w:val="0"/>
          <w:marTop w:val="0"/>
          <w:marBottom w:val="0"/>
          <w:divBdr>
            <w:top w:val="none" w:sz="0" w:space="0" w:color="auto"/>
            <w:left w:val="none" w:sz="0" w:space="0" w:color="auto"/>
            <w:bottom w:val="none" w:sz="0" w:space="0" w:color="auto"/>
            <w:right w:val="none" w:sz="0" w:space="0" w:color="auto"/>
          </w:divBdr>
        </w:div>
        <w:div w:id="1920676493">
          <w:marLeft w:val="0"/>
          <w:marRight w:val="0"/>
          <w:marTop w:val="0"/>
          <w:marBottom w:val="0"/>
          <w:divBdr>
            <w:top w:val="none" w:sz="0" w:space="0" w:color="auto"/>
            <w:left w:val="none" w:sz="0" w:space="0" w:color="auto"/>
            <w:bottom w:val="none" w:sz="0" w:space="0" w:color="auto"/>
            <w:right w:val="none" w:sz="0" w:space="0" w:color="auto"/>
          </w:divBdr>
        </w:div>
        <w:div w:id="1927112575">
          <w:marLeft w:val="0"/>
          <w:marRight w:val="0"/>
          <w:marTop w:val="0"/>
          <w:marBottom w:val="0"/>
          <w:divBdr>
            <w:top w:val="none" w:sz="0" w:space="0" w:color="auto"/>
            <w:left w:val="none" w:sz="0" w:space="0" w:color="auto"/>
            <w:bottom w:val="none" w:sz="0" w:space="0" w:color="auto"/>
            <w:right w:val="none" w:sz="0" w:space="0" w:color="auto"/>
          </w:divBdr>
        </w:div>
        <w:div w:id="1930118174">
          <w:marLeft w:val="0"/>
          <w:marRight w:val="0"/>
          <w:marTop w:val="0"/>
          <w:marBottom w:val="0"/>
          <w:divBdr>
            <w:top w:val="none" w:sz="0" w:space="0" w:color="auto"/>
            <w:left w:val="none" w:sz="0" w:space="0" w:color="auto"/>
            <w:bottom w:val="none" w:sz="0" w:space="0" w:color="auto"/>
            <w:right w:val="none" w:sz="0" w:space="0" w:color="auto"/>
          </w:divBdr>
        </w:div>
        <w:div w:id="1953777183">
          <w:marLeft w:val="0"/>
          <w:marRight w:val="0"/>
          <w:marTop w:val="0"/>
          <w:marBottom w:val="0"/>
          <w:divBdr>
            <w:top w:val="none" w:sz="0" w:space="0" w:color="auto"/>
            <w:left w:val="none" w:sz="0" w:space="0" w:color="auto"/>
            <w:bottom w:val="none" w:sz="0" w:space="0" w:color="auto"/>
            <w:right w:val="none" w:sz="0" w:space="0" w:color="auto"/>
          </w:divBdr>
        </w:div>
        <w:div w:id="1963726772">
          <w:marLeft w:val="0"/>
          <w:marRight w:val="0"/>
          <w:marTop w:val="0"/>
          <w:marBottom w:val="0"/>
          <w:divBdr>
            <w:top w:val="none" w:sz="0" w:space="0" w:color="auto"/>
            <w:left w:val="none" w:sz="0" w:space="0" w:color="auto"/>
            <w:bottom w:val="none" w:sz="0" w:space="0" w:color="auto"/>
            <w:right w:val="none" w:sz="0" w:space="0" w:color="auto"/>
          </w:divBdr>
        </w:div>
        <w:div w:id="1972441025">
          <w:marLeft w:val="0"/>
          <w:marRight w:val="0"/>
          <w:marTop w:val="0"/>
          <w:marBottom w:val="0"/>
          <w:divBdr>
            <w:top w:val="none" w:sz="0" w:space="0" w:color="auto"/>
            <w:left w:val="none" w:sz="0" w:space="0" w:color="auto"/>
            <w:bottom w:val="none" w:sz="0" w:space="0" w:color="auto"/>
            <w:right w:val="none" w:sz="0" w:space="0" w:color="auto"/>
          </w:divBdr>
        </w:div>
        <w:div w:id="1972857718">
          <w:marLeft w:val="0"/>
          <w:marRight w:val="0"/>
          <w:marTop w:val="0"/>
          <w:marBottom w:val="0"/>
          <w:divBdr>
            <w:top w:val="none" w:sz="0" w:space="0" w:color="auto"/>
            <w:left w:val="none" w:sz="0" w:space="0" w:color="auto"/>
            <w:bottom w:val="none" w:sz="0" w:space="0" w:color="auto"/>
            <w:right w:val="none" w:sz="0" w:space="0" w:color="auto"/>
          </w:divBdr>
        </w:div>
        <w:div w:id="1983001699">
          <w:marLeft w:val="0"/>
          <w:marRight w:val="0"/>
          <w:marTop w:val="0"/>
          <w:marBottom w:val="0"/>
          <w:divBdr>
            <w:top w:val="none" w:sz="0" w:space="0" w:color="auto"/>
            <w:left w:val="none" w:sz="0" w:space="0" w:color="auto"/>
            <w:bottom w:val="none" w:sz="0" w:space="0" w:color="auto"/>
            <w:right w:val="none" w:sz="0" w:space="0" w:color="auto"/>
          </w:divBdr>
        </w:div>
        <w:div w:id="1983610819">
          <w:marLeft w:val="0"/>
          <w:marRight w:val="0"/>
          <w:marTop w:val="0"/>
          <w:marBottom w:val="0"/>
          <w:divBdr>
            <w:top w:val="none" w:sz="0" w:space="0" w:color="auto"/>
            <w:left w:val="none" w:sz="0" w:space="0" w:color="auto"/>
            <w:bottom w:val="none" w:sz="0" w:space="0" w:color="auto"/>
            <w:right w:val="none" w:sz="0" w:space="0" w:color="auto"/>
          </w:divBdr>
        </w:div>
        <w:div w:id="1983804971">
          <w:marLeft w:val="0"/>
          <w:marRight w:val="0"/>
          <w:marTop w:val="0"/>
          <w:marBottom w:val="0"/>
          <w:divBdr>
            <w:top w:val="none" w:sz="0" w:space="0" w:color="auto"/>
            <w:left w:val="none" w:sz="0" w:space="0" w:color="auto"/>
            <w:bottom w:val="none" w:sz="0" w:space="0" w:color="auto"/>
            <w:right w:val="none" w:sz="0" w:space="0" w:color="auto"/>
          </w:divBdr>
          <w:divsChild>
            <w:div w:id="13922827">
              <w:marLeft w:val="0"/>
              <w:marRight w:val="0"/>
              <w:marTop w:val="0"/>
              <w:marBottom w:val="0"/>
              <w:divBdr>
                <w:top w:val="none" w:sz="0" w:space="0" w:color="auto"/>
                <w:left w:val="none" w:sz="0" w:space="0" w:color="auto"/>
                <w:bottom w:val="none" w:sz="0" w:space="0" w:color="auto"/>
                <w:right w:val="none" w:sz="0" w:space="0" w:color="auto"/>
              </w:divBdr>
            </w:div>
            <w:div w:id="143662328">
              <w:marLeft w:val="0"/>
              <w:marRight w:val="0"/>
              <w:marTop w:val="0"/>
              <w:marBottom w:val="0"/>
              <w:divBdr>
                <w:top w:val="none" w:sz="0" w:space="0" w:color="auto"/>
                <w:left w:val="none" w:sz="0" w:space="0" w:color="auto"/>
                <w:bottom w:val="none" w:sz="0" w:space="0" w:color="auto"/>
                <w:right w:val="none" w:sz="0" w:space="0" w:color="auto"/>
              </w:divBdr>
            </w:div>
            <w:div w:id="150341413">
              <w:marLeft w:val="0"/>
              <w:marRight w:val="0"/>
              <w:marTop w:val="0"/>
              <w:marBottom w:val="0"/>
              <w:divBdr>
                <w:top w:val="none" w:sz="0" w:space="0" w:color="auto"/>
                <w:left w:val="none" w:sz="0" w:space="0" w:color="auto"/>
                <w:bottom w:val="none" w:sz="0" w:space="0" w:color="auto"/>
                <w:right w:val="none" w:sz="0" w:space="0" w:color="auto"/>
              </w:divBdr>
            </w:div>
            <w:div w:id="168563246">
              <w:marLeft w:val="0"/>
              <w:marRight w:val="0"/>
              <w:marTop w:val="0"/>
              <w:marBottom w:val="0"/>
              <w:divBdr>
                <w:top w:val="none" w:sz="0" w:space="0" w:color="auto"/>
                <w:left w:val="none" w:sz="0" w:space="0" w:color="auto"/>
                <w:bottom w:val="none" w:sz="0" w:space="0" w:color="auto"/>
                <w:right w:val="none" w:sz="0" w:space="0" w:color="auto"/>
              </w:divBdr>
            </w:div>
            <w:div w:id="175727460">
              <w:marLeft w:val="0"/>
              <w:marRight w:val="0"/>
              <w:marTop w:val="0"/>
              <w:marBottom w:val="0"/>
              <w:divBdr>
                <w:top w:val="none" w:sz="0" w:space="0" w:color="auto"/>
                <w:left w:val="none" w:sz="0" w:space="0" w:color="auto"/>
                <w:bottom w:val="none" w:sz="0" w:space="0" w:color="auto"/>
                <w:right w:val="none" w:sz="0" w:space="0" w:color="auto"/>
              </w:divBdr>
            </w:div>
            <w:div w:id="189497098">
              <w:marLeft w:val="0"/>
              <w:marRight w:val="0"/>
              <w:marTop w:val="0"/>
              <w:marBottom w:val="0"/>
              <w:divBdr>
                <w:top w:val="none" w:sz="0" w:space="0" w:color="auto"/>
                <w:left w:val="none" w:sz="0" w:space="0" w:color="auto"/>
                <w:bottom w:val="none" w:sz="0" w:space="0" w:color="auto"/>
                <w:right w:val="none" w:sz="0" w:space="0" w:color="auto"/>
              </w:divBdr>
            </w:div>
            <w:div w:id="202988314">
              <w:marLeft w:val="0"/>
              <w:marRight w:val="0"/>
              <w:marTop w:val="0"/>
              <w:marBottom w:val="0"/>
              <w:divBdr>
                <w:top w:val="none" w:sz="0" w:space="0" w:color="auto"/>
                <w:left w:val="none" w:sz="0" w:space="0" w:color="auto"/>
                <w:bottom w:val="none" w:sz="0" w:space="0" w:color="auto"/>
                <w:right w:val="none" w:sz="0" w:space="0" w:color="auto"/>
              </w:divBdr>
            </w:div>
            <w:div w:id="207228185">
              <w:marLeft w:val="0"/>
              <w:marRight w:val="0"/>
              <w:marTop w:val="0"/>
              <w:marBottom w:val="0"/>
              <w:divBdr>
                <w:top w:val="none" w:sz="0" w:space="0" w:color="auto"/>
                <w:left w:val="none" w:sz="0" w:space="0" w:color="auto"/>
                <w:bottom w:val="none" w:sz="0" w:space="0" w:color="auto"/>
                <w:right w:val="none" w:sz="0" w:space="0" w:color="auto"/>
              </w:divBdr>
            </w:div>
            <w:div w:id="207302880">
              <w:marLeft w:val="0"/>
              <w:marRight w:val="0"/>
              <w:marTop w:val="0"/>
              <w:marBottom w:val="0"/>
              <w:divBdr>
                <w:top w:val="none" w:sz="0" w:space="0" w:color="auto"/>
                <w:left w:val="none" w:sz="0" w:space="0" w:color="auto"/>
                <w:bottom w:val="none" w:sz="0" w:space="0" w:color="auto"/>
                <w:right w:val="none" w:sz="0" w:space="0" w:color="auto"/>
              </w:divBdr>
            </w:div>
            <w:div w:id="214438067">
              <w:marLeft w:val="0"/>
              <w:marRight w:val="0"/>
              <w:marTop w:val="0"/>
              <w:marBottom w:val="0"/>
              <w:divBdr>
                <w:top w:val="none" w:sz="0" w:space="0" w:color="auto"/>
                <w:left w:val="none" w:sz="0" w:space="0" w:color="auto"/>
                <w:bottom w:val="none" w:sz="0" w:space="0" w:color="auto"/>
                <w:right w:val="none" w:sz="0" w:space="0" w:color="auto"/>
              </w:divBdr>
            </w:div>
            <w:div w:id="228541571">
              <w:marLeft w:val="0"/>
              <w:marRight w:val="0"/>
              <w:marTop w:val="0"/>
              <w:marBottom w:val="0"/>
              <w:divBdr>
                <w:top w:val="none" w:sz="0" w:space="0" w:color="auto"/>
                <w:left w:val="none" w:sz="0" w:space="0" w:color="auto"/>
                <w:bottom w:val="none" w:sz="0" w:space="0" w:color="auto"/>
                <w:right w:val="none" w:sz="0" w:space="0" w:color="auto"/>
              </w:divBdr>
            </w:div>
            <w:div w:id="230122172">
              <w:marLeft w:val="0"/>
              <w:marRight w:val="0"/>
              <w:marTop w:val="0"/>
              <w:marBottom w:val="0"/>
              <w:divBdr>
                <w:top w:val="none" w:sz="0" w:space="0" w:color="auto"/>
                <w:left w:val="none" w:sz="0" w:space="0" w:color="auto"/>
                <w:bottom w:val="none" w:sz="0" w:space="0" w:color="auto"/>
                <w:right w:val="none" w:sz="0" w:space="0" w:color="auto"/>
              </w:divBdr>
            </w:div>
            <w:div w:id="240985961">
              <w:marLeft w:val="0"/>
              <w:marRight w:val="0"/>
              <w:marTop w:val="0"/>
              <w:marBottom w:val="0"/>
              <w:divBdr>
                <w:top w:val="none" w:sz="0" w:space="0" w:color="auto"/>
                <w:left w:val="none" w:sz="0" w:space="0" w:color="auto"/>
                <w:bottom w:val="none" w:sz="0" w:space="0" w:color="auto"/>
                <w:right w:val="none" w:sz="0" w:space="0" w:color="auto"/>
              </w:divBdr>
            </w:div>
            <w:div w:id="288559517">
              <w:marLeft w:val="0"/>
              <w:marRight w:val="0"/>
              <w:marTop w:val="0"/>
              <w:marBottom w:val="0"/>
              <w:divBdr>
                <w:top w:val="none" w:sz="0" w:space="0" w:color="auto"/>
                <w:left w:val="none" w:sz="0" w:space="0" w:color="auto"/>
                <w:bottom w:val="none" w:sz="0" w:space="0" w:color="auto"/>
                <w:right w:val="none" w:sz="0" w:space="0" w:color="auto"/>
              </w:divBdr>
            </w:div>
            <w:div w:id="313873798">
              <w:marLeft w:val="0"/>
              <w:marRight w:val="0"/>
              <w:marTop w:val="0"/>
              <w:marBottom w:val="0"/>
              <w:divBdr>
                <w:top w:val="none" w:sz="0" w:space="0" w:color="auto"/>
                <w:left w:val="none" w:sz="0" w:space="0" w:color="auto"/>
                <w:bottom w:val="none" w:sz="0" w:space="0" w:color="auto"/>
                <w:right w:val="none" w:sz="0" w:space="0" w:color="auto"/>
              </w:divBdr>
            </w:div>
            <w:div w:id="332732377">
              <w:marLeft w:val="0"/>
              <w:marRight w:val="0"/>
              <w:marTop w:val="0"/>
              <w:marBottom w:val="0"/>
              <w:divBdr>
                <w:top w:val="none" w:sz="0" w:space="0" w:color="auto"/>
                <w:left w:val="none" w:sz="0" w:space="0" w:color="auto"/>
                <w:bottom w:val="none" w:sz="0" w:space="0" w:color="auto"/>
                <w:right w:val="none" w:sz="0" w:space="0" w:color="auto"/>
              </w:divBdr>
            </w:div>
            <w:div w:id="354693448">
              <w:marLeft w:val="0"/>
              <w:marRight w:val="0"/>
              <w:marTop w:val="0"/>
              <w:marBottom w:val="0"/>
              <w:divBdr>
                <w:top w:val="none" w:sz="0" w:space="0" w:color="auto"/>
                <w:left w:val="none" w:sz="0" w:space="0" w:color="auto"/>
                <w:bottom w:val="none" w:sz="0" w:space="0" w:color="auto"/>
                <w:right w:val="none" w:sz="0" w:space="0" w:color="auto"/>
              </w:divBdr>
            </w:div>
            <w:div w:id="365908462">
              <w:marLeft w:val="0"/>
              <w:marRight w:val="0"/>
              <w:marTop w:val="0"/>
              <w:marBottom w:val="0"/>
              <w:divBdr>
                <w:top w:val="none" w:sz="0" w:space="0" w:color="auto"/>
                <w:left w:val="none" w:sz="0" w:space="0" w:color="auto"/>
                <w:bottom w:val="none" w:sz="0" w:space="0" w:color="auto"/>
                <w:right w:val="none" w:sz="0" w:space="0" w:color="auto"/>
              </w:divBdr>
            </w:div>
            <w:div w:id="371996590">
              <w:marLeft w:val="0"/>
              <w:marRight w:val="0"/>
              <w:marTop w:val="0"/>
              <w:marBottom w:val="0"/>
              <w:divBdr>
                <w:top w:val="none" w:sz="0" w:space="0" w:color="auto"/>
                <w:left w:val="none" w:sz="0" w:space="0" w:color="auto"/>
                <w:bottom w:val="none" w:sz="0" w:space="0" w:color="auto"/>
                <w:right w:val="none" w:sz="0" w:space="0" w:color="auto"/>
              </w:divBdr>
            </w:div>
            <w:div w:id="394091609">
              <w:marLeft w:val="0"/>
              <w:marRight w:val="0"/>
              <w:marTop w:val="0"/>
              <w:marBottom w:val="0"/>
              <w:divBdr>
                <w:top w:val="none" w:sz="0" w:space="0" w:color="auto"/>
                <w:left w:val="none" w:sz="0" w:space="0" w:color="auto"/>
                <w:bottom w:val="none" w:sz="0" w:space="0" w:color="auto"/>
                <w:right w:val="none" w:sz="0" w:space="0" w:color="auto"/>
              </w:divBdr>
            </w:div>
            <w:div w:id="414329745">
              <w:marLeft w:val="0"/>
              <w:marRight w:val="0"/>
              <w:marTop w:val="0"/>
              <w:marBottom w:val="0"/>
              <w:divBdr>
                <w:top w:val="none" w:sz="0" w:space="0" w:color="auto"/>
                <w:left w:val="none" w:sz="0" w:space="0" w:color="auto"/>
                <w:bottom w:val="none" w:sz="0" w:space="0" w:color="auto"/>
                <w:right w:val="none" w:sz="0" w:space="0" w:color="auto"/>
              </w:divBdr>
            </w:div>
            <w:div w:id="462963351">
              <w:marLeft w:val="0"/>
              <w:marRight w:val="0"/>
              <w:marTop w:val="0"/>
              <w:marBottom w:val="0"/>
              <w:divBdr>
                <w:top w:val="none" w:sz="0" w:space="0" w:color="auto"/>
                <w:left w:val="none" w:sz="0" w:space="0" w:color="auto"/>
                <w:bottom w:val="none" w:sz="0" w:space="0" w:color="auto"/>
                <w:right w:val="none" w:sz="0" w:space="0" w:color="auto"/>
              </w:divBdr>
            </w:div>
            <w:div w:id="471945897">
              <w:marLeft w:val="0"/>
              <w:marRight w:val="0"/>
              <w:marTop w:val="0"/>
              <w:marBottom w:val="0"/>
              <w:divBdr>
                <w:top w:val="none" w:sz="0" w:space="0" w:color="auto"/>
                <w:left w:val="none" w:sz="0" w:space="0" w:color="auto"/>
                <w:bottom w:val="none" w:sz="0" w:space="0" w:color="auto"/>
                <w:right w:val="none" w:sz="0" w:space="0" w:color="auto"/>
              </w:divBdr>
            </w:div>
            <w:div w:id="514392088">
              <w:marLeft w:val="0"/>
              <w:marRight w:val="0"/>
              <w:marTop w:val="0"/>
              <w:marBottom w:val="0"/>
              <w:divBdr>
                <w:top w:val="none" w:sz="0" w:space="0" w:color="auto"/>
                <w:left w:val="none" w:sz="0" w:space="0" w:color="auto"/>
                <w:bottom w:val="none" w:sz="0" w:space="0" w:color="auto"/>
                <w:right w:val="none" w:sz="0" w:space="0" w:color="auto"/>
              </w:divBdr>
            </w:div>
            <w:div w:id="519323259">
              <w:marLeft w:val="0"/>
              <w:marRight w:val="0"/>
              <w:marTop w:val="0"/>
              <w:marBottom w:val="0"/>
              <w:divBdr>
                <w:top w:val="none" w:sz="0" w:space="0" w:color="auto"/>
                <w:left w:val="none" w:sz="0" w:space="0" w:color="auto"/>
                <w:bottom w:val="none" w:sz="0" w:space="0" w:color="auto"/>
                <w:right w:val="none" w:sz="0" w:space="0" w:color="auto"/>
              </w:divBdr>
            </w:div>
            <w:div w:id="530143101">
              <w:marLeft w:val="0"/>
              <w:marRight w:val="0"/>
              <w:marTop w:val="0"/>
              <w:marBottom w:val="0"/>
              <w:divBdr>
                <w:top w:val="none" w:sz="0" w:space="0" w:color="auto"/>
                <w:left w:val="none" w:sz="0" w:space="0" w:color="auto"/>
                <w:bottom w:val="none" w:sz="0" w:space="0" w:color="auto"/>
                <w:right w:val="none" w:sz="0" w:space="0" w:color="auto"/>
              </w:divBdr>
            </w:div>
            <w:div w:id="547572936">
              <w:marLeft w:val="0"/>
              <w:marRight w:val="0"/>
              <w:marTop w:val="0"/>
              <w:marBottom w:val="0"/>
              <w:divBdr>
                <w:top w:val="none" w:sz="0" w:space="0" w:color="auto"/>
                <w:left w:val="none" w:sz="0" w:space="0" w:color="auto"/>
                <w:bottom w:val="none" w:sz="0" w:space="0" w:color="auto"/>
                <w:right w:val="none" w:sz="0" w:space="0" w:color="auto"/>
              </w:divBdr>
            </w:div>
            <w:div w:id="553389608">
              <w:marLeft w:val="0"/>
              <w:marRight w:val="0"/>
              <w:marTop w:val="0"/>
              <w:marBottom w:val="0"/>
              <w:divBdr>
                <w:top w:val="none" w:sz="0" w:space="0" w:color="auto"/>
                <w:left w:val="none" w:sz="0" w:space="0" w:color="auto"/>
                <w:bottom w:val="none" w:sz="0" w:space="0" w:color="auto"/>
                <w:right w:val="none" w:sz="0" w:space="0" w:color="auto"/>
              </w:divBdr>
            </w:div>
            <w:div w:id="580406035">
              <w:marLeft w:val="0"/>
              <w:marRight w:val="0"/>
              <w:marTop w:val="0"/>
              <w:marBottom w:val="0"/>
              <w:divBdr>
                <w:top w:val="none" w:sz="0" w:space="0" w:color="auto"/>
                <w:left w:val="none" w:sz="0" w:space="0" w:color="auto"/>
                <w:bottom w:val="none" w:sz="0" w:space="0" w:color="auto"/>
                <w:right w:val="none" w:sz="0" w:space="0" w:color="auto"/>
              </w:divBdr>
            </w:div>
            <w:div w:id="610282084">
              <w:marLeft w:val="0"/>
              <w:marRight w:val="0"/>
              <w:marTop w:val="0"/>
              <w:marBottom w:val="0"/>
              <w:divBdr>
                <w:top w:val="none" w:sz="0" w:space="0" w:color="auto"/>
                <w:left w:val="none" w:sz="0" w:space="0" w:color="auto"/>
                <w:bottom w:val="none" w:sz="0" w:space="0" w:color="auto"/>
                <w:right w:val="none" w:sz="0" w:space="0" w:color="auto"/>
              </w:divBdr>
            </w:div>
            <w:div w:id="623929211">
              <w:marLeft w:val="0"/>
              <w:marRight w:val="0"/>
              <w:marTop w:val="0"/>
              <w:marBottom w:val="0"/>
              <w:divBdr>
                <w:top w:val="none" w:sz="0" w:space="0" w:color="auto"/>
                <w:left w:val="none" w:sz="0" w:space="0" w:color="auto"/>
                <w:bottom w:val="none" w:sz="0" w:space="0" w:color="auto"/>
                <w:right w:val="none" w:sz="0" w:space="0" w:color="auto"/>
              </w:divBdr>
            </w:div>
            <w:div w:id="626930395">
              <w:marLeft w:val="0"/>
              <w:marRight w:val="0"/>
              <w:marTop w:val="0"/>
              <w:marBottom w:val="0"/>
              <w:divBdr>
                <w:top w:val="none" w:sz="0" w:space="0" w:color="auto"/>
                <w:left w:val="none" w:sz="0" w:space="0" w:color="auto"/>
                <w:bottom w:val="none" w:sz="0" w:space="0" w:color="auto"/>
                <w:right w:val="none" w:sz="0" w:space="0" w:color="auto"/>
              </w:divBdr>
            </w:div>
            <w:div w:id="650519679">
              <w:marLeft w:val="0"/>
              <w:marRight w:val="0"/>
              <w:marTop w:val="0"/>
              <w:marBottom w:val="0"/>
              <w:divBdr>
                <w:top w:val="none" w:sz="0" w:space="0" w:color="auto"/>
                <w:left w:val="none" w:sz="0" w:space="0" w:color="auto"/>
                <w:bottom w:val="none" w:sz="0" w:space="0" w:color="auto"/>
                <w:right w:val="none" w:sz="0" w:space="0" w:color="auto"/>
              </w:divBdr>
            </w:div>
            <w:div w:id="654842616">
              <w:marLeft w:val="0"/>
              <w:marRight w:val="0"/>
              <w:marTop w:val="0"/>
              <w:marBottom w:val="0"/>
              <w:divBdr>
                <w:top w:val="none" w:sz="0" w:space="0" w:color="auto"/>
                <w:left w:val="none" w:sz="0" w:space="0" w:color="auto"/>
                <w:bottom w:val="none" w:sz="0" w:space="0" w:color="auto"/>
                <w:right w:val="none" w:sz="0" w:space="0" w:color="auto"/>
              </w:divBdr>
            </w:div>
            <w:div w:id="690955283">
              <w:marLeft w:val="0"/>
              <w:marRight w:val="0"/>
              <w:marTop w:val="0"/>
              <w:marBottom w:val="0"/>
              <w:divBdr>
                <w:top w:val="none" w:sz="0" w:space="0" w:color="auto"/>
                <w:left w:val="none" w:sz="0" w:space="0" w:color="auto"/>
                <w:bottom w:val="none" w:sz="0" w:space="0" w:color="auto"/>
                <w:right w:val="none" w:sz="0" w:space="0" w:color="auto"/>
              </w:divBdr>
            </w:div>
            <w:div w:id="696194884">
              <w:marLeft w:val="0"/>
              <w:marRight w:val="0"/>
              <w:marTop w:val="0"/>
              <w:marBottom w:val="0"/>
              <w:divBdr>
                <w:top w:val="none" w:sz="0" w:space="0" w:color="auto"/>
                <w:left w:val="none" w:sz="0" w:space="0" w:color="auto"/>
                <w:bottom w:val="none" w:sz="0" w:space="0" w:color="auto"/>
                <w:right w:val="none" w:sz="0" w:space="0" w:color="auto"/>
              </w:divBdr>
            </w:div>
            <w:div w:id="730927210">
              <w:marLeft w:val="0"/>
              <w:marRight w:val="0"/>
              <w:marTop w:val="0"/>
              <w:marBottom w:val="0"/>
              <w:divBdr>
                <w:top w:val="none" w:sz="0" w:space="0" w:color="auto"/>
                <w:left w:val="none" w:sz="0" w:space="0" w:color="auto"/>
                <w:bottom w:val="none" w:sz="0" w:space="0" w:color="auto"/>
                <w:right w:val="none" w:sz="0" w:space="0" w:color="auto"/>
              </w:divBdr>
            </w:div>
            <w:div w:id="745884315">
              <w:marLeft w:val="0"/>
              <w:marRight w:val="0"/>
              <w:marTop w:val="0"/>
              <w:marBottom w:val="0"/>
              <w:divBdr>
                <w:top w:val="none" w:sz="0" w:space="0" w:color="auto"/>
                <w:left w:val="none" w:sz="0" w:space="0" w:color="auto"/>
                <w:bottom w:val="none" w:sz="0" w:space="0" w:color="auto"/>
                <w:right w:val="none" w:sz="0" w:space="0" w:color="auto"/>
              </w:divBdr>
            </w:div>
            <w:div w:id="772476594">
              <w:marLeft w:val="0"/>
              <w:marRight w:val="0"/>
              <w:marTop w:val="0"/>
              <w:marBottom w:val="0"/>
              <w:divBdr>
                <w:top w:val="none" w:sz="0" w:space="0" w:color="auto"/>
                <w:left w:val="none" w:sz="0" w:space="0" w:color="auto"/>
                <w:bottom w:val="none" w:sz="0" w:space="0" w:color="auto"/>
                <w:right w:val="none" w:sz="0" w:space="0" w:color="auto"/>
              </w:divBdr>
            </w:div>
            <w:div w:id="774516185">
              <w:marLeft w:val="0"/>
              <w:marRight w:val="0"/>
              <w:marTop w:val="0"/>
              <w:marBottom w:val="0"/>
              <w:divBdr>
                <w:top w:val="none" w:sz="0" w:space="0" w:color="auto"/>
                <w:left w:val="none" w:sz="0" w:space="0" w:color="auto"/>
                <w:bottom w:val="none" w:sz="0" w:space="0" w:color="auto"/>
                <w:right w:val="none" w:sz="0" w:space="0" w:color="auto"/>
              </w:divBdr>
            </w:div>
            <w:div w:id="778452958">
              <w:marLeft w:val="0"/>
              <w:marRight w:val="0"/>
              <w:marTop w:val="0"/>
              <w:marBottom w:val="0"/>
              <w:divBdr>
                <w:top w:val="none" w:sz="0" w:space="0" w:color="auto"/>
                <w:left w:val="none" w:sz="0" w:space="0" w:color="auto"/>
                <w:bottom w:val="none" w:sz="0" w:space="0" w:color="auto"/>
                <w:right w:val="none" w:sz="0" w:space="0" w:color="auto"/>
              </w:divBdr>
            </w:div>
            <w:div w:id="867834480">
              <w:marLeft w:val="0"/>
              <w:marRight w:val="0"/>
              <w:marTop w:val="0"/>
              <w:marBottom w:val="0"/>
              <w:divBdr>
                <w:top w:val="none" w:sz="0" w:space="0" w:color="auto"/>
                <w:left w:val="none" w:sz="0" w:space="0" w:color="auto"/>
                <w:bottom w:val="none" w:sz="0" w:space="0" w:color="auto"/>
                <w:right w:val="none" w:sz="0" w:space="0" w:color="auto"/>
              </w:divBdr>
            </w:div>
            <w:div w:id="934483466">
              <w:marLeft w:val="0"/>
              <w:marRight w:val="0"/>
              <w:marTop w:val="0"/>
              <w:marBottom w:val="0"/>
              <w:divBdr>
                <w:top w:val="none" w:sz="0" w:space="0" w:color="auto"/>
                <w:left w:val="none" w:sz="0" w:space="0" w:color="auto"/>
                <w:bottom w:val="none" w:sz="0" w:space="0" w:color="auto"/>
                <w:right w:val="none" w:sz="0" w:space="0" w:color="auto"/>
              </w:divBdr>
            </w:div>
            <w:div w:id="939215939">
              <w:marLeft w:val="0"/>
              <w:marRight w:val="0"/>
              <w:marTop w:val="0"/>
              <w:marBottom w:val="0"/>
              <w:divBdr>
                <w:top w:val="none" w:sz="0" w:space="0" w:color="auto"/>
                <w:left w:val="none" w:sz="0" w:space="0" w:color="auto"/>
                <w:bottom w:val="none" w:sz="0" w:space="0" w:color="auto"/>
                <w:right w:val="none" w:sz="0" w:space="0" w:color="auto"/>
              </w:divBdr>
            </w:div>
            <w:div w:id="954946092">
              <w:marLeft w:val="0"/>
              <w:marRight w:val="0"/>
              <w:marTop w:val="0"/>
              <w:marBottom w:val="0"/>
              <w:divBdr>
                <w:top w:val="none" w:sz="0" w:space="0" w:color="auto"/>
                <w:left w:val="none" w:sz="0" w:space="0" w:color="auto"/>
                <w:bottom w:val="none" w:sz="0" w:space="0" w:color="auto"/>
                <w:right w:val="none" w:sz="0" w:space="0" w:color="auto"/>
              </w:divBdr>
            </w:div>
            <w:div w:id="960570545">
              <w:marLeft w:val="0"/>
              <w:marRight w:val="0"/>
              <w:marTop w:val="0"/>
              <w:marBottom w:val="0"/>
              <w:divBdr>
                <w:top w:val="none" w:sz="0" w:space="0" w:color="auto"/>
                <w:left w:val="none" w:sz="0" w:space="0" w:color="auto"/>
                <w:bottom w:val="none" w:sz="0" w:space="0" w:color="auto"/>
                <w:right w:val="none" w:sz="0" w:space="0" w:color="auto"/>
              </w:divBdr>
            </w:div>
            <w:div w:id="960693099">
              <w:marLeft w:val="0"/>
              <w:marRight w:val="0"/>
              <w:marTop w:val="0"/>
              <w:marBottom w:val="0"/>
              <w:divBdr>
                <w:top w:val="none" w:sz="0" w:space="0" w:color="auto"/>
                <w:left w:val="none" w:sz="0" w:space="0" w:color="auto"/>
                <w:bottom w:val="none" w:sz="0" w:space="0" w:color="auto"/>
                <w:right w:val="none" w:sz="0" w:space="0" w:color="auto"/>
              </w:divBdr>
            </w:div>
            <w:div w:id="962342679">
              <w:marLeft w:val="0"/>
              <w:marRight w:val="0"/>
              <w:marTop w:val="0"/>
              <w:marBottom w:val="0"/>
              <w:divBdr>
                <w:top w:val="none" w:sz="0" w:space="0" w:color="auto"/>
                <w:left w:val="none" w:sz="0" w:space="0" w:color="auto"/>
                <w:bottom w:val="none" w:sz="0" w:space="0" w:color="auto"/>
                <w:right w:val="none" w:sz="0" w:space="0" w:color="auto"/>
              </w:divBdr>
            </w:div>
            <w:div w:id="970596761">
              <w:marLeft w:val="0"/>
              <w:marRight w:val="0"/>
              <w:marTop w:val="0"/>
              <w:marBottom w:val="0"/>
              <w:divBdr>
                <w:top w:val="none" w:sz="0" w:space="0" w:color="auto"/>
                <w:left w:val="none" w:sz="0" w:space="0" w:color="auto"/>
                <w:bottom w:val="none" w:sz="0" w:space="0" w:color="auto"/>
                <w:right w:val="none" w:sz="0" w:space="0" w:color="auto"/>
              </w:divBdr>
            </w:div>
            <w:div w:id="974142696">
              <w:marLeft w:val="0"/>
              <w:marRight w:val="0"/>
              <w:marTop w:val="0"/>
              <w:marBottom w:val="0"/>
              <w:divBdr>
                <w:top w:val="none" w:sz="0" w:space="0" w:color="auto"/>
                <w:left w:val="none" w:sz="0" w:space="0" w:color="auto"/>
                <w:bottom w:val="none" w:sz="0" w:space="0" w:color="auto"/>
                <w:right w:val="none" w:sz="0" w:space="0" w:color="auto"/>
              </w:divBdr>
            </w:div>
            <w:div w:id="997459817">
              <w:marLeft w:val="0"/>
              <w:marRight w:val="0"/>
              <w:marTop w:val="0"/>
              <w:marBottom w:val="0"/>
              <w:divBdr>
                <w:top w:val="none" w:sz="0" w:space="0" w:color="auto"/>
                <w:left w:val="none" w:sz="0" w:space="0" w:color="auto"/>
                <w:bottom w:val="none" w:sz="0" w:space="0" w:color="auto"/>
                <w:right w:val="none" w:sz="0" w:space="0" w:color="auto"/>
              </w:divBdr>
            </w:div>
            <w:div w:id="1024743720">
              <w:marLeft w:val="0"/>
              <w:marRight w:val="0"/>
              <w:marTop w:val="0"/>
              <w:marBottom w:val="0"/>
              <w:divBdr>
                <w:top w:val="none" w:sz="0" w:space="0" w:color="auto"/>
                <w:left w:val="none" w:sz="0" w:space="0" w:color="auto"/>
                <w:bottom w:val="none" w:sz="0" w:space="0" w:color="auto"/>
                <w:right w:val="none" w:sz="0" w:space="0" w:color="auto"/>
              </w:divBdr>
            </w:div>
            <w:div w:id="1046415889">
              <w:marLeft w:val="0"/>
              <w:marRight w:val="0"/>
              <w:marTop w:val="0"/>
              <w:marBottom w:val="0"/>
              <w:divBdr>
                <w:top w:val="none" w:sz="0" w:space="0" w:color="auto"/>
                <w:left w:val="none" w:sz="0" w:space="0" w:color="auto"/>
                <w:bottom w:val="none" w:sz="0" w:space="0" w:color="auto"/>
                <w:right w:val="none" w:sz="0" w:space="0" w:color="auto"/>
              </w:divBdr>
            </w:div>
            <w:div w:id="1048800161">
              <w:marLeft w:val="0"/>
              <w:marRight w:val="0"/>
              <w:marTop w:val="0"/>
              <w:marBottom w:val="0"/>
              <w:divBdr>
                <w:top w:val="none" w:sz="0" w:space="0" w:color="auto"/>
                <w:left w:val="none" w:sz="0" w:space="0" w:color="auto"/>
                <w:bottom w:val="none" w:sz="0" w:space="0" w:color="auto"/>
                <w:right w:val="none" w:sz="0" w:space="0" w:color="auto"/>
              </w:divBdr>
            </w:div>
            <w:div w:id="1066227808">
              <w:marLeft w:val="0"/>
              <w:marRight w:val="0"/>
              <w:marTop w:val="0"/>
              <w:marBottom w:val="0"/>
              <w:divBdr>
                <w:top w:val="none" w:sz="0" w:space="0" w:color="auto"/>
                <w:left w:val="none" w:sz="0" w:space="0" w:color="auto"/>
                <w:bottom w:val="none" w:sz="0" w:space="0" w:color="auto"/>
                <w:right w:val="none" w:sz="0" w:space="0" w:color="auto"/>
              </w:divBdr>
            </w:div>
            <w:div w:id="1136027324">
              <w:marLeft w:val="0"/>
              <w:marRight w:val="0"/>
              <w:marTop w:val="0"/>
              <w:marBottom w:val="0"/>
              <w:divBdr>
                <w:top w:val="none" w:sz="0" w:space="0" w:color="auto"/>
                <w:left w:val="none" w:sz="0" w:space="0" w:color="auto"/>
                <w:bottom w:val="none" w:sz="0" w:space="0" w:color="auto"/>
                <w:right w:val="none" w:sz="0" w:space="0" w:color="auto"/>
              </w:divBdr>
            </w:div>
            <w:div w:id="1172404755">
              <w:marLeft w:val="0"/>
              <w:marRight w:val="0"/>
              <w:marTop w:val="0"/>
              <w:marBottom w:val="0"/>
              <w:divBdr>
                <w:top w:val="none" w:sz="0" w:space="0" w:color="auto"/>
                <w:left w:val="none" w:sz="0" w:space="0" w:color="auto"/>
                <w:bottom w:val="none" w:sz="0" w:space="0" w:color="auto"/>
                <w:right w:val="none" w:sz="0" w:space="0" w:color="auto"/>
              </w:divBdr>
            </w:div>
            <w:div w:id="1177692526">
              <w:marLeft w:val="0"/>
              <w:marRight w:val="0"/>
              <w:marTop w:val="0"/>
              <w:marBottom w:val="0"/>
              <w:divBdr>
                <w:top w:val="none" w:sz="0" w:space="0" w:color="auto"/>
                <w:left w:val="none" w:sz="0" w:space="0" w:color="auto"/>
                <w:bottom w:val="none" w:sz="0" w:space="0" w:color="auto"/>
                <w:right w:val="none" w:sz="0" w:space="0" w:color="auto"/>
              </w:divBdr>
            </w:div>
            <w:div w:id="1186402666">
              <w:marLeft w:val="0"/>
              <w:marRight w:val="0"/>
              <w:marTop w:val="0"/>
              <w:marBottom w:val="0"/>
              <w:divBdr>
                <w:top w:val="none" w:sz="0" w:space="0" w:color="auto"/>
                <w:left w:val="none" w:sz="0" w:space="0" w:color="auto"/>
                <w:bottom w:val="none" w:sz="0" w:space="0" w:color="auto"/>
                <w:right w:val="none" w:sz="0" w:space="0" w:color="auto"/>
              </w:divBdr>
            </w:div>
            <w:div w:id="1188837478">
              <w:marLeft w:val="0"/>
              <w:marRight w:val="0"/>
              <w:marTop w:val="0"/>
              <w:marBottom w:val="0"/>
              <w:divBdr>
                <w:top w:val="none" w:sz="0" w:space="0" w:color="auto"/>
                <w:left w:val="none" w:sz="0" w:space="0" w:color="auto"/>
                <w:bottom w:val="none" w:sz="0" w:space="0" w:color="auto"/>
                <w:right w:val="none" w:sz="0" w:space="0" w:color="auto"/>
              </w:divBdr>
            </w:div>
            <w:div w:id="1190877390">
              <w:marLeft w:val="0"/>
              <w:marRight w:val="0"/>
              <w:marTop w:val="0"/>
              <w:marBottom w:val="0"/>
              <w:divBdr>
                <w:top w:val="none" w:sz="0" w:space="0" w:color="auto"/>
                <w:left w:val="none" w:sz="0" w:space="0" w:color="auto"/>
                <w:bottom w:val="none" w:sz="0" w:space="0" w:color="auto"/>
                <w:right w:val="none" w:sz="0" w:space="0" w:color="auto"/>
              </w:divBdr>
            </w:div>
            <w:div w:id="1215655538">
              <w:marLeft w:val="0"/>
              <w:marRight w:val="0"/>
              <w:marTop w:val="0"/>
              <w:marBottom w:val="0"/>
              <w:divBdr>
                <w:top w:val="none" w:sz="0" w:space="0" w:color="auto"/>
                <w:left w:val="none" w:sz="0" w:space="0" w:color="auto"/>
                <w:bottom w:val="none" w:sz="0" w:space="0" w:color="auto"/>
                <w:right w:val="none" w:sz="0" w:space="0" w:color="auto"/>
              </w:divBdr>
            </w:div>
            <w:div w:id="1297375673">
              <w:marLeft w:val="0"/>
              <w:marRight w:val="0"/>
              <w:marTop w:val="0"/>
              <w:marBottom w:val="0"/>
              <w:divBdr>
                <w:top w:val="none" w:sz="0" w:space="0" w:color="auto"/>
                <w:left w:val="none" w:sz="0" w:space="0" w:color="auto"/>
                <w:bottom w:val="none" w:sz="0" w:space="0" w:color="auto"/>
                <w:right w:val="none" w:sz="0" w:space="0" w:color="auto"/>
              </w:divBdr>
            </w:div>
            <w:div w:id="1316686745">
              <w:marLeft w:val="0"/>
              <w:marRight w:val="0"/>
              <w:marTop w:val="0"/>
              <w:marBottom w:val="0"/>
              <w:divBdr>
                <w:top w:val="none" w:sz="0" w:space="0" w:color="auto"/>
                <w:left w:val="none" w:sz="0" w:space="0" w:color="auto"/>
                <w:bottom w:val="none" w:sz="0" w:space="0" w:color="auto"/>
                <w:right w:val="none" w:sz="0" w:space="0" w:color="auto"/>
              </w:divBdr>
            </w:div>
            <w:div w:id="1319765391">
              <w:marLeft w:val="0"/>
              <w:marRight w:val="0"/>
              <w:marTop w:val="0"/>
              <w:marBottom w:val="0"/>
              <w:divBdr>
                <w:top w:val="none" w:sz="0" w:space="0" w:color="auto"/>
                <w:left w:val="none" w:sz="0" w:space="0" w:color="auto"/>
                <w:bottom w:val="none" w:sz="0" w:space="0" w:color="auto"/>
                <w:right w:val="none" w:sz="0" w:space="0" w:color="auto"/>
              </w:divBdr>
            </w:div>
            <w:div w:id="1365524838">
              <w:marLeft w:val="0"/>
              <w:marRight w:val="0"/>
              <w:marTop w:val="0"/>
              <w:marBottom w:val="0"/>
              <w:divBdr>
                <w:top w:val="none" w:sz="0" w:space="0" w:color="auto"/>
                <w:left w:val="none" w:sz="0" w:space="0" w:color="auto"/>
                <w:bottom w:val="none" w:sz="0" w:space="0" w:color="auto"/>
                <w:right w:val="none" w:sz="0" w:space="0" w:color="auto"/>
              </w:divBdr>
            </w:div>
            <w:div w:id="1373771721">
              <w:marLeft w:val="0"/>
              <w:marRight w:val="0"/>
              <w:marTop w:val="0"/>
              <w:marBottom w:val="0"/>
              <w:divBdr>
                <w:top w:val="none" w:sz="0" w:space="0" w:color="auto"/>
                <w:left w:val="none" w:sz="0" w:space="0" w:color="auto"/>
                <w:bottom w:val="none" w:sz="0" w:space="0" w:color="auto"/>
                <w:right w:val="none" w:sz="0" w:space="0" w:color="auto"/>
              </w:divBdr>
            </w:div>
            <w:div w:id="1424767883">
              <w:marLeft w:val="0"/>
              <w:marRight w:val="0"/>
              <w:marTop w:val="0"/>
              <w:marBottom w:val="0"/>
              <w:divBdr>
                <w:top w:val="none" w:sz="0" w:space="0" w:color="auto"/>
                <w:left w:val="none" w:sz="0" w:space="0" w:color="auto"/>
                <w:bottom w:val="none" w:sz="0" w:space="0" w:color="auto"/>
                <w:right w:val="none" w:sz="0" w:space="0" w:color="auto"/>
              </w:divBdr>
            </w:div>
            <w:div w:id="1479496602">
              <w:marLeft w:val="0"/>
              <w:marRight w:val="0"/>
              <w:marTop w:val="0"/>
              <w:marBottom w:val="0"/>
              <w:divBdr>
                <w:top w:val="none" w:sz="0" w:space="0" w:color="auto"/>
                <w:left w:val="none" w:sz="0" w:space="0" w:color="auto"/>
                <w:bottom w:val="none" w:sz="0" w:space="0" w:color="auto"/>
                <w:right w:val="none" w:sz="0" w:space="0" w:color="auto"/>
              </w:divBdr>
            </w:div>
            <w:div w:id="1480539024">
              <w:marLeft w:val="0"/>
              <w:marRight w:val="0"/>
              <w:marTop w:val="0"/>
              <w:marBottom w:val="0"/>
              <w:divBdr>
                <w:top w:val="none" w:sz="0" w:space="0" w:color="auto"/>
                <w:left w:val="none" w:sz="0" w:space="0" w:color="auto"/>
                <w:bottom w:val="none" w:sz="0" w:space="0" w:color="auto"/>
                <w:right w:val="none" w:sz="0" w:space="0" w:color="auto"/>
              </w:divBdr>
            </w:div>
            <w:div w:id="1503547920">
              <w:marLeft w:val="0"/>
              <w:marRight w:val="0"/>
              <w:marTop w:val="0"/>
              <w:marBottom w:val="0"/>
              <w:divBdr>
                <w:top w:val="none" w:sz="0" w:space="0" w:color="auto"/>
                <w:left w:val="none" w:sz="0" w:space="0" w:color="auto"/>
                <w:bottom w:val="none" w:sz="0" w:space="0" w:color="auto"/>
                <w:right w:val="none" w:sz="0" w:space="0" w:color="auto"/>
              </w:divBdr>
            </w:div>
            <w:div w:id="1522428481">
              <w:marLeft w:val="0"/>
              <w:marRight w:val="0"/>
              <w:marTop w:val="0"/>
              <w:marBottom w:val="0"/>
              <w:divBdr>
                <w:top w:val="none" w:sz="0" w:space="0" w:color="auto"/>
                <w:left w:val="none" w:sz="0" w:space="0" w:color="auto"/>
                <w:bottom w:val="none" w:sz="0" w:space="0" w:color="auto"/>
                <w:right w:val="none" w:sz="0" w:space="0" w:color="auto"/>
              </w:divBdr>
            </w:div>
            <w:div w:id="1591112910">
              <w:marLeft w:val="0"/>
              <w:marRight w:val="0"/>
              <w:marTop w:val="0"/>
              <w:marBottom w:val="0"/>
              <w:divBdr>
                <w:top w:val="none" w:sz="0" w:space="0" w:color="auto"/>
                <w:left w:val="none" w:sz="0" w:space="0" w:color="auto"/>
                <w:bottom w:val="none" w:sz="0" w:space="0" w:color="auto"/>
                <w:right w:val="none" w:sz="0" w:space="0" w:color="auto"/>
              </w:divBdr>
            </w:div>
            <w:div w:id="1608006325">
              <w:marLeft w:val="0"/>
              <w:marRight w:val="0"/>
              <w:marTop w:val="0"/>
              <w:marBottom w:val="0"/>
              <w:divBdr>
                <w:top w:val="none" w:sz="0" w:space="0" w:color="auto"/>
                <w:left w:val="none" w:sz="0" w:space="0" w:color="auto"/>
                <w:bottom w:val="none" w:sz="0" w:space="0" w:color="auto"/>
                <w:right w:val="none" w:sz="0" w:space="0" w:color="auto"/>
              </w:divBdr>
            </w:div>
            <w:div w:id="1612468080">
              <w:marLeft w:val="0"/>
              <w:marRight w:val="0"/>
              <w:marTop w:val="0"/>
              <w:marBottom w:val="0"/>
              <w:divBdr>
                <w:top w:val="none" w:sz="0" w:space="0" w:color="auto"/>
                <w:left w:val="none" w:sz="0" w:space="0" w:color="auto"/>
                <w:bottom w:val="none" w:sz="0" w:space="0" w:color="auto"/>
                <w:right w:val="none" w:sz="0" w:space="0" w:color="auto"/>
              </w:divBdr>
            </w:div>
            <w:div w:id="1661035397">
              <w:marLeft w:val="0"/>
              <w:marRight w:val="0"/>
              <w:marTop w:val="0"/>
              <w:marBottom w:val="0"/>
              <w:divBdr>
                <w:top w:val="none" w:sz="0" w:space="0" w:color="auto"/>
                <w:left w:val="none" w:sz="0" w:space="0" w:color="auto"/>
                <w:bottom w:val="none" w:sz="0" w:space="0" w:color="auto"/>
                <w:right w:val="none" w:sz="0" w:space="0" w:color="auto"/>
              </w:divBdr>
            </w:div>
            <w:div w:id="1667199164">
              <w:marLeft w:val="0"/>
              <w:marRight w:val="0"/>
              <w:marTop w:val="0"/>
              <w:marBottom w:val="0"/>
              <w:divBdr>
                <w:top w:val="none" w:sz="0" w:space="0" w:color="auto"/>
                <w:left w:val="none" w:sz="0" w:space="0" w:color="auto"/>
                <w:bottom w:val="none" w:sz="0" w:space="0" w:color="auto"/>
                <w:right w:val="none" w:sz="0" w:space="0" w:color="auto"/>
              </w:divBdr>
            </w:div>
            <w:div w:id="1676031930">
              <w:marLeft w:val="0"/>
              <w:marRight w:val="0"/>
              <w:marTop w:val="0"/>
              <w:marBottom w:val="0"/>
              <w:divBdr>
                <w:top w:val="none" w:sz="0" w:space="0" w:color="auto"/>
                <w:left w:val="none" w:sz="0" w:space="0" w:color="auto"/>
                <w:bottom w:val="none" w:sz="0" w:space="0" w:color="auto"/>
                <w:right w:val="none" w:sz="0" w:space="0" w:color="auto"/>
              </w:divBdr>
            </w:div>
            <w:div w:id="1688362821">
              <w:marLeft w:val="0"/>
              <w:marRight w:val="0"/>
              <w:marTop w:val="0"/>
              <w:marBottom w:val="0"/>
              <w:divBdr>
                <w:top w:val="none" w:sz="0" w:space="0" w:color="auto"/>
                <w:left w:val="none" w:sz="0" w:space="0" w:color="auto"/>
                <w:bottom w:val="none" w:sz="0" w:space="0" w:color="auto"/>
                <w:right w:val="none" w:sz="0" w:space="0" w:color="auto"/>
              </w:divBdr>
            </w:div>
            <w:div w:id="1699818145">
              <w:marLeft w:val="0"/>
              <w:marRight w:val="0"/>
              <w:marTop w:val="0"/>
              <w:marBottom w:val="0"/>
              <w:divBdr>
                <w:top w:val="none" w:sz="0" w:space="0" w:color="auto"/>
                <w:left w:val="none" w:sz="0" w:space="0" w:color="auto"/>
                <w:bottom w:val="none" w:sz="0" w:space="0" w:color="auto"/>
                <w:right w:val="none" w:sz="0" w:space="0" w:color="auto"/>
              </w:divBdr>
            </w:div>
            <w:div w:id="1700812023">
              <w:marLeft w:val="0"/>
              <w:marRight w:val="0"/>
              <w:marTop w:val="0"/>
              <w:marBottom w:val="0"/>
              <w:divBdr>
                <w:top w:val="none" w:sz="0" w:space="0" w:color="auto"/>
                <w:left w:val="none" w:sz="0" w:space="0" w:color="auto"/>
                <w:bottom w:val="none" w:sz="0" w:space="0" w:color="auto"/>
                <w:right w:val="none" w:sz="0" w:space="0" w:color="auto"/>
              </w:divBdr>
            </w:div>
            <w:div w:id="1704862874">
              <w:marLeft w:val="0"/>
              <w:marRight w:val="0"/>
              <w:marTop w:val="0"/>
              <w:marBottom w:val="0"/>
              <w:divBdr>
                <w:top w:val="none" w:sz="0" w:space="0" w:color="auto"/>
                <w:left w:val="none" w:sz="0" w:space="0" w:color="auto"/>
                <w:bottom w:val="none" w:sz="0" w:space="0" w:color="auto"/>
                <w:right w:val="none" w:sz="0" w:space="0" w:color="auto"/>
              </w:divBdr>
            </w:div>
            <w:div w:id="1728143443">
              <w:marLeft w:val="0"/>
              <w:marRight w:val="0"/>
              <w:marTop w:val="0"/>
              <w:marBottom w:val="0"/>
              <w:divBdr>
                <w:top w:val="none" w:sz="0" w:space="0" w:color="auto"/>
                <w:left w:val="none" w:sz="0" w:space="0" w:color="auto"/>
                <w:bottom w:val="none" w:sz="0" w:space="0" w:color="auto"/>
                <w:right w:val="none" w:sz="0" w:space="0" w:color="auto"/>
              </w:divBdr>
            </w:div>
            <w:div w:id="1740248069">
              <w:marLeft w:val="0"/>
              <w:marRight w:val="0"/>
              <w:marTop w:val="0"/>
              <w:marBottom w:val="0"/>
              <w:divBdr>
                <w:top w:val="none" w:sz="0" w:space="0" w:color="auto"/>
                <w:left w:val="none" w:sz="0" w:space="0" w:color="auto"/>
                <w:bottom w:val="none" w:sz="0" w:space="0" w:color="auto"/>
                <w:right w:val="none" w:sz="0" w:space="0" w:color="auto"/>
              </w:divBdr>
            </w:div>
            <w:div w:id="1749226596">
              <w:marLeft w:val="0"/>
              <w:marRight w:val="0"/>
              <w:marTop w:val="0"/>
              <w:marBottom w:val="0"/>
              <w:divBdr>
                <w:top w:val="none" w:sz="0" w:space="0" w:color="auto"/>
                <w:left w:val="none" w:sz="0" w:space="0" w:color="auto"/>
                <w:bottom w:val="none" w:sz="0" w:space="0" w:color="auto"/>
                <w:right w:val="none" w:sz="0" w:space="0" w:color="auto"/>
              </w:divBdr>
            </w:div>
            <w:div w:id="1751846915">
              <w:marLeft w:val="0"/>
              <w:marRight w:val="0"/>
              <w:marTop w:val="0"/>
              <w:marBottom w:val="0"/>
              <w:divBdr>
                <w:top w:val="none" w:sz="0" w:space="0" w:color="auto"/>
                <w:left w:val="none" w:sz="0" w:space="0" w:color="auto"/>
                <w:bottom w:val="none" w:sz="0" w:space="0" w:color="auto"/>
                <w:right w:val="none" w:sz="0" w:space="0" w:color="auto"/>
              </w:divBdr>
            </w:div>
            <w:div w:id="1816876290">
              <w:marLeft w:val="0"/>
              <w:marRight w:val="0"/>
              <w:marTop w:val="0"/>
              <w:marBottom w:val="0"/>
              <w:divBdr>
                <w:top w:val="none" w:sz="0" w:space="0" w:color="auto"/>
                <w:left w:val="none" w:sz="0" w:space="0" w:color="auto"/>
                <w:bottom w:val="none" w:sz="0" w:space="0" w:color="auto"/>
                <w:right w:val="none" w:sz="0" w:space="0" w:color="auto"/>
              </w:divBdr>
            </w:div>
            <w:div w:id="1854684614">
              <w:marLeft w:val="0"/>
              <w:marRight w:val="0"/>
              <w:marTop w:val="0"/>
              <w:marBottom w:val="0"/>
              <w:divBdr>
                <w:top w:val="none" w:sz="0" w:space="0" w:color="auto"/>
                <w:left w:val="none" w:sz="0" w:space="0" w:color="auto"/>
                <w:bottom w:val="none" w:sz="0" w:space="0" w:color="auto"/>
                <w:right w:val="none" w:sz="0" w:space="0" w:color="auto"/>
              </w:divBdr>
            </w:div>
            <w:div w:id="1916163602">
              <w:marLeft w:val="0"/>
              <w:marRight w:val="0"/>
              <w:marTop w:val="0"/>
              <w:marBottom w:val="0"/>
              <w:divBdr>
                <w:top w:val="none" w:sz="0" w:space="0" w:color="auto"/>
                <w:left w:val="none" w:sz="0" w:space="0" w:color="auto"/>
                <w:bottom w:val="none" w:sz="0" w:space="0" w:color="auto"/>
                <w:right w:val="none" w:sz="0" w:space="0" w:color="auto"/>
              </w:divBdr>
            </w:div>
            <w:div w:id="1990547167">
              <w:marLeft w:val="0"/>
              <w:marRight w:val="0"/>
              <w:marTop w:val="0"/>
              <w:marBottom w:val="0"/>
              <w:divBdr>
                <w:top w:val="none" w:sz="0" w:space="0" w:color="auto"/>
                <w:left w:val="none" w:sz="0" w:space="0" w:color="auto"/>
                <w:bottom w:val="none" w:sz="0" w:space="0" w:color="auto"/>
                <w:right w:val="none" w:sz="0" w:space="0" w:color="auto"/>
              </w:divBdr>
            </w:div>
            <w:div w:id="2003922512">
              <w:marLeft w:val="0"/>
              <w:marRight w:val="0"/>
              <w:marTop w:val="0"/>
              <w:marBottom w:val="0"/>
              <w:divBdr>
                <w:top w:val="none" w:sz="0" w:space="0" w:color="auto"/>
                <w:left w:val="none" w:sz="0" w:space="0" w:color="auto"/>
                <w:bottom w:val="none" w:sz="0" w:space="0" w:color="auto"/>
                <w:right w:val="none" w:sz="0" w:space="0" w:color="auto"/>
              </w:divBdr>
            </w:div>
            <w:div w:id="2005821242">
              <w:marLeft w:val="0"/>
              <w:marRight w:val="0"/>
              <w:marTop w:val="0"/>
              <w:marBottom w:val="0"/>
              <w:divBdr>
                <w:top w:val="none" w:sz="0" w:space="0" w:color="auto"/>
                <w:left w:val="none" w:sz="0" w:space="0" w:color="auto"/>
                <w:bottom w:val="none" w:sz="0" w:space="0" w:color="auto"/>
                <w:right w:val="none" w:sz="0" w:space="0" w:color="auto"/>
              </w:divBdr>
            </w:div>
            <w:div w:id="2007976612">
              <w:marLeft w:val="0"/>
              <w:marRight w:val="0"/>
              <w:marTop w:val="0"/>
              <w:marBottom w:val="0"/>
              <w:divBdr>
                <w:top w:val="none" w:sz="0" w:space="0" w:color="auto"/>
                <w:left w:val="none" w:sz="0" w:space="0" w:color="auto"/>
                <w:bottom w:val="none" w:sz="0" w:space="0" w:color="auto"/>
                <w:right w:val="none" w:sz="0" w:space="0" w:color="auto"/>
              </w:divBdr>
            </w:div>
            <w:div w:id="2011397855">
              <w:marLeft w:val="0"/>
              <w:marRight w:val="0"/>
              <w:marTop w:val="0"/>
              <w:marBottom w:val="0"/>
              <w:divBdr>
                <w:top w:val="none" w:sz="0" w:space="0" w:color="auto"/>
                <w:left w:val="none" w:sz="0" w:space="0" w:color="auto"/>
                <w:bottom w:val="none" w:sz="0" w:space="0" w:color="auto"/>
                <w:right w:val="none" w:sz="0" w:space="0" w:color="auto"/>
              </w:divBdr>
            </w:div>
            <w:div w:id="2032367616">
              <w:marLeft w:val="0"/>
              <w:marRight w:val="0"/>
              <w:marTop w:val="0"/>
              <w:marBottom w:val="0"/>
              <w:divBdr>
                <w:top w:val="none" w:sz="0" w:space="0" w:color="auto"/>
                <w:left w:val="none" w:sz="0" w:space="0" w:color="auto"/>
                <w:bottom w:val="none" w:sz="0" w:space="0" w:color="auto"/>
                <w:right w:val="none" w:sz="0" w:space="0" w:color="auto"/>
              </w:divBdr>
            </w:div>
            <w:div w:id="2084182266">
              <w:marLeft w:val="0"/>
              <w:marRight w:val="0"/>
              <w:marTop w:val="0"/>
              <w:marBottom w:val="0"/>
              <w:divBdr>
                <w:top w:val="none" w:sz="0" w:space="0" w:color="auto"/>
                <w:left w:val="none" w:sz="0" w:space="0" w:color="auto"/>
                <w:bottom w:val="none" w:sz="0" w:space="0" w:color="auto"/>
                <w:right w:val="none" w:sz="0" w:space="0" w:color="auto"/>
              </w:divBdr>
            </w:div>
            <w:div w:id="2084254827">
              <w:marLeft w:val="0"/>
              <w:marRight w:val="0"/>
              <w:marTop w:val="0"/>
              <w:marBottom w:val="0"/>
              <w:divBdr>
                <w:top w:val="none" w:sz="0" w:space="0" w:color="auto"/>
                <w:left w:val="none" w:sz="0" w:space="0" w:color="auto"/>
                <w:bottom w:val="none" w:sz="0" w:space="0" w:color="auto"/>
                <w:right w:val="none" w:sz="0" w:space="0" w:color="auto"/>
              </w:divBdr>
            </w:div>
            <w:div w:id="2086679583">
              <w:marLeft w:val="0"/>
              <w:marRight w:val="0"/>
              <w:marTop w:val="0"/>
              <w:marBottom w:val="0"/>
              <w:divBdr>
                <w:top w:val="none" w:sz="0" w:space="0" w:color="auto"/>
                <w:left w:val="none" w:sz="0" w:space="0" w:color="auto"/>
                <w:bottom w:val="none" w:sz="0" w:space="0" w:color="auto"/>
                <w:right w:val="none" w:sz="0" w:space="0" w:color="auto"/>
              </w:divBdr>
            </w:div>
            <w:div w:id="2095856277">
              <w:marLeft w:val="0"/>
              <w:marRight w:val="0"/>
              <w:marTop w:val="0"/>
              <w:marBottom w:val="0"/>
              <w:divBdr>
                <w:top w:val="none" w:sz="0" w:space="0" w:color="auto"/>
                <w:left w:val="none" w:sz="0" w:space="0" w:color="auto"/>
                <w:bottom w:val="none" w:sz="0" w:space="0" w:color="auto"/>
                <w:right w:val="none" w:sz="0" w:space="0" w:color="auto"/>
              </w:divBdr>
            </w:div>
            <w:div w:id="2106532526">
              <w:marLeft w:val="0"/>
              <w:marRight w:val="0"/>
              <w:marTop w:val="0"/>
              <w:marBottom w:val="0"/>
              <w:divBdr>
                <w:top w:val="none" w:sz="0" w:space="0" w:color="auto"/>
                <w:left w:val="none" w:sz="0" w:space="0" w:color="auto"/>
                <w:bottom w:val="none" w:sz="0" w:space="0" w:color="auto"/>
                <w:right w:val="none" w:sz="0" w:space="0" w:color="auto"/>
              </w:divBdr>
            </w:div>
          </w:divsChild>
        </w:div>
        <w:div w:id="1997607104">
          <w:marLeft w:val="0"/>
          <w:marRight w:val="0"/>
          <w:marTop w:val="0"/>
          <w:marBottom w:val="0"/>
          <w:divBdr>
            <w:top w:val="none" w:sz="0" w:space="0" w:color="auto"/>
            <w:left w:val="none" w:sz="0" w:space="0" w:color="auto"/>
            <w:bottom w:val="none" w:sz="0" w:space="0" w:color="auto"/>
            <w:right w:val="none" w:sz="0" w:space="0" w:color="auto"/>
          </w:divBdr>
        </w:div>
        <w:div w:id="2002003137">
          <w:marLeft w:val="0"/>
          <w:marRight w:val="0"/>
          <w:marTop w:val="0"/>
          <w:marBottom w:val="0"/>
          <w:divBdr>
            <w:top w:val="none" w:sz="0" w:space="0" w:color="auto"/>
            <w:left w:val="none" w:sz="0" w:space="0" w:color="auto"/>
            <w:bottom w:val="none" w:sz="0" w:space="0" w:color="auto"/>
            <w:right w:val="none" w:sz="0" w:space="0" w:color="auto"/>
          </w:divBdr>
        </w:div>
        <w:div w:id="2004814841">
          <w:marLeft w:val="0"/>
          <w:marRight w:val="0"/>
          <w:marTop w:val="0"/>
          <w:marBottom w:val="0"/>
          <w:divBdr>
            <w:top w:val="none" w:sz="0" w:space="0" w:color="auto"/>
            <w:left w:val="none" w:sz="0" w:space="0" w:color="auto"/>
            <w:bottom w:val="none" w:sz="0" w:space="0" w:color="auto"/>
            <w:right w:val="none" w:sz="0" w:space="0" w:color="auto"/>
          </w:divBdr>
        </w:div>
        <w:div w:id="2016373743">
          <w:marLeft w:val="0"/>
          <w:marRight w:val="0"/>
          <w:marTop w:val="0"/>
          <w:marBottom w:val="0"/>
          <w:divBdr>
            <w:top w:val="none" w:sz="0" w:space="0" w:color="auto"/>
            <w:left w:val="none" w:sz="0" w:space="0" w:color="auto"/>
            <w:bottom w:val="none" w:sz="0" w:space="0" w:color="auto"/>
            <w:right w:val="none" w:sz="0" w:space="0" w:color="auto"/>
          </w:divBdr>
        </w:div>
        <w:div w:id="2020890939">
          <w:marLeft w:val="0"/>
          <w:marRight w:val="0"/>
          <w:marTop w:val="0"/>
          <w:marBottom w:val="0"/>
          <w:divBdr>
            <w:top w:val="none" w:sz="0" w:space="0" w:color="auto"/>
            <w:left w:val="none" w:sz="0" w:space="0" w:color="auto"/>
            <w:bottom w:val="none" w:sz="0" w:space="0" w:color="auto"/>
            <w:right w:val="none" w:sz="0" w:space="0" w:color="auto"/>
          </w:divBdr>
        </w:div>
        <w:div w:id="2031293148">
          <w:marLeft w:val="0"/>
          <w:marRight w:val="0"/>
          <w:marTop w:val="0"/>
          <w:marBottom w:val="0"/>
          <w:divBdr>
            <w:top w:val="none" w:sz="0" w:space="0" w:color="auto"/>
            <w:left w:val="none" w:sz="0" w:space="0" w:color="auto"/>
            <w:bottom w:val="none" w:sz="0" w:space="0" w:color="auto"/>
            <w:right w:val="none" w:sz="0" w:space="0" w:color="auto"/>
          </w:divBdr>
        </w:div>
        <w:div w:id="2040233614">
          <w:marLeft w:val="0"/>
          <w:marRight w:val="0"/>
          <w:marTop w:val="0"/>
          <w:marBottom w:val="0"/>
          <w:divBdr>
            <w:top w:val="none" w:sz="0" w:space="0" w:color="auto"/>
            <w:left w:val="none" w:sz="0" w:space="0" w:color="auto"/>
            <w:bottom w:val="none" w:sz="0" w:space="0" w:color="auto"/>
            <w:right w:val="none" w:sz="0" w:space="0" w:color="auto"/>
          </w:divBdr>
        </w:div>
        <w:div w:id="2043902254">
          <w:marLeft w:val="0"/>
          <w:marRight w:val="0"/>
          <w:marTop w:val="0"/>
          <w:marBottom w:val="0"/>
          <w:divBdr>
            <w:top w:val="none" w:sz="0" w:space="0" w:color="auto"/>
            <w:left w:val="none" w:sz="0" w:space="0" w:color="auto"/>
            <w:bottom w:val="none" w:sz="0" w:space="0" w:color="auto"/>
            <w:right w:val="none" w:sz="0" w:space="0" w:color="auto"/>
          </w:divBdr>
        </w:div>
        <w:div w:id="2051802989">
          <w:marLeft w:val="0"/>
          <w:marRight w:val="0"/>
          <w:marTop w:val="0"/>
          <w:marBottom w:val="0"/>
          <w:divBdr>
            <w:top w:val="none" w:sz="0" w:space="0" w:color="auto"/>
            <w:left w:val="none" w:sz="0" w:space="0" w:color="auto"/>
            <w:bottom w:val="none" w:sz="0" w:space="0" w:color="auto"/>
            <w:right w:val="none" w:sz="0" w:space="0" w:color="auto"/>
          </w:divBdr>
        </w:div>
        <w:div w:id="2089380849">
          <w:marLeft w:val="0"/>
          <w:marRight w:val="0"/>
          <w:marTop w:val="0"/>
          <w:marBottom w:val="0"/>
          <w:divBdr>
            <w:top w:val="none" w:sz="0" w:space="0" w:color="auto"/>
            <w:left w:val="none" w:sz="0" w:space="0" w:color="auto"/>
            <w:bottom w:val="none" w:sz="0" w:space="0" w:color="auto"/>
            <w:right w:val="none" w:sz="0" w:space="0" w:color="auto"/>
          </w:divBdr>
        </w:div>
        <w:div w:id="2094931455">
          <w:marLeft w:val="0"/>
          <w:marRight w:val="0"/>
          <w:marTop w:val="0"/>
          <w:marBottom w:val="0"/>
          <w:divBdr>
            <w:top w:val="none" w:sz="0" w:space="0" w:color="auto"/>
            <w:left w:val="none" w:sz="0" w:space="0" w:color="auto"/>
            <w:bottom w:val="none" w:sz="0" w:space="0" w:color="auto"/>
            <w:right w:val="none" w:sz="0" w:space="0" w:color="auto"/>
          </w:divBdr>
        </w:div>
        <w:div w:id="2119181055">
          <w:marLeft w:val="0"/>
          <w:marRight w:val="0"/>
          <w:marTop w:val="0"/>
          <w:marBottom w:val="0"/>
          <w:divBdr>
            <w:top w:val="none" w:sz="0" w:space="0" w:color="auto"/>
            <w:left w:val="none" w:sz="0" w:space="0" w:color="auto"/>
            <w:bottom w:val="none" w:sz="0" w:space="0" w:color="auto"/>
            <w:right w:val="none" w:sz="0" w:space="0" w:color="auto"/>
          </w:divBdr>
        </w:div>
        <w:div w:id="2121952366">
          <w:marLeft w:val="0"/>
          <w:marRight w:val="0"/>
          <w:marTop w:val="0"/>
          <w:marBottom w:val="0"/>
          <w:divBdr>
            <w:top w:val="none" w:sz="0" w:space="0" w:color="auto"/>
            <w:left w:val="none" w:sz="0" w:space="0" w:color="auto"/>
            <w:bottom w:val="none" w:sz="0" w:space="0" w:color="auto"/>
            <w:right w:val="none" w:sz="0" w:space="0" w:color="auto"/>
          </w:divBdr>
        </w:div>
        <w:div w:id="2125536858">
          <w:marLeft w:val="0"/>
          <w:marRight w:val="0"/>
          <w:marTop w:val="0"/>
          <w:marBottom w:val="0"/>
          <w:divBdr>
            <w:top w:val="none" w:sz="0" w:space="0" w:color="auto"/>
            <w:left w:val="none" w:sz="0" w:space="0" w:color="auto"/>
            <w:bottom w:val="none" w:sz="0" w:space="0" w:color="auto"/>
            <w:right w:val="none" w:sz="0" w:space="0" w:color="auto"/>
          </w:divBdr>
        </w:div>
        <w:div w:id="2137261518">
          <w:marLeft w:val="0"/>
          <w:marRight w:val="0"/>
          <w:marTop w:val="0"/>
          <w:marBottom w:val="0"/>
          <w:divBdr>
            <w:top w:val="none" w:sz="0" w:space="0" w:color="auto"/>
            <w:left w:val="none" w:sz="0" w:space="0" w:color="auto"/>
            <w:bottom w:val="none" w:sz="0" w:space="0" w:color="auto"/>
            <w:right w:val="none" w:sz="0" w:space="0" w:color="auto"/>
          </w:divBdr>
        </w:div>
      </w:divsChild>
    </w:div>
    <w:div w:id="180244418">
      <w:bodyDiv w:val="1"/>
      <w:marLeft w:val="0"/>
      <w:marRight w:val="0"/>
      <w:marTop w:val="0"/>
      <w:marBottom w:val="0"/>
      <w:divBdr>
        <w:top w:val="none" w:sz="0" w:space="0" w:color="auto"/>
        <w:left w:val="none" w:sz="0" w:space="0" w:color="auto"/>
        <w:bottom w:val="none" w:sz="0" w:space="0" w:color="auto"/>
        <w:right w:val="none" w:sz="0" w:space="0" w:color="auto"/>
      </w:divBdr>
    </w:div>
    <w:div w:id="183717493">
      <w:bodyDiv w:val="1"/>
      <w:marLeft w:val="0"/>
      <w:marRight w:val="0"/>
      <w:marTop w:val="0"/>
      <w:marBottom w:val="0"/>
      <w:divBdr>
        <w:top w:val="none" w:sz="0" w:space="0" w:color="auto"/>
        <w:left w:val="none" w:sz="0" w:space="0" w:color="auto"/>
        <w:bottom w:val="none" w:sz="0" w:space="0" w:color="auto"/>
        <w:right w:val="none" w:sz="0" w:space="0" w:color="auto"/>
      </w:divBdr>
      <w:divsChild>
        <w:div w:id="67460741">
          <w:marLeft w:val="0"/>
          <w:marRight w:val="0"/>
          <w:marTop w:val="0"/>
          <w:marBottom w:val="0"/>
          <w:divBdr>
            <w:top w:val="none" w:sz="0" w:space="0" w:color="auto"/>
            <w:left w:val="none" w:sz="0" w:space="0" w:color="auto"/>
            <w:bottom w:val="none" w:sz="0" w:space="0" w:color="auto"/>
            <w:right w:val="none" w:sz="0" w:space="0" w:color="auto"/>
          </w:divBdr>
        </w:div>
        <w:div w:id="216205832">
          <w:marLeft w:val="0"/>
          <w:marRight w:val="0"/>
          <w:marTop w:val="0"/>
          <w:marBottom w:val="0"/>
          <w:divBdr>
            <w:top w:val="none" w:sz="0" w:space="0" w:color="auto"/>
            <w:left w:val="none" w:sz="0" w:space="0" w:color="auto"/>
            <w:bottom w:val="none" w:sz="0" w:space="0" w:color="auto"/>
            <w:right w:val="none" w:sz="0" w:space="0" w:color="auto"/>
          </w:divBdr>
        </w:div>
        <w:div w:id="309331953">
          <w:marLeft w:val="0"/>
          <w:marRight w:val="0"/>
          <w:marTop w:val="0"/>
          <w:marBottom w:val="0"/>
          <w:divBdr>
            <w:top w:val="none" w:sz="0" w:space="0" w:color="auto"/>
            <w:left w:val="none" w:sz="0" w:space="0" w:color="auto"/>
            <w:bottom w:val="none" w:sz="0" w:space="0" w:color="auto"/>
            <w:right w:val="none" w:sz="0" w:space="0" w:color="auto"/>
          </w:divBdr>
        </w:div>
        <w:div w:id="309676586">
          <w:marLeft w:val="0"/>
          <w:marRight w:val="0"/>
          <w:marTop w:val="0"/>
          <w:marBottom w:val="0"/>
          <w:divBdr>
            <w:top w:val="none" w:sz="0" w:space="0" w:color="auto"/>
            <w:left w:val="none" w:sz="0" w:space="0" w:color="auto"/>
            <w:bottom w:val="none" w:sz="0" w:space="0" w:color="auto"/>
            <w:right w:val="none" w:sz="0" w:space="0" w:color="auto"/>
          </w:divBdr>
        </w:div>
        <w:div w:id="317266626">
          <w:marLeft w:val="0"/>
          <w:marRight w:val="0"/>
          <w:marTop w:val="0"/>
          <w:marBottom w:val="0"/>
          <w:divBdr>
            <w:top w:val="none" w:sz="0" w:space="0" w:color="auto"/>
            <w:left w:val="none" w:sz="0" w:space="0" w:color="auto"/>
            <w:bottom w:val="none" w:sz="0" w:space="0" w:color="auto"/>
            <w:right w:val="none" w:sz="0" w:space="0" w:color="auto"/>
          </w:divBdr>
        </w:div>
        <w:div w:id="414324081">
          <w:marLeft w:val="0"/>
          <w:marRight w:val="0"/>
          <w:marTop w:val="0"/>
          <w:marBottom w:val="0"/>
          <w:divBdr>
            <w:top w:val="none" w:sz="0" w:space="0" w:color="auto"/>
            <w:left w:val="none" w:sz="0" w:space="0" w:color="auto"/>
            <w:bottom w:val="none" w:sz="0" w:space="0" w:color="auto"/>
            <w:right w:val="none" w:sz="0" w:space="0" w:color="auto"/>
          </w:divBdr>
        </w:div>
        <w:div w:id="490875816">
          <w:marLeft w:val="0"/>
          <w:marRight w:val="0"/>
          <w:marTop w:val="0"/>
          <w:marBottom w:val="0"/>
          <w:divBdr>
            <w:top w:val="none" w:sz="0" w:space="0" w:color="auto"/>
            <w:left w:val="none" w:sz="0" w:space="0" w:color="auto"/>
            <w:bottom w:val="none" w:sz="0" w:space="0" w:color="auto"/>
            <w:right w:val="none" w:sz="0" w:space="0" w:color="auto"/>
          </w:divBdr>
        </w:div>
        <w:div w:id="508448734">
          <w:marLeft w:val="0"/>
          <w:marRight w:val="0"/>
          <w:marTop w:val="0"/>
          <w:marBottom w:val="0"/>
          <w:divBdr>
            <w:top w:val="none" w:sz="0" w:space="0" w:color="auto"/>
            <w:left w:val="none" w:sz="0" w:space="0" w:color="auto"/>
            <w:bottom w:val="none" w:sz="0" w:space="0" w:color="auto"/>
            <w:right w:val="none" w:sz="0" w:space="0" w:color="auto"/>
          </w:divBdr>
        </w:div>
        <w:div w:id="574045948">
          <w:marLeft w:val="0"/>
          <w:marRight w:val="0"/>
          <w:marTop w:val="0"/>
          <w:marBottom w:val="0"/>
          <w:divBdr>
            <w:top w:val="none" w:sz="0" w:space="0" w:color="auto"/>
            <w:left w:val="none" w:sz="0" w:space="0" w:color="auto"/>
            <w:bottom w:val="none" w:sz="0" w:space="0" w:color="auto"/>
            <w:right w:val="none" w:sz="0" w:space="0" w:color="auto"/>
          </w:divBdr>
        </w:div>
        <w:div w:id="591552983">
          <w:marLeft w:val="0"/>
          <w:marRight w:val="0"/>
          <w:marTop w:val="0"/>
          <w:marBottom w:val="0"/>
          <w:divBdr>
            <w:top w:val="none" w:sz="0" w:space="0" w:color="auto"/>
            <w:left w:val="none" w:sz="0" w:space="0" w:color="auto"/>
            <w:bottom w:val="none" w:sz="0" w:space="0" w:color="auto"/>
            <w:right w:val="none" w:sz="0" w:space="0" w:color="auto"/>
          </w:divBdr>
        </w:div>
        <w:div w:id="631059611">
          <w:marLeft w:val="0"/>
          <w:marRight w:val="0"/>
          <w:marTop w:val="0"/>
          <w:marBottom w:val="0"/>
          <w:divBdr>
            <w:top w:val="none" w:sz="0" w:space="0" w:color="auto"/>
            <w:left w:val="none" w:sz="0" w:space="0" w:color="auto"/>
            <w:bottom w:val="none" w:sz="0" w:space="0" w:color="auto"/>
            <w:right w:val="none" w:sz="0" w:space="0" w:color="auto"/>
          </w:divBdr>
        </w:div>
        <w:div w:id="658996117">
          <w:marLeft w:val="0"/>
          <w:marRight w:val="0"/>
          <w:marTop w:val="0"/>
          <w:marBottom w:val="0"/>
          <w:divBdr>
            <w:top w:val="none" w:sz="0" w:space="0" w:color="auto"/>
            <w:left w:val="none" w:sz="0" w:space="0" w:color="auto"/>
            <w:bottom w:val="none" w:sz="0" w:space="0" w:color="auto"/>
            <w:right w:val="none" w:sz="0" w:space="0" w:color="auto"/>
          </w:divBdr>
        </w:div>
        <w:div w:id="675569688">
          <w:marLeft w:val="0"/>
          <w:marRight w:val="0"/>
          <w:marTop w:val="0"/>
          <w:marBottom w:val="0"/>
          <w:divBdr>
            <w:top w:val="none" w:sz="0" w:space="0" w:color="auto"/>
            <w:left w:val="none" w:sz="0" w:space="0" w:color="auto"/>
            <w:bottom w:val="none" w:sz="0" w:space="0" w:color="auto"/>
            <w:right w:val="none" w:sz="0" w:space="0" w:color="auto"/>
          </w:divBdr>
        </w:div>
        <w:div w:id="728266041">
          <w:marLeft w:val="0"/>
          <w:marRight w:val="0"/>
          <w:marTop w:val="0"/>
          <w:marBottom w:val="0"/>
          <w:divBdr>
            <w:top w:val="none" w:sz="0" w:space="0" w:color="auto"/>
            <w:left w:val="none" w:sz="0" w:space="0" w:color="auto"/>
            <w:bottom w:val="none" w:sz="0" w:space="0" w:color="auto"/>
            <w:right w:val="none" w:sz="0" w:space="0" w:color="auto"/>
          </w:divBdr>
        </w:div>
        <w:div w:id="750199293">
          <w:marLeft w:val="0"/>
          <w:marRight w:val="0"/>
          <w:marTop w:val="0"/>
          <w:marBottom w:val="0"/>
          <w:divBdr>
            <w:top w:val="none" w:sz="0" w:space="0" w:color="auto"/>
            <w:left w:val="none" w:sz="0" w:space="0" w:color="auto"/>
            <w:bottom w:val="none" w:sz="0" w:space="0" w:color="auto"/>
            <w:right w:val="none" w:sz="0" w:space="0" w:color="auto"/>
          </w:divBdr>
        </w:div>
        <w:div w:id="803471392">
          <w:marLeft w:val="0"/>
          <w:marRight w:val="0"/>
          <w:marTop w:val="0"/>
          <w:marBottom w:val="0"/>
          <w:divBdr>
            <w:top w:val="none" w:sz="0" w:space="0" w:color="auto"/>
            <w:left w:val="none" w:sz="0" w:space="0" w:color="auto"/>
            <w:bottom w:val="none" w:sz="0" w:space="0" w:color="auto"/>
            <w:right w:val="none" w:sz="0" w:space="0" w:color="auto"/>
          </w:divBdr>
        </w:div>
        <w:div w:id="847794374">
          <w:marLeft w:val="0"/>
          <w:marRight w:val="0"/>
          <w:marTop w:val="0"/>
          <w:marBottom w:val="0"/>
          <w:divBdr>
            <w:top w:val="none" w:sz="0" w:space="0" w:color="auto"/>
            <w:left w:val="none" w:sz="0" w:space="0" w:color="auto"/>
            <w:bottom w:val="none" w:sz="0" w:space="0" w:color="auto"/>
            <w:right w:val="none" w:sz="0" w:space="0" w:color="auto"/>
          </w:divBdr>
        </w:div>
        <w:div w:id="855846653">
          <w:marLeft w:val="0"/>
          <w:marRight w:val="0"/>
          <w:marTop w:val="0"/>
          <w:marBottom w:val="0"/>
          <w:divBdr>
            <w:top w:val="none" w:sz="0" w:space="0" w:color="auto"/>
            <w:left w:val="none" w:sz="0" w:space="0" w:color="auto"/>
            <w:bottom w:val="none" w:sz="0" w:space="0" w:color="auto"/>
            <w:right w:val="none" w:sz="0" w:space="0" w:color="auto"/>
          </w:divBdr>
        </w:div>
        <w:div w:id="890044698">
          <w:marLeft w:val="0"/>
          <w:marRight w:val="0"/>
          <w:marTop w:val="0"/>
          <w:marBottom w:val="0"/>
          <w:divBdr>
            <w:top w:val="none" w:sz="0" w:space="0" w:color="auto"/>
            <w:left w:val="none" w:sz="0" w:space="0" w:color="auto"/>
            <w:bottom w:val="none" w:sz="0" w:space="0" w:color="auto"/>
            <w:right w:val="none" w:sz="0" w:space="0" w:color="auto"/>
          </w:divBdr>
        </w:div>
        <w:div w:id="1049575791">
          <w:marLeft w:val="0"/>
          <w:marRight w:val="0"/>
          <w:marTop w:val="0"/>
          <w:marBottom w:val="0"/>
          <w:divBdr>
            <w:top w:val="none" w:sz="0" w:space="0" w:color="auto"/>
            <w:left w:val="none" w:sz="0" w:space="0" w:color="auto"/>
            <w:bottom w:val="none" w:sz="0" w:space="0" w:color="auto"/>
            <w:right w:val="none" w:sz="0" w:space="0" w:color="auto"/>
          </w:divBdr>
        </w:div>
        <w:div w:id="1100225804">
          <w:marLeft w:val="0"/>
          <w:marRight w:val="0"/>
          <w:marTop w:val="0"/>
          <w:marBottom w:val="0"/>
          <w:divBdr>
            <w:top w:val="none" w:sz="0" w:space="0" w:color="auto"/>
            <w:left w:val="none" w:sz="0" w:space="0" w:color="auto"/>
            <w:bottom w:val="none" w:sz="0" w:space="0" w:color="auto"/>
            <w:right w:val="none" w:sz="0" w:space="0" w:color="auto"/>
          </w:divBdr>
        </w:div>
        <w:div w:id="1101486517">
          <w:marLeft w:val="0"/>
          <w:marRight w:val="0"/>
          <w:marTop w:val="0"/>
          <w:marBottom w:val="0"/>
          <w:divBdr>
            <w:top w:val="none" w:sz="0" w:space="0" w:color="auto"/>
            <w:left w:val="none" w:sz="0" w:space="0" w:color="auto"/>
            <w:bottom w:val="none" w:sz="0" w:space="0" w:color="auto"/>
            <w:right w:val="none" w:sz="0" w:space="0" w:color="auto"/>
          </w:divBdr>
        </w:div>
        <w:div w:id="1105465354">
          <w:marLeft w:val="0"/>
          <w:marRight w:val="0"/>
          <w:marTop w:val="0"/>
          <w:marBottom w:val="0"/>
          <w:divBdr>
            <w:top w:val="none" w:sz="0" w:space="0" w:color="auto"/>
            <w:left w:val="none" w:sz="0" w:space="0" w:color="auto"/>
            <w:bottom w:val="none" w:sz="0" w:space="0" w:color="auto"/>
            <w:right w:val="none" w:sz="0" w:space="0" w:color="auto"/>
          </w:divBdr>
        </w:div>
        <w:div w:id="1208299475">
          <w:marLeft w:val="0"/>
          <w:marRight w:val="0"/>
          <w:marTop w:val="0"/>
          <w:marBottom w:val="0"/>
          <w:divBdr>
            <w:top w:val="none" w:sz="0" w:space="0" w:color="auto"/>
            <w:left w:val="none" w:sz="0" w:space="0" w:color="auto"/>
            <w:bottom w:val="none" w:sz="0" w:space="0" w:color="auto"/>
            <w:right w:val="none" w:sz="0" w:space="0" w:color="auto"/>
          </w:divBdr>
        </w:div>
        <w:div w:id="1262953120">
          <w:marLeft w:val="0"/>
          <w:marRight w:val="0"/>
          <w:marTop w:val="0"/>
          <w:marBottom w:val="0"/>
          <w:divBdr>
            <w:top w:val="none" w:sz="0" w:space="0" w:color="auto"/>
            <w:left w:val="none" w:sz="0" w:space="0" w:color="auto"/>
            <w:bottom w:val="none" w:sz="0" w:space="0" w:color="auto"/>
            <w:right w:val="none" w:sz="0" w:space="0" w:color="auto"/>
          </w:divBdr>
        </w:div>
        <w:div w:id="1335647935">
          <w:marLeft w:val="0"/>
          <w:marRight w:val="0"/>
          <w:marTop w:val="0"/>
          <w:marBottom w:val="0"/>
          <w:divBdr>
            <w:top w:val="none" w:sz="0" w:space="0" w:color="auto"/>
            <w:left w:val="none" w:sz="0" w:space="0" w:color="auto"/>
            <w:bottom w:val="none" w:sz="0" w:space="0" w:color="auto"/>
            <w:right w:val="none" w:sz="0" w:space="0" w:color="auto"/>
          </w:divBdr>
        </w:div>
        <w:div w:id="1340037869">
          <w:marLeft w:val="0"/>
          <w:marRight w:val="0"/>
          <w:marTop w:val="0"/>
          <w:marBottom w:val="0"/>
          <w:divBdr>
            <w:top w:val="none" w:sz="0" w:space="0" w:color="auto"/>
            <w:left w:val="none" w:sz="0" w:space="0" w:color="auto"/>
            <w:bottom w:val="none" w:sz="0" w:space="0" w:color="auto"/>
            <w:right w:val="none" w:sz="0" w:space="0" w:color="auto"/>
          </w:divBdr>
        </w:div>
        <w:div w:id="1393118836">
          <w:marLeft w:val="0"/>
          <w:marRight w:val="0"/>
          <w:marTop w:val="0"/>
          <w:marBottom w:val="0"/>
          <w:divBdr>
            <w:top w:val="none" w:sz="0" w:space="0" w:color="auto"/>
            <w:left w:val="none" w:sz="0" w:space="0" w:color="auto"/>
            <w:bottom w:val="none" w:sz="0" w:space="0" w:color="auto"/>
            <w:right w:val="none" w:sz="0" w:space="0" w:color="auto"/>
          </w:divBdr>
        </w:div>
        <w:div w:id="1417554982">
          <w:marLeft w:val="0"/>
          <w:marRight w:val="0"/>
          <w:marTop w:val="0"/>
          <w:marBottom w:val="0"/>
          <w:divBdr>
            <w:top w:val="none" w:sz="0" w:space="0" w:color="auto"/>
            <w:left w:val="none" w:sz="0" w:space="0" w:color="auto"/>
            <w:bottom w:val="none" w:sz="0" w:space="0" w:color="auto"/>
            <w:right w:val="none" w:sz="0" w:space="0" w:color="auto"/>
          </w:divBdr>
        </w:div>
        <w:div w:id="1431513369">
          <w:marLeft w:val="0"/>
          <w:marRight w:val="0"/>
          <w:marTop w:val="0"/>
          <w:marBottom w:val="0"/>
          <w:divBdr>
            <w:top w:val="none" w:sz="0" w:space="0" w:color="auto"/>
            <w:left w:val="none" w:sz="0" w:space="0" w:color="auto"/>
            <w:bottom w:val="none" w:sz="0" w:space="0" w:color="auto"/>
            <w:right w:val="none" w:sz="0" w:space="0" w:color="auto"/>
          </w:divBdr>
        </w:div>
        <w:div w:id="1467505132">
          <w:marLeft w:val="0"/>
          <w:marRight w:val="0"/>
          <w:marTop w:val="0"/>
          <w:marBottom w:val="0"/>
          <w:divBdr>
            <w:top w:val="none" w:sz="0" w:space="0" w:color="auto"/>
            <w:left w:val="none" w:sz="0" w:space="0" w:color="auto"/>
            <w:bottom w:val="none" w:sz="0" w:space="0" w:color="auto"/>
            <w:right w:val="none" w:sz="0" w:space="0" w:color="auto"/>
          </w:divBdr>
        </w:div>
        <w:div w:id="1552107202">
          <w:marLeft w:val="0"/>
          <w:marRight w:val="0"/>
          <w:marTop w:val="0"/>
          <w:marBottom w:val="0"/>
          <w:divBdr>
            <w:top w:val="none" w:sz="0" w:space="0" w:color="auto"/>
            <w:left w:val="none" w:sz="0" w:space="0" w:color="auto"/>
            <w:bottom w:val="none" w:sz="0" w:space="0" w:color="auto"/>
            <w:right w:val="none" w:sz="0" w:space="0" w:color="auto"/>
          </w:divBdr>
        </w:div>
        <w:div w:id="1605459799">
          <w:marLeft w:val="0"/>
          <w:marRight w:val="0"/>
          <w:marTop w:val="0"/>
          <w:marBottom w:val="0"/>
          <w:divBdr>
            <w:top w:val="none" w:sz="0" w:space="0" w:color="auto"/>
            <w:left w:val="none" w:sz="0" w:space="0" w:color="auto"/>
            <w:bottom w:val="none" w:sz="0" w:space="0" w:color="auto"/>
            <w:right w:val="none" w:sz="0" w:space="0" w:color="auto"/>
          </w:divBdr>
        </w:div>
        <w:div w:id="1611744893">
          <w:marLeft w:val="0"/>
          <w:marRight w:val="0"/>
          <w:marTop w:val="0"/>
          <w:marBottom w:val="0"/>
          <w:divBdr>
            <w:top w:val="none" w:sz="0" w:space="0" w:color="auto"/>
            <w:left w:val="none" w:sz="0" w:space="0" w:color="auto"/>
            <w:bottom w:val="none" w:sz="0" w:space="0" w:color="auto"/>
            <w:right w:val="none" w:sz="0" w:space="0" w:color="auto"/>
          </w:divBdr>
        </w:div>
        <w:div w:id="1680504461">
          <w:marLeft w:val="0"/>
          <w:marRight w:val="0"/>
          <w:marTop w:val="0"/>
          <w:marBottom w:val="0"/>
          <w:divBdr>
            <w:top w:val="none" w:sz="0" w:space="0" w:color="auto"/>
            <w:left w:val="none" w:sz="0" w:space="0" w:color="auto"/>
            <w:bottom w:val="none" w:sz="0" w:space="0" w:color="auto"/>
            <w:right w:val="none" w:sz="0" w:space="0" w:color="auto"/>
          </w:divBdr>
        </w:div>
        <w:div w:id="1717074780">
          <w:marLeft w:val="0"/>
          <w:marRight w:val="0"/>
          <w:marTop w:val="0"/>
          <w:marBottom w:val="0"/>
          <w:divBdr>
            <w:top w:val="none" w:sz="0" w:space="0" w:color="auto"/>
            <w:left w:val="none" w:sz="0" w:space="0" w:color="auto"/>
            <w:bottom w:val="none" w:sz="0" w:space="0" w:color="auto"/>
            <w:right w:val="none" w:sz="0" w:space="0" w:color="auto"/>
          </w:divBdr>
        </w:div>
        <w:div w:id="1738085970">
          <w:marLeft w:val="0"/>
          <w:marRight w:val="0"/>
          <w:marTop w:val="0"/>
          <w:marBottom w:val="0"/>
          <w:divBdr>
            <w:top w:val="none" w:sz="0" w:space="0" w:color="auto"/>
            <w:left w:val="none" w:sz="0" w:space="0" w:color="auto"/>
            <w:bottom w:val="none" w:sz="0" w:space="0" w:color="auto"/>
            <w:right w:val="none" w:sz="0" w:space="0" w:color="auto"/>
          </w:divBdr>
        </w:div>
        <w:div w:id="1784878486">
          <w:marLeft w:val="0"/>
          <w:marRight w:val="0"/>
          <w:marTop w:val="0"/>
          <w:marBottom w:val="0"/>
          <w:divBdr>
            <w:top w:val="none" w:sz="0" w:space="0" w:color="auto"/>
            <w:left w:val="none" w:sz="0" w:space="0" w:color="auto"/>
            <w:bottom w:val="none" w:sz="0" w:space="0" w:color="auto"/>
            <w:right w:val="none" w:sz="0" w:space="0" w:color="auto"/>
          </w:divBdr>
        </w:div>
        <w:div w:id="1821801942">
          <w:marLeft w:val="0"/>
          <w:marRight w:val="0"/>
          <w:marTop w:val="0"/>
          <w:marBottom w:val="0"/>
          <w:divBdr>
            <w:top w:val="none" w:sz="0" w:space="0" w:color="auto"/>
            <w:left w:val="none" w:sz="0" w:space="0" w:color="auto"/>
            <w:bottom w:val="none" w:sz="0" w:space="0" w:color="auto"/>
            <w:right w:val="none" w:sz="0" w:space="0" w:color="auto"/>
          </w:divBdr>
        </w:div>
        <w:div w:id="1822185683">
          <w:marLeft w:val="0"/>
          <w:marRight w:val="0"/>
          <w:marTop w:val="0"/>
          <w:marBottom w:val="0"/>
          <w:divBdr>
            <w:top w:val="none" w:sz="0" w:space="0" w:color="auto"/>
            <w:left w:val="none" w:sz="0" w:space="0" w:color="auto"/>
            <w:bottom w:val="none" w:sz="0" w:space="0" w:color="auto"/>
            <w:right w:val="none" w:sz="0" w:space="0" w:color="auto"/>
          </w:divBdr>
        </w:div>
        <w:div w:id="1825076352">
          <w:marLeft w:val="0"/>
          <w:marRight w:val="0"/>
          <w:marTop w:val="0"/>
          <w:marBottom w:val="0"/>
          <w:divBdr>
            <w:top w:val="none" w:sz="0" w:space="0" w:color="auto"/>
            <w:left w:val="none" w:sz="0" w:space="0" w:color="auto"/>
            <w:bottom w:val="none" w:sz="0" w:space="0" w:color="auto"/>
            <w:right w:val="none" w:sz="0" w:space="0" w:color="auto"/>
          </w:divBdr>
        </w:div>
        <w:div w:id="1934823410">
          <w:marLeft w:val="0"/>
          <w:marRight w:val="0"/>
          <w:marTop w:val="0"/>
          <w:marBottom w:val="0"/>
          <w:divBdr>
            <w:top w:val="none" w:sz="0" w:space="0" w:color="auto"/>
            <w:left w:val="none" w:sz="0" w:space="0" w:color="auto"/>
            <w:bottom w:val="none" w:sz="0" w:space="0" w:color="auto"/>
            <w:right w:val="none" w:sz="0" w:space="0" w:color="auto"/>
          </w:divBdr>
        </w:div>
        <w:div w:id="1953435262">
          <w:marLeft w:val="0"/>
          <w:marRight w:val="0"/>
          <w:marTop w:val="0"/>
          <w:marBottom w:val="0"/>
          <w:divBdr>
            <w:top w:val="none" w:sz="0" w:space="0" w:color="auto"/>
            <w:left w:val="none" w:sz="0" w:space="0" w:color="auto"/>
            <w:bottom w:val="none" w:sz="0" w:space="0" w:color="auto"/>
            <w:right w:val="none" w:sz="0" w:space="0" w:color="auto"/>
          </w:divBdr>
        </w:div>
        <w:div w:id="1961837786">
          <w:marLeft w:val="0"/>
          <w:marRight w:val="0"/>
          <w:marTop w:val="0"/>
          <w:marBottom w:val="0"/>
          <w:divBdr>
            <w:top w:val="none" w:sz="0" w:space="0" w:color="auto"/>
            <w:left w:val="none" w:sz="0" w:space="0" w:color="auto"/>
            <w:bottom w:val="none" w:sz="0" w:space="0" w:color="auto"/>
            <w:right w:val="none" w:sz="0" w:space="0" w:color="auto"/>
          </w:divBdr>
        </w:div>
        <w:div w:id="2003658762">
          <w:marLeft w:val="0"/>
          <w:marRight w:val="0"/>
          <w:marTop w:val="0"/>
          <w:marBottom w:val="0"/>
          <w:divBdr>
            <w:top w:val="none" w:sz="0" w:space="0" w:color="auto"/>
            <w:left w:val="none" w:sz="0" w:space="0" w:color="auto"/>
            <w:bottom w:val="none" w:sz="0" w:space="0" w:color="auto"/>
            <w:right w:val="none" w:sz="0" w:space="0" w:color="auto"/>
          </w:divBdr>
        </w:div>
      </w:divsChild>
    </w:div>
    <w:div w:id="222107517">
      <w:bodyDiv w:val="1"/>
      <w:marLeft w:val="0"/>
      <w:marRight w:val="0"/>
      <w:marTop w:val="0"/>
      <w:marBottom w:val="0"/>
      <w:divBdr>
        <w:top w:val="none" w:sz="0" w:space="0" w:color="auto"/>
        <w:left w:val="none" w:sz="0" w:space="0" w:color="auto"/>
        <w:bottom w:val="none" w:sz="0" w:space="0" w:color="auto"/>
        <w:right w:val="none" w:sz="0" w:space="0" w:color="auto"/>
      </w:divBdr>
      <w:divsChild>
        <w:div w:id="9767762">
          <w:marLeft w:val="0"/>
          <w:marRight w:val="0"/>
          <w:marTop w:val="0"/>
          <w:marBottom w:val="0"/>
          <w:divBdr>
            <w:top w:val="none" w:sz="0" w:space="0" w:color="auto"/>
            <w:left w:val="none" w:sz="0" w:space="0" w:color="auto"/>
            <w:bottom w:val="none" w:sz="0" w:space="0" w:color="auto"/>
            <w:right w:val="none" w:sz="0" w:space="0" w:color="auto"/>
          </w:divBdr>
        </w:div>
        <w:div w:id="11272201">
          <w:marLeft w:val="0"/>
          <w:marRight w:val="0"/>
          <w:marTop w:val="0"/>
          <w:marBottom w:val="0"/>
          <w:divBdr>
            <w:top w:val="none" w:sz="0" w:space="0" w:color="auto"/>
            <w:left w:val="none" w:sz="0" w:space="0" w:color="auto"/>
            <w:bottom w:val="none" w:sz="0" w:space="0" w:color="auto"/>
            <w:right w:val="none" w:sz="0" w:space="0" w:color="auto"/>
          </w:divBdr>
        </w:div>
        <w:div w:id="16974823">
          <w:marLeft w:val="0"/>
          <w:marRight w:val="0"/>
          <w:marTop w:val="0"/>
          <w:marBottom w:val="0"/>
          <w:divBdr>
            <w:top w:val="none" w:sz="0" w:space="0" w:color="auto"/>
            <w:left w:val="none" w:sz="0" w:space="0" w:color="auto"/>
            <w:bottom w:val="none" w:sz="0" w:space="0" w:color="auto"/>
            <w:right w:val="none" w:sz="0" w:space="0" w:color="auto"/>
          </w:divBdr>
        </w:div>
        <w:div w:id="32657349">
          <w:marLeft w:val="0"/>
          <w:marRight w:val="0"/>
          <w:marTop w:val="0"/>
          <w:marBottom w:val="0"/>
          <w:divBdr>
            <w:top w:val="none" w:sz="0" w:space="0" w:color="auto"/>
            <w:left w:val="none" w:sz="0" w:space="0" w:color="auto"/>
            <w:bottom w:val="none" w:sz="0" w:space="0" w:color="auto"/>
            <w:right w:val="none" w:sz="0" w:space="0" w:color="auto"/>
          </w:divBdr>
        </w:div>
        <w:div w:id="40792339">
          <w:marLeft w:val="0"/>
          <w:marRight w:val="0"/>
          <w:marTop w:val="0"/>
          <w:marBottom w:val="0"/>
          <w:divBdr>
            <w:top w:val="none" w:sz="0" w:space="0" w:color="auto"/>
            <w:left w:val="none" w:sz="0" w:space="0" w:color="auto"/>
            <w:bottom w:val="none" w:sz="0" w:space="0" w:color="auto"/>
            <w:right w:val="none" w:sz="0" w:space="0" w:color="auto"/>
          </w:divBdr>
        </w:div>
        <w:div w:id="49695608">
          <w:marLeft w:val="0"/>
          <w:marRight w:val="0"/>
          <w:marTop w:val="0"/>
          <w:marBottom w:val="0"/>
          <w:divBdr>
            <w:top w:val="none" w:sz="0" w:space="0" w:color="auto"/>
            <w:left w:val="none" w:sz="0" w:space="0" w:color="auto"/>
            <w:bottom w:val="none" w:sz="0" w:space="0" w:color="auto"/>
            <w:right w:val="none" w:sz="0" w:space="0" w:color="auto"/>
          </w:divBdr>
        </w:div>
        <w:div w:id="82072471">
          <w:marLeft w:val="0"/>
          <w:marRight w:val="0"/>
          <w:marTop w:val="0"/>
          <w:marBottom w:val="0"/>
          <w:divBdr>
            <w:top w:val="none" w:sz="0" w:space="0" w:color="auto"/>
            <w:left w:val="none" w:sz="0" w:space="0" w:color="auto"/>
            <w:bottom w:val="none" w:sz="0" w:space="0" w:color="auto"/>
            <w:right w:val="none" w:sz="0" w:space="0" w:color="auto"/>
          </w:divBdr>
        </w:div>
        <w:div w:id="97256436">
          <w:marLeft w:val="0"/>
          <w:marRight w:val="0"/>
          <w:marTop w:val="0"/>
          <w:marBottom w:val="0"/>
          <w:divBdr>
            <w:top w:val="none" w:sz="0" w:space="0" w:color="auto"/>
            <w:left w:val="none" w:sz="0" w:space="0" w:color="auto"/>
            <w:bottom w:val="none" w:sz="0" w:space="0" w:color="auto"/>
            <w:right w:val="none" w:sz="0" w:space="0" w:color="auto"/>
          </w:divBdr>
        </w:div>
        <w:div w:id="97527303">
          <w:marLeft w:val="0"/>
          <w:marRight w:val="0"/>
          <w:marTop w:val="0"/>
          <w:marBottom w:val="0"/>
          <w:divBdr>
            <w:top w:val="none" w:sz="0" w:space="0" w:color="auto"/>
            <w:left w:val="none" w:sz="0" w:space="0" w:color="auto"/>
            <w:bottom w:val="none" w:sz="0" w:space="0" w:color="auto"/>
            <w:right w:val="none" w:sz="0" w:space="0" w:color="auto"/>
          </w:divBdr>
        </w:div>
        <w:div w:id="133452131">
          <w:marLeft w:val="0"/>
          <w:marRight w:val="0"/>
          <w:marTop w:val="0"/>
          <w:marBottom w:val="0"/>
          <w:divBdr>
            <w:top w:val="none" w:sz="0" w:space="0" w:color="auto"/>
            <w:left w:val="none" w:sz="0" w:space="0" w:color="auto"/>
            <w:bottom w:val="none" w:sz="0" w:space="0" w:color="auto"/>
            <w:right w:val="none" w:sz="0" w:space="0" w:color="auto"/>
          </w:divBdr>
        </w:div>
        <w:div w:id="140585425">
          <w:marLeft w:val="0"/>
          <w:marRight w:val="0"/>
          <w:marTop w:val="0"/>
          <w:marBottom w:val="0"/>
          <w:divBdr>
            <w:top w:val="none" w:sz="0" w:space="0" w:color="auto"/>
            <w:left w:val="none" w:sz="0" w:space="0" w:color="auto"/>
            <w:bottom w:val="none" w:sz="0" w:space="0" w:color="auto"/>
            <w:right w:val="none" w:sz="0" w:space="0" w:color="auto"/>
          </w:divBdr>
        </w:div>
        <w:div w:id="147985854">
          <w:marLeft w:val="0"/>
          <w:marRight w:val="0"/>
          <w:marTop w:val="0"/>
          <w:marBottom w:val="0"/>
          <w:divBdr>
            <w:top w:val="none" w:sz="0" w:space="0" w:color="auto"/>
            <w:left w:val="none" w:sz="0" w:space="0" w:color="auto"/>
            <w:bottom w:val="none" w:sz="0" w:space="0" w:color="auto"/>
            <w:right w:val="none" w:sz="0" w:space="0" w:color="auto"/>
          </w:divBdr>
        </w:div>
        <w:div w:id="154490194">
          <w:marLeft w:val="0"/>
          <w:marRight w:val="0"/>
          <w:marTop w:val="0"/>
          <w:marBottom w:val="0"/>
          <w:divBdr>
            <w:top w:val="none" w:sz="0" w:space="0" w:color="auto"/>
            <w:left w:val="none" w:sz="0" w:space="0" w:color="auto"/>
            <w:bottom w:val="none" w:sz="0" w:space="0" w:color="auto"/>
            <w:right w:val="none" w:sz="0" w:space="0" w:color="auto"/>
          </w:divBdr>
        </w:div>
        <w:div w:id="165170355">
          <w:marLeft w:val="0"/>
          <w:marRight w:val="0"/>
          <w:marTop w:val="0"/>
          <w:marBottom w:val="0"/>
          <w:divBdr>
            <w:top w:val="none" w:sz="0" w:space="0" w:color="auto"/>
            <w:left w:val="none" w:sz="0" w:space="0" w:color="auto"/>
            <w:bottom w:val="none" w:sz="0" w:space="0" w:color="auto"/>
            <w:right w:val="none" w:sz="0" w:space="0" w:color="auto"/>
          </w:divBdr>
        </w:div>
        <w:div w:id="172651774">
          <w:marLeft w:val="0"/>
          <w:marRight w:val="0"/>
          <w:marTop w:val="0"/>
          <w:marBottom w:val="0"/>
          <w:divBdr>
            <w:top w:val="none" w:sz="0" w:space="0" w:color="auto"/>
            <w:left w:val="none" w:sz="0" w:space="0" w:color="auto"/>
            <w:bottom w:val="none" w:sz="0" w:space="0" w:color="auto"/>
            <w:right w:val="none" w:sz="0" w:space="0" w:color="auto"/>
          </w:divBdr>
        </w:div>
        <w:div w:id="180438268">
          <w:marLeft w:val="0"/>
          <w:marRight w:val="0"/>
          <w:marTop w:val="0"/>
          <w:marBottom w:val="0"/>
          <w:divBdr>
            <w:top w:val="none" w:sz="0" w:space="0" w:color="auto"/>
            <w:left w:val="none" w:sz="0" w:space="0" w:color="auto"/>
            <w:bottom w:val="none" w:sz="0" w:space="0" w:color="auto"/>
            <w:right w:val="none" w:sz="0" w:space="0" w:color="auto"/>
          </w:divBdr>
        </w:div>
        <w:div w:id="181824571">
          <w:marLeft w:val="0"/>
          <w:marRight w:val="0"/>
          <w:marTop w:val="0"/>
          <w:marBottom w:val="0"/>
          <w:divBdr>
            <w:top w:val="none" w:sz="0" w:space="0" w:color="auto"/>
            <w:left w:val="none" w:sz="0" w:space="0" w:color="auto"/>
            <w:bottom w:val="none" w:sz="0" w:space="0" w:color="auto"/>
            <w:right w:val="none" w:sz="0" w:space="0" w:color="auto"/>
          </w:divBdr>
        </w:div>
        <w:div w:id="188494856">
          <w:marLeft w:val="0"/>
          <w:marRight w:val="0"/>
          <w:marTop w:val="0"/>
          <w:marBottom w:val="0"/>
          <w:divBdr>
            <w:top w:val="none" w:sz="0" w:space="0" w:color="auto"/>
            <w:left w:val="none" w:sz="0" w:space="0" w:color="auto"/>
            <w:bottom w:val="none" w:sz="0" w:space="0" w:color="auto"/>
            <w:right w:val="none" w:sz="0" w:space="0" w:color="auto"/>
          </w:divBdr>
        </w:div>
        <w:div w:id="192692184">
          <w:marLeft w:val="0"/>
          <w:marRight w:val="0"/>
          <w:marTop w:val="0"/>
          <w:marBottom w:val="0"/>
          <w:divBdr>
            <w:top w:val="none" w:sz="0" w:space="0" w:color="auto"/>
            <w:left w:val="none" w:sz="0" w:space="0" w:color="auto"/>
            <w:bottom w:val="none" w:sz="0" w:space="0" w:color="auto"/>
            <w:right w:val="none" w:sz="0" w:space="0" w:color="auto"/>
          </w:divBdr>
        </w:div>
        <w:div w:id="206377593">
          <w:marLeft w:val="0"/>
          <w:marRight w:val="0"/>
          <w:marTop w:val="0"/>
          <w:marBottom w:val="0"/>
          <w:divBdr>
            <w:top w:val="none" w:sz="0" w:space="0" w:color="auto"/>
            <w:left w:val="none" w:sz="0" w:space="0" w:color="auto"/>
            <w:bottom w:val="none" w:sz="0" w:space="0" w:color="auto"/>
            <w:right w:val="none" w:sz="0" w:space="0" w:color="auto"/>
          </w:divBdr>
        </w:div>
        <w:div w:id="209268930">
          <w:marLeft w:val="0"/>
          <w:marRight w:val="0"/>
          <w:marTop w:val="0"/>
          <w:marBottom w:val="0"/>
          <w:divBdr>
            <w:top w:val="none" w:sz="0" w:space="0" w:color="auto"/>
            <w:left w:val="none" w:sz="0" w:space="0" w:color="auto"/>
            <w:bottom w:val="none" w:sz="0" w:space="0" w:color="auto"/>
            <w:right w:val="none" w:sz="0" w:space="0" w:color="auto"/>
          </w:divBdr>
        </w:div>
        <w:div w:id="209658202">
          <w:marLeft w:val="0"/>
          <w:marRight w:val="0"/>
          <w:marTop w:val="0"/>
          <w:marBottom w:val="0"/>
          <w:divBdr>
            <w:top w:val="none" w:sz="0" w:space="0" w:color="auto"/>
            <w:left w:val="none" w:sz="0" w:space="0" w:color="auto"/>
            <w:bottom w:val="none" w:sz="0" w:space="0" w:color="auto"/>
            <w:right w:val="none" w:sz="0" w:space="0" w:color="auto"/>
          </w:divBdr>
        </w:div>
        <w:div w:id="218980012">
          <w:marLeft w:val="0"/>
          <w:marRight w:val="0"/>
          <w:marTop w:val="0"/>
          <w:marBottom w:val="0"/>
          <w:divBdr>
            <w:top w:val="none" w:sz="0" w:space="0" w:color="auto"/>
            <w:left w:val="none" w:sz="0" w:space="0" w:color="auto"/>
            <w:bottom w:val="none" w:sz="0" w:space="0" w:color="auto"/>
            <w:right w:val="none" w:sz="0" w:space="0" w:color="auto"/>
          </w:divBdr>
        </w:div>
        <w:div w:id="221867250">
          <w:marLeft w:val="0"/>
          <w:marRight w:val="0"/>
          <w:marTop w:val="0"/>
          <w:marBottom w:val="0"/>
          <w:divBdr>
            <w:top w:val="none" w:sz="0" w:space="0" w:color="auto"/>
            <w:left w:val="none" w:sz="0" w:space="0" w:color="auto"/>
            <w:bottom w:val="none" w:sz="0" w:space="0" w:color="auto"/>
            <w:right w:val="none" w:sz="0" w:space="0" w:color="auto"/>
          </w:divBdr>
        </w:div>
        <w:div w:id="241834804">
          <w:marLeft w:val="0"/>
          <w:marRight w:val="0"/>
          <w:marTop w:val="0"/>
          <w:marBottom w:val="0"/>
          <w:divBdr>
            <w:top w:val="none" w:sz="0" w:space="0" w:color="auto"/>
            <w:left w:val="none" w:sz="0" w:space="0" w:color="auto"/>
            <w:bottom w:val="none" w:sz="0" w:space="0" w:color="auto"/>
            <w:right w:val="none" w:sz="0" w:space="0" w:color="auto"/>
          </w:divBdr>
        </w:div>
        <w:div w:id="247615748">
          <w:marLeft w:val="0"/>
          <w:marRight w:val="0"/>
          <w:marTop w:val="0"/>
          <w:marBottom w:val="0"/>
          <w:divBdr>
            <w:top w:val="none" w:sz="0" w:space="0" w:color="auto"/>
            <w:left w:val="none" w:sz="0" w:space="0" w:color="auto"/>
            <w:bottom w:val="none" w:sz="0" w:space="0" w:color="auto"/>
            <w:right w:val="none" w:sz="0" w:space="0" w:color="auto"/>
          </w:divBdr>
        </w:div>
        <w:div w:id="258954333">
          <w:marLeft w:val="0"/>
          <w:marRight w:val="0"/>
          <w:marTop w:val="0"/>
          <w:marBottom w:val="0"/>
          <w:divBdr>
            <w:top w:val="none" w:sz="0" w:space="0" w:color="auto"/>
            <w:left w:val="none" w:sz="0" w:space="0" w:color="auto"/>
            <w:bottom w:val="none" w:sz="0" w:space="0" w:color="auto"/>
            <w:right w:val="none" w:sz="0" w:space="0" w:color="auto"/>
          </w:divBdr>
        </w:div>
        <w:div w:id="281229058">
          <w:marLeft w:val="0"/>
          <w:marRight w:val="0"/>
          <w:marTop w:val="0"/>
          <w:marBottom w:val="0"/>
          <w:divBdr>
            <w:top w:val="none" w:sz="0" w:space="0" w:color="auto"/>
            <w:left w:val="none" w:sz="0" w:space="0" w:color="auto"/>
            <w:bottom w:val="none" w:sz="0" w:space="0" w:color="auto"/>
            <w:right w:val="none" w:sz="0" w:space="0" w:color="auto"/>
          </w:divBdr>
        </w:div>
        <w:div w:id="281960473">
          <w:marLeft w:val="0"/>
          <w:marRight w:val="0"/>
          <w:marTop w:val="0"/>
          <w:marBottom w:val="0"/>
          <w:divBdr>
            <w:top w:val="none" w:sz="0" w:space="0" w:color="auto"/>
            <w:left w:val="none" w:sz="0" w:space="0" w:color="auto"/>
            <w:bottom w:val="none" w:sz="0" w:space="0" w:color="auto"/>
            <w:right w:val="none" w:sz="0" w:space="0" w:color="auto"/>
          </w:divBdr>
        </w:div>
        <w:div w:id="282083087">
          <w:marLeft w:val="0"/>
          <w:marRight w:val="0"/>
          <w:marTop w:val="0"/>
          <w:marBottom w:val="0"/>
          <w:divBdr>
            <w:top w:val="none" w:sz="0" w:space="0" w:color="auto"/>
            <w:left w:val="none" w:sz="0" w:space="0" w:color="auto"/>
            <w:bottom w:val="none" w:sz="0" w:space="0" w:color="auto"/>
            <w:right w:val="none" w:sz="0" w:space="0" w:color="auto"/>
          </w:divBdr>
        </w:div>
        <w:div w:id="297304050">
          <w:marLeft w:val="0"/>
          <w:marRight w:val="0"/>
          <w:marTop w:val="0"/>
          <w:marBottom w:val="0"/>
          <w:divBdr>
            <w:top w:val="none" w:sz="0" w:space="0" w:color="auto"/>
            <w:left w:val="none" w:sz="0" w:space="0" w:color="auto"/>
            <w:bottom w:val="none" w:sz="0" w:space="0" w:color="auto"/>
            <w:right w:val="none" w:sz="0" w:space="0" w:color="auto"/>
          </w:divBdr>
        </w:div>
        <w:div w:id="313607620">
          <w:marLeft w:val="0"/>
          <w:marRight w:val="0"/>
          <w:marTop w:val="0"/>
          <w:marBottom w:val="0"/>
          <w:divBdr>
            <w:top w:val="none" w:sz="0" w:space="0" w:color="auto"/>
            <w:left w:val="none" w:sz="0" w:space="0" w:color="auto"/>
            <w:bottom w:val="none" w:sz="0" w:space="0" w:color="auto"/>
            <w:right w:val="none" w:sz="0" w:space="0" w:color="auto"/>
          </w:divBdr>
        </w:div>
        <w:div w:id="362899346">
          <w:marLeft w:val="0"/>
          <w:marRight w:val="0"/>
          <w:marTop w:val="0"/>
          <w:marBottom w:val="0"/>
          <w:divBdr>
            <w:top w:val="none" w:sz="0" w:space="0" w:color="auto"/>
            <w:left w:val="none" w:sz="0" w:space="0" w:color="auto"/>
            <w:bottom w:val="none" w:sz="0" w:space="0" w:color="auto"/>
            <w:right w:val="none" w:sz="0" w:space="0" w:color="auto"/>
          </w:divBdr>
        </w:div>
        <w:div w:id="379744817">
          <w:marLeft w:val="0"/>
          <w:marRight w:val="0"/>
          <w:marTop w:val="0"/>
          <w:marBottom w:val="0"/>
          <w:divBdr>
            <w:top w:val="none" w:sz="0" w:space="0" w:color="auto"/>
            <w:left w:val="none" w:sz="0" w:space="0" w:color="auto"/>
            <w:bottom w:val="none" w:sz="0" w:space="0" w:color="auto"/>
            <w:right w:val="none" w:sz="0" w:space="0" w:color="auto"/>
          </w:divBdr>
        </w:div>
        <w:div w:id="396514501">
          <w:marLeft w:val="0"/>
          <w:marRight w:val="0"/>
          <w:marTop w:val="0"/>
          <w:marBottom w:val="0"/>
          <w:divBdr>
            <w:top w:val="none" w:sz="0" w:space="0" w:color="auto"/>
            <w:left w:val="none" w:sz="0" w:space="0" w:color="auto"/>
            <w:bottom w:val="none" w:sz="0" w:space="0" w:color="auto"/>
            <w:right w:val="none" w:sz="0" w:space="0" w:color="auto"/>
          </w:divBdr>
        </w:div>
        <w:div w:id="400367969">
          <w:marLeft w:val="0"/>
          <w:marRight w:val="0"/>
          <w:marTop w:val="0"/>
          <w:marBottom w:val="0"/>
          <w:divBdr>
            <w:top w:val="none" w:sz="0" w:space="0" w:color="auto"/>
            <w:left w:val="none" w:sz="0" w:space="0" w:color="auto"/>
            <w:bottom w:val="none" w:sz="0" w:space="0" w:color="auto"/>
            <w:right w:val="none" w:sz="0" w:space="0" w:color="auto"/>
          </w:divBdr>
        </w:div>
        <w:div w:id="425738100">
          <w:marLeft w:val="0"/>
          <w:marRight w:val="0"/>
          <w:marTop w:val="0"/>
          <w:marBottom w:val="0"/>
          <w:divBdr>
            <w:top w:val="none" w:sz="0" w:space="0" w:color="auto"/>
            <w:left w:val="none" w:sz="0" w:space="0" w:color="auto"/>
            <w:bottom w:val="none" w:sz="0" w:space="0" w:color="auto"/>
            <w:right w:val="none" w:sz="0" w:space="0" w:color="auto"/>
          </w:divBdr>
        </w:div>
        <w:div w:id="428353894">
          <w:marLeft w:val="0"/>
          <w:marRight w:val="0"/>
          <w:marTop w:val="0"/>
          <w:marBottom w:val="0"/>
          <w:divBdr>
            <w:top w:val="none" w:sz="0" w:space="0" w:color="auto"/>
            <w:left w:val="none" w:sz="0" w:space="0" w:color="auto"/>
            <w:bottom w:val="none" w:sz="0" w:space="0" w:color="auto"/>
            <w:right w:val="none" w:sz="0" w:space="0" w:color="auto"/>
          </w:divBdr>
        </w:div>
        <w:div w:id="435058551">
          <w:marLeft w:val="0"/>
          <w:marRight w:val="0"/>
          <w:marTop w:val="0"/>
          <w:marBottom w:val="0"/>
          <w:divBdr>
            <w:top w:val="none" w:sz="0" w:space="0" w:color="auto"/>
            <w:left w:val="none" w:sz="0" w:space="0" w:color="auto"/>
            <w:bottom w:val="none" w:sz="0" w:space="0" w:color="auto"/>
            <w:right w:val="none" w:sz="0" w:space="0" w:color="auto"/>
          </w:divBdr>
        </w:div>
        <w:div w:id="437722469">
          <w:marLeft w:val="0"/>
          <w:marRight w:val="0"/>
          <w:marTop w:val="0"/>
          <w:marBottom w:val="0"/>
          <w:divBdr>
            <w:top w:val="none" w:sz="0" w:space="0" w:color="auto"/>
            <w:left w:val="none" w:sz="0" w:space="0" w:color="auto"/>
            <w:bottom w:val="none" w:sz="0" w:space="0" w:color="auto"/>
            <w:right w:val="none" w:sz="0" w:space="0" w:color="auto"/>
          </w:divBdr>
        </w:div>
        <w:div w:id="456341378">
          <w:marLeft w:val="0"/>
          <w:marRight w:val="0"/>
          <w:marTop w:val="0"/>
          <w:marBottom w:val="0"/>
          <w:divBdr>
            <w:top w:val="none" w:sz="0" w:space="0" w:color="auto"/>
            <w:left w:val="none" w:sz="0" w:space="0" w:color="auto"/>
            <w:bottom w:val="none" w:sz="0" w:space="0" w:color="auto"/>
            <w:right w:val="none" w:sz="0" w:space="0" w:color="auto"/>
          </w:divBdr>
        </w:div>
        <w:div w:id="463159575">
          <w:marLeft w:val="0"/>
          <w:marRight w:val="0"/>
          <w:marTop w:val="0"/>
          <w:marBottom w:val="0"/>
          <w:divBdr>
            <w:top w:val="none" w:sz="0" w:space="0" w:color="auto"/>
            <w:left w:val="none" w:sz="0" w:space="0" w:color="auto"/>
            <w:bottom w:val="none" w:sz="0" w:space="0" w:color="auto"/>
            <w:right w:val="none" w:sz="0" w:space="0" w:color="auto"/>
          </w:divBdr>
        </w:div>
        <w:div w:id="469634470">
          <w:marLeft w:val="0"/>
          <w:marRight w:val="0"/>
          <w:marTop w:val="0"/>
          <w:marBottom w:val="0"/>
          <w:divBdr>
            <w:top w:val="none" w:sz="0" w:space="0" w:color="auto"/>
            <w:left w:val="none" w:sz="0" w:space="0" w:color="auto"/>
            <w:bottom w:val="none" w:sz="0" w:space="0" w:color="auto"/>
            <w:right w:val="none" w:sz="0" w:space="0" w:color="auto"/>
          </w:divBdr>
        </w:div>
        <w:div w:id="473833956">
          <w:marLeft w:val="0"/>
          <w:marRight w:val="0"/>
          <w:marTop w:val="0"/>
          <w:marBottom w:val="0"/>
          <w:divBdr>
            <w:top w:val="none" w:sz="0" w:space="0" w:color="auto"/>
            <w:left w:val="none" w:sz="0" w:space="0" w:color="auto"/>
            <w:bottom w:val="none" w:sz="0" w:space="0" w:color="auto"/>
            <w:right w:val="none" w:sz="0" w:space="0" w:color="auto"/>
          </w:divBdr>
        </w:div>
        <w:div w:id="488255913">
          <w:marLeft w:val="0"/>
          <w:marRight w:val="0"/>
          <w:marTop w:val="0"/>
          <w:marBottom w:val="0"/>
          <w:divBdr>
            <w:top w:val="none" w:sz="0" w:space="0" w:color="auto"/>
            <w:left w:val="none" w:sz="0" w:space="0" w:color="auto"/>
            <w:bottom w:val="none" w:sz="0" w:space="0" w:color="auto"/>
            <w:right w:val="none" w:sz="0" w:space="0" w:color="auto"/>
          </w:divBdr>
        </w:div>
        <w:div w:id="496576008">
          <w:marLeft w:val="0"/>
          <w:marRight w:val="0"/>
          <w:marTop w:val="0"/>
          <w:marBottom w:val="0"/>
          <w:divBdr>
            <w:top w:val="none" w:sz="0" w:space="0" w:color="auto"/>
            <w:left w:val="none" w:sz="0" w:space="0" w:color="auto"/>
            <w:bottom w:val="none" w:sz="0" w:space="0" w:color="auto"/>
            <w:right w:val="none" w:sz="0" w:space="0" w:color="auto"/>
          </w:divBdr>
        </w:div>
        <w:div w:id="497768084">
          <w:marLeft w:val="0"/>
          <w:marRight w:val="0"/>
          <w:marTop w:val="0"/>
          <w:marBottom w:val="0"/>
          <w:divBdr>
            <w:top w:val="none" w:sz="0" w:space="0" w:color="auto"/>
            <w:left w:val="none" w:sz="0" w:space="0" w:color="auto"/>
            <w:bottom w:val="none" w:sz="0" w:space="0" w:color="auto"/>
            <w:right w:val="none" w:sz="0" w:space="0" w:color="auto"/>
          </w:divBdr>
        </w:div>
        <w:div w:id="499271970">
          <w:marLeft w:val="0"/>
          <w:marRight w:val="0"/>
          <w:marTop w:val="0"/>
          <w:marBottom w:val="0"/>
          <w:divBdr>
            <w:top w:val="none" w:sz="0" w:space="0" w:color="auto"/>
            <w:left w:val="none" w:sz="0" w:space="0" w:color="auto"/>
            <w:bottom w:val="none" w:sz="0" w:space="0" w:color="auto"/>
            <w:right w:val="none" w:sz="0" w:space="0" w:color="auto"/>
          </w:divBdr>
        </w:div>
        <w:div w:id="507408013">
          <w:marLeft w:val="0"/>
          <w:marRight w:val="0"/>
          <w:marTop w:val="0"/>
          <w:marBottom w:val="0"/>
          <w:divBdr>
            <w:top w:val="none" w:sz="0" w:space="0" w:color="auto"/>
            <w:left w:val="none" w:sz="0" w:space="0" w:color="auto"/>
            <w:bottom w:val="none" w:sz="0" w:space="0" w:color="auto"/>
            <w:right w:val="none" w:sz="0" w:space="0" w:color="auto"/>
          </w:divBdr>
        </w:div>
        <w:div w:id="509609125">
          <w:marLeft w:val="0"/>
          <w:marRight w:val="0"/>
          <w:marTop w:val="0"/>
          <w:marBottom w:val="0"/>
          <w:divBdr>
            <w:top w:val="none" w:sz="0" w:space="0" w:color="auto"/>
            <w:left w:val="none" w:sz="0" w:space="0" w:color="auto"/>
            <w:bottom w:val="none" w:sz="0" w:space="0" w:color="auto"/>
            <w:right w:val="none" w:sz="0" w:space="0" w:color="auto"/>
          </w:divBdr>
        </w:div>
        <w:div w:id="525796745">
          <w:marLeft w:val="0"/>
          <w:marRight w:val="0"/>
          <w:marTop w:val="0"/>
          <w:marBottom w:val="0"/>
          <w:divBdr>
            <w:top w:val="none" w:sz="0" w:space="0" w:color="auto"/>
            <w:left w:val="none" w:sz="0" w:space="0" w:color="auto"/>
            <w:bottom w:val="none" w:sz="0" w:space="0" w:color="auto"/>
            <w:right w:val="none" w:sz="0" w:space="0" w:color="auto"/>
          </w:divBdr>
        </w:div>
        <w:div w:id="528613448">
          <w:marLeft w:val="0"/>
          <w:marRight w:val="0"/>
          <w:marTop w:val="0"/>
          <w:marBottom w:val="0"/>
          <w:divBdr>
            <w:top w:val="none" w:sz="0" w:space="0" w:color="auto"/>
            <w:left w:val="none" w:sz="0" w:space="0" w:color="auto"/>
            <w:bottom w:val="none" w:sz="0" w:space="0" w:color="auto"/>
            <w:right w:val="none" w:sz="0" w:space="0" w:color="auto"/>
          </w:divBdr>
        </w:div>
        <w:div w:id="548152422">
          <w:marLeft w:val="0"/>
          <w:marRight w:val="0"/>
          <w:marTop w:val="0"/>
          <w:marBottom w:val="0"/>
          <w:divBdr>
            <w:top w:val="none" w:sz="0" w:space="0" w:color="auto"/>
            <w:left w:val="none" w:sz="0" w:space="0" w:color="auto"/>
            <w:bottom w:val="none" w:sz="0" w:space="0" w:color="auto"/>
            <w:right w:val="none" w:sz="0" w:space="0" w:color="auto"/>
          </w:divBdr>
        </w:div>
        <w:div w:id="549651871">
          <w:marLeft w:val="0"/>
          <w:marRight w:val="0"/>
          <w:marTop w:val="0"/>
          <w:marBottom w:val="0"/>
          <w:divBdr>
            <w:top w:val="none" w:sz="0" w:space="0" w:color="auto"/>
            <w:left w:val="none" w:sz="0" w:space="0" w:color="auto"/>
            <w:bottom w:val="none" w:sz="0" w:space="0" w:color="auto"/>
            <w:right w:val="none" w:sz="0" w:space="0" w:color="auto"/>
          </w:divBdr>
        </w:div>
        <w:div w:id="577901833">
          <w:marLeft w:val="0"/>
          <w:marRight w:val="0"/>
          <w:marTop w:val="0"/>
          <w:marBottom w:val="0"/>
          <w:divBdr>
            <w:top w:val="none" w:sz="0" w:space="0" w:color="auto"/>
            <w:left w:val="none" w:sz="0" w:space="0" w:color="auto"/>
            <w:bottom w:val="none" w:sz="0" w:space="0" w:color="auto"/>
            <w:right w:val="none" w:sz="0" w:space="0" w:color="auto"/>
          </w:divBdr>
        </w:div>
        <w:div w:id="579828072">
          <w:marLeft w:val="0"/>
          <w:marRight w:val="0"/>
          <w:marTop w:val="0"/>
          <w:marBottom w:val="0"/>
          <w:divBdr>
            <w:top w:val="none" w:sz="0" w:space="0" w:color="auto"/>
            <w:left w:val="none" w:sz="0" w:space="0" w:color="auto"/>
            <w:bottom w:val="none" w:sz="0" w:space="0" w:color="auto"/>
            <w:right w:val="none" w:sz="0" w:space="0" w:color="auto"/>
          </w:divBdr>
        </w:div>
        <w:div w:id="592130369">
          <w:marLeft w:val="0"/>
          <w:marRight w:val="0"/>
          <w:marTop w:val="0"/>
          <w:marBottom w:val="0"/>
          <w:divBdr>
            <w:top w:val="none" w:sz="0" w:space="0" w:color="auto"/>
            <w:left w:val="none" w:sz="0" w:space="0" w:color="auto"/>
            <w:bottom w:val="none" w:sz="0" w:space="0" w:color="auto"/>
            <w:right w:val="none" w:sz="0" w:space="0" w:color="auto"/>
          </w:divBdr>
        </w:div>
        <w:div w:id="602031842">
          <w:marLeft w:val="0"/>
          <w:marRight w:val="0"/>
          <w:marTop w:val="0"/>
          <w:marBottom w:val="0"/>
          <w:divBdr>
            <w:top w:val="none" w:sz="0" w:space="0" w:color="auto"/>
            <w:left w:val="none" w:sz="0" w:space="0" w:color="auto"/>
            <w:bottom w:val="none" w:sz="0" w:space="0" w:color="auto"/>
            <w:right w:val="none" w:sz="0" w:space="0" w:color="auto"/>
          </w:divBdr>
        </w:div>
        <w:div w:id="615869819">
          <w:marLeft w:val="0"/>
          <w:marRight w:val="0"/>
          <w:marTop w:val="0"/>
          <w:marBottom w:val="0"/>
          <w:divBdr>
            <w:top w:val="none" w:sz="0" w:space="0" w:color="auto"/>
            <w:left w:val="none" w:sz="0" w:space="0" w:color="auto"/>
            <w:bottom w:val="none" w:sz="0" w:space="0" w:color="auto"/>
            <w:right w:val="none" w:sz="0" w:space="0" w:color="auto"/>
          </w:divBdr>
        </w:div>
        <w:div w:id="631448458">
          <w:marLeft w:val="0"/>
          <w:marRight w:val="0"/>
          <w:marTop w:val="0"/>
          <w:marBottom w:val="0"/>
          <w:divBdr>
            <w:top w:val="none" w:sz="0" w:space="0" w:color="auto"/>
            <w:left w:val="none" w:sz="0" w:space="0" w:color="auto"/>
            <w:bottom w:val="none" w:sz="0" w:space="0" w:color="auto"/>
            <w:right w:val="none" w:sz="0" w:space="0" w:color="auto"/>
          </w:divBdr>
        </w:div>
        <w:div w:id="633952875">
          <w:marLeft w:val="0"/>
          <w:marRight w:val="0"/>
          <w:marTop w:val="0"/>
          <w:marBottom w:val="0"/>
          <w:divBdr>
            <w:top w:val="none" w:sz="0" w:space="0" w:color="auto"/>
            <w:left w:val="none" w:sz="0" w:space="0" w:color="auto"/>
            <w:bottom w:val="none" w:sz="0" w:space="0" w:color="auto"/>
            <w:right w:val="none" w:sz="0" w:space="0" w:color="auto"/>
          </w:divBdr>
        </w:div>
        <w:div w:id="655189050">
          <w:marLeft w:val="0"/>
          <w:marRight w:val="0"/>
          <w:marTop w:val="0"/>
          <w:marBottom w:val="0"/>
          <w:divBdr>
            <w:top w:val="none" w:sz="0" w:space="0" w:color="auto"/>
            <w:left w:val="none" w:sz="0" w:space="0" w:color="auto"/>
            <w:bottom w:val="none" w:sz="0" w:space="0" w:color="auto"/>
            <w:right w:val="none" w:sz="0" w:space="0" w:color="auto"/>
          </w:divBdr>
        </w:div>
        <w:div w:id="658195073">
          <w:marLeft w:val="0"/>
          <w:marRight w:val="0"/>
          <w:marTop w:val="0"/>
          <w:marBottom w:val="0"/>
          <w:divBdr>
            <w:top w:val="none" w:sz="0" w:space="0" w:color="auto"/>
            <w:left w:val="none" w:sz="0" w:space="0" w:color="auto"/>
            <w:bottom w:val="none" w:sz="0" w:space="0" w:color="auto"/>
            <w:right w:val="none" w:sz="0" w:space="0" w:color="auto"/>
          </w:divBdr>
        </w:div>
        <w:div w:id="662708775">
          <w:marLeft w:val="0"/>
          <w:marRight w:val="0"/>
          <w:marTop w:val="0"/>
          <w:marBottom w:val="0"/>
          <w:divBdr>
            <w:top w:val="none" w:sz="0" w:space="0" w:color="auto"/>
            <w:left w:val="none" w:sz="0" w:space="0" w:color="auto"/>
            <w:bottom w:val="none" w:sz="0" w:space="0" w:color="auto"/>
            <w:right w:val="none" w:sz="0" w:space="0" w:color="auto"/>
          </w:divBdr>
        </w:div>
        <w:div w:id="664474979">
          <w:marLeft w:val="0"/>
          <w:marRight w:val="0"/>
          <w:marTop w:val="0"/>
          <w:marBottom w:val="0"/>
          <w:divBdr>
            <w:top w:val="none" w:sz="0" w:space="0" w:color="auto"/>
            <w:left w:val="none" w:sz="0" w:space="0" w:color="auto"/>
            <w:bottom w:val="none" w:sz="0" w:space="0" w:color="auto"/>
            <w:right w:val="none" w:sz="0" w:space="0" w:color="auto"/>
          </w:divBdr>
        </w:div>
        <w:div w:id="665402388">
          <w:marLeft w:val="0"/>
          <w:marRight w:val="0"/>
          <w:marTop w:val="0"/>
          <w:marBottom w:val="0"/>
          <w:divBdr>
            <w:top w:val="none" w:sz="0" w:space="0" w:color="auto"/>
            <w:left w:val="none" w:sz="0" w:space="0" w:color="auto"/>
            <w:bottom w:val="none" w:sz="0" w:space="0" w:color="auto"/>
            <w:right w:val="none" w:sz="0" w:space="0" w:color="auto"/>
          </w:divBdr>
        </w:div>
        <w:div w:id="684793186">
          <w:marLeft w:val="0"/>
          <w:marRight w:val="0"/>
          <w:marTop w:val="0"/>
          <w:marBottom w:val="0"/>
          <w:divBdr>
            <w:top w:val="none" w:sz="0" w:space="0" w:color="auto"/>
            <w:left w:val="none" w:sz="0" w:space="0" w:color="auto"/>
            <w:bottom w:val="none" w:sz="0" w:space="0" w:color="auto"/>
            <w:right w:val="none" w:sz="0" w:space="0" w:color="auto"/>
          </w:divBdr>
        </w:div>
        <w:div w:id="685441623">
          <w:marLeft w:val="0"/>
          <w:marRight w:val="0"/>
          <w:marTop w:val="0"/>
          <w:marBottom w:val="0"/>
          <w:divBdr>
            <w:top w:val="none" w:sz="0" w:space="0" w:color="auto"/>
            <w:left w:val="none" w:sz="0" w:space="0" w:color="auto"/>
            <w:bottom w:val="none" w:sz="0" w:space="0" w:color="auto"/>
            <w:right w:val="none" w:sz="0" w:space="0" w:color="auto"/>
          </w:divBdr>
        </w:div>
        <w:div w:id="689600655">
          <w:marLeft w:val="0"/>
          <w:marRight w:val="0"/>
          <w:marTop w:val="0"/>
          <w:marBottom w:val="0"/>
          <w:divBdr>
            <w:top w:val="none" w:sz="0" w:space="0" w:color="auto"/>
            <w:left w:val="none" w:sz="0" w:space="0" w:color="auto"/>
            <w:bottom w:val="none" w:sz="0" w:space="0" w:color="auto"/>
            <w:right w:val="none" w:sz="0" w:space="0" w:color="auto"/>
          </w:divBdr>
        </w:div>
        <w:div w:id="694425893">
          <w:marLeft w:val="0"/>
          <w:marRight w:val="0"/>
          <w:marTop w:val="0"/>
          <w:marBottom w:val="0"/>
          <w:divBdr>
            <w:top w:val="none" w:sz="0" w:space="0" w:color="auto"/>
            <w:left w:val="none" w:sz="0" w:space="0" w:color="auto"/>
            <w:bottom w:val="none" w:sz="0" w:space="0" w:color="auto"/>
            <w:right w:val="none" w:sz="0" w:space="0" w:color="auto"/>
          </w:divBdr>
        </w:div>
        <w:div w:id="699672751">
          <w:marLeft w:val="0"/>
          <w:marRight w:val="0"/>
          <w:marTop w:val="0"/>
          <w:marBottom w:val="0"/>
          <w:divBdr>
            <w:top w:val="none" w:sz="0" w:space="0" w:color="auto"/>
            <w:left w:val="none" w:sz="0" w:space="0" w:color="auto"/>
            <w:bottom w:val="none" w:sz="0" w:space="0" w:color="auto"/>
            <w:right w:val="none" w:sz="0" w:space="0" w:color="auto"/>
          </w:divBdr>
        </w:div>
        <w:div w:id="714040977">
          <w:marLeft w:val="0"/>
          <w:marRight w:val="0"/>
          <w:marTop w:val="0"/>
          <w:marBottom w:val="0"/>
          <w:divBdr>
            <w:top w:val="none" w:sz="0" w:space="0" w:color="auto"/>
            <w:left w:val="none" w:sz="0" w:space="0" w:color="auto"/>
            <w:bottom w:val="none" w:sz="0" w:space="0" w:color="auto"/>
            <w:right w:val="none" w:sz="0" w:space="0" w:color="auto"/>
          </w:divBdr>
        </w:div>
        <w:div w:id="715202267">
          <w:marLeft w:val="0"/>
          <w:marRight w:val="0"/>
          <w:marTop w:val="0"/>
          <w:marBottom w:val="0"/>
          <w:divBdr>
            <w:top w:val="none" w:sz="0" w:space="0" w:color="auto"/>
            <w:left w:val="none" w:sz="0" w:space="0" w:color="auto"/>
            <w:bottom w:val="none" w:sz="0" w:space="0" w:color="auto"/>
            <w:right w:val="none" w:sz="0" w:space="0" w:color="auto"/>
          </w:divBdr>
        </w:div>
        <w:div w:id="718748581">
          <w:marLeft w:val="0"/>
          <w:marRight w:val="0"/>
          <w:marTop w:val="0"/>
          <w:marBottom w:val="0"/>
          <w:divBdr>
            <w:top w:val="none" w:sz="0" w:space="0" w:color="auto"/>
            <w:left w:val="none" w:sz="0" w:space="0" w:color="auto"/>
            <w:bottom w:val="none" w:sz="0" w:space="0" w:color="auto"/>
            <w:right w:val="none" w:sz="0" w:space="0" w:color="auto"/>
          </w:divBdr>
        </w:div>
        <w:div w:id="724791475">
          <w:marLeft w:val="0"/>
          <w:marRight w:val="0"/>
          <w:marTop w:val="0"/>
          <w:marBottom w:val="0"/>
          <w:divBdr>
            <w:top w:val="none" w:sz="0" w:space="0" w:color="auto"/>
            <w:left w:val="none" w:sz="0" w:space="0" w:color="auto"/>
            <w:bottom w:val="none" w:sz="0" w:space="0" w:color="auto"/>
            <w:right w:val="none" w:sz="0" w:space="0" w:color="auto"/>
          </w:divBdr>
        </w:div>
        <w:div w:id="731392769">
          <w:marLeft w:val="0"/>
          <w:marRight w:val="0"/>
          <w:marTop w:val="0"/>
          <w:marBottom w:val="0"/>
          <w:divBdr>
            <w:top w:val="none" w:sz="0" w:space="0" w:color="auto"/>
            <w:left w:val="none" w:sz="0" w:space="0" w:color="auto"/>
            <w:bottom w:val="none" w:sz="0" w:space="0" w:color="auto"/>
            <w:right w:val="none" w:sz="0" w:space="0" w:color="auto"/>
          </w:divBdr>
        </w:div>
        <w:div w:id="735977417">
          <w:marLeft w:val="0"/>
          <w:marRight w:val="0"/>
          <w:marTop w:val="0"/>
          <w:marBottom w:val="0"/>
          <w:divBdr>
            <w:top w:val="none" w:sz="0" w:space="0" w:color="auto"/>
            <w:left w:val="none" w:sz="0" w:space="0" w:color="auto"/>
            <w:bottom w:val="none" w:sz="0" w:space="0" w:color="auto"/>
            <w:right w:val="none" w:sz="0" w:space="0" w:color="auto"/>
          </w:divBdr>
        </w:div>
        <w:div w:id="741873660">
          <w:marLeft w:val="0"/>
          <w:marRight w:val="0"/>
          <w:marTop w:val="0"/>
          <w:marBottom w:val="0"/>
          <w:divBdr>
            <w:top w:val="none" w:sz="0" w:space="0" w:color="auto"/>
            <w:left w:val="none" w:sz="0" w:space="0" w:color="auto"/>
            <w:bottom w:val="none" w:sz="0" w:space="0" w:color="auto"/>
            <w:right w:val="none" w:sz="0" w:space="0" w:color="auto"/>
          </w:divBdr>
        </w:div>
        <w:div w:id="743187657">
          <w:marLeft w:val="0"/>
          <w:marRight w:val="0"/>
          <w:marTop w:val="0"/>
          <w:marBottom w:val="0"/>
          <w:divBdr>
            <w:top w:val="none" w:sz="0" w:space="0" w:color="auto"/>
            <w:left w:val="none" w:sz="0" w:space="0" w:color="auto"/>
            <w:bottom w:val="none" w:sz="0" w:space="0" w:color="auto"/>
            <w:right w:val="none" w:sz="0" w:space="0" w:color="auto"/>
          </w:divBdr>
        </w:div>
        <w:div w:id="746345549">
          <w:marLeft w:val="0"/>
          <w:marRight w:val="0"/>
          <w:marTop w:val="0"/>
          <w:marBottom w:val="0"/>
          <w:divBdr>
            <w:top w:val="none" w:sz="0" w:space="0" w:color="auto"/>
            <w:left w:val="none" w:sz="0" w:space="0" w:color="auto"/>
            <w:bottom w:val="none" w:sz="0" w:space="0" w:color="auto"/>
            <w:right w:val="none" w:sz="0" w:space="0" w:color="auto"/>
          </w:divBdr>
        </w:div>
        <w:div w:id="757561403">
          <w:marLeft w:val="0"/>
          <w:marRight w:val="0"/>
          <w:marTop w:val="0"/>
          <w:marBottom w:val="0"/>
          <w:divBdr>
            <w:top w:val="none" w:sz="0" w:space="0" w:color="auto"/>
            <w:left w:val="none" w:sz="0" w:space="0" w:color="auto"/>
            <w:bottom w:val="none" w:sz="0" w:space="0" w:color="auto"/>
            <w:right w:val="none" w:sz="0" w:space="0" w:color="auto"/>
          </w:divBdr>
        </w:div>
        <w:div w:id="761996767">
          <w:marLeft w:val="0"/>
          <w:marRight w:val="0"/>
          <w:marTop w:val="0"/>
          <w:marBottom w:val="0"/>
          <w:divBdr>
            <w:top w:val="none" w:sz="0" w:space="0" w:color="auto"/>
            <w:left w:val="none" w:sz="0" w:space="0" w:color="auto"/>
            <w:bottom w:val="none" w:sz="0" w:space="0" w:color="auto"/>
            <w:right w:val="none" w:sz="0" w:space="0" w:color="auto"/>
          </w:divBdr>
        </w:div>
        <w:div w:id="763496964">
          <w:marLeft w:val="0"/>
          <w:marRight w:val="0"/>
          <w:marTop w:val="0"/>
          <w:marBottom w:val="0"/>
          <w:divBdr>
            <w:top w:val="none" w:sz="0" w:space="0" w:color="auto"/>
            <w:left w:val="none" w:sz="0" w:space="0" w:color="auto"/>
            <w:bottom w:val="none" w:sz="0" w:space="0" w:color="auto"/>
            <w:right w:val="none" w:sz="0" w:space="0" w:color="auto"/>
          </w:divBdr>
        </w:div>
        <w:div w:id="764619255">
          <w:marLeft w:val="0"/>
          <w:marRight w:val="0"/>
          <w:marTop w:val="0"/>
          <w:marBottom w:val="0"/>
          <w:divBdr>
            <w:top w:val="none" w:sz="0" w:space="0" w:color="auto"/>
            <w:left w:val="none" w:sz="0" w:space="0" w:color="auto"/>
            <w:bottom w:val="none" w:sz="0" w:space="0" w:color="auto"/>
            <w:right w:val="none" w:sz="0" w:space="0" w:color="auto"/>
          </w:divBdr>
        </w:div>
        <w:div w:id="767503923">
          <w:marLeft w:val="0"/>
          <w:marRight w:val="0"/>
          <w:marTop w:val="0"/>
          <w:marBottom w:val="0"/>
          <w:divBdr>
            <w:top w:val="none" w:sz="0" w:space="0" w:color="auto"/>
            <w:left w:val="none" w:sz="0" w:space="0" w:color="auto"/>
            <w:bottom w:val="none" w:sz="0" w:space="0" w:color="auto"/>
            <w:right w:val="none" w:sz="0" w:space="0" w:color="auto"/>
          </w:divBdr>
        </w:div>
        <w:div w:id="768233583">
          <w:marLeft w:val="0"/>
          <w:marRight w:val="0"/>
          <w:marTop w:val="0"/>
          <w:marBottom w:val="0"/>
          <w:divBdr>
            <w:top w:val="none" w:sz="0" w:space="0" w:color="auto"/>
            <w:left w:val="none" w:sz="0" w:space="0" w:color="auto"/>
            <w:bottom w:val="none" w:sz="0" w:space="0" w:color="auto"/>
            <w:right w:val="none" w:sz="0" w:space="0" w:color="auto"/>
          </w:divBdr>
        </w:div>
        <w:div w:id="774405060">
          <w:marLeft w:val="0"/>
          <w:marRight w:val="0"/>
          <w:marTop w:val="0"/>
          <w:marBottom w:val="0"/>
          <w:divBdr>
            <w:top w:val="none" w:sz="0" w:space="0" w:color="auto"/>
            <w:left w:val="none" w:sz="0" w:space="0" w:color="auto"/>
            <w:bottom w:val="none" w:sz="0" w:space="0" w:color="auto"/>
            <w:right w:val="none" w:sz="0" w:space="0" w:color="auto"/>
          </w:divBdr>
        </w:div>
        <w:div w:id="796066172">
          <w:marLeft w:val="0"/>
          <w:marRight w:val="0"/>
          <w:marTop w:val="0"/>
          <w:marBottom w:val="0"/>
          <w:divBdr>
            <w:top w:val="none" w:sz="0" w:space="0" w:color="auto"/>
            <w:left w:val="none" w:sz="0" w:space="0" w:color="auto"/>
            <w:bottom w:val="none" w:sz="0" w:space="0" w:color="auto"/>
            <w:right w:val="none" w:sz="0" w:space="0" w:color="auto"/>
          </w:divBdr>
        </w:div>
        <w:div w:id="807631501">
          <w:marLeft w:val="0"/>
          <w:marRight w:val="0"/>
          <w:marTop w:val="0"/>
          <w:marBottom w:val="0"/>
          <w:divBdr>
            <w:top w:val="none" w:sz="0" w:space="0" w:color="auto"/>
            <w:left w:val="none" w:sz="0" w:space="0" w:color="auto"/>
            <w:bottom w:val="none" w:sz="0" w:space="0" w:color="auto"/>
            <w:right w:val="none" w:sz="0" w:space="0" w:color="auto"/>
          </w:divBdr>
        </w:div>
        <w:div w:id="815881000">
          <w:marLeft w:val="0"/>
          <w:marRight w:val="0"/>
          <w:marTop w:val="0"/>
          <w:marBottom w:val="0"/>
          <w:divBdr>
            <w:top w:val="none" w:sz="0" w:space="0" w:color="auto"/>
            <w:left w:val="none" w:sz="0" w:space="0" w:color="auto"/>
            <w:bottom w:val="none" w:sz="0" w:space="0" w:color="auto"/>
            <w:right w:val="none" w:sz="0" w:space="0" w:color="auto"/>
          </w:divBdr>
        </w:div>
        <w:div w:id="821897099">
          <w:marLeft w:val="0"/>
          <w:marRight w:val="0"/>
          <w:marTop w:val="0"/>
          <w:marBottom w:val="0"/>
          <w:divBdr>
            <w:top w:val="none" w:sz="0" w:space="0" w:color="auto"/>
            <w:left w:val="none" w:sz="0" w:space="0" w:color="auto"/>
            <w:bottom w:val="none" w:sz="0" w:space="0" w:color="auto"/>
            <w:right w:val="none" w:sz="0" w:space="0" w:color="auto"/>
          </w:divBdr>
        </w:div>
        <w:div w:id="827138032">
          <w:marLeft w:val="0"/>
          <w:marRight w:val="0"/>
          <w:marTop w:val="0"/>
          <w:marBottom w:val="0"/>
          <w:divBdr>
            <w:top w:val="none" w:sz="0" w:space="0" w:color="auto"/>
            <w:left w:val="none" w:sz="0" w:space="0" w:color="auto"/>
            <w:bottom w:val="none" w:sz="0" w:space="0" w:color="auto"/>
            <w:right w:val="none" w:sz="0" w:space="0" w:color="auto"/>
          </w:divBdr>
        </w:div>
        <w:div w:id="827941004">
          <w:marLeft w:val="0"/>
          <w:marRight w:val="0"/>
          <w:marTop w:val="0"/>
          <w:marBottom w:val="0"/>
          <w:divBdr>
            <w:top w:val="none" w:sz="0" w:space="0" w:color="auto"/>
            <w:left w:val="none" w:sz="0" w:space="0" w:color="auto"/>
            <w:bottom w:val="none" w:sz="0" w:space="0" w:color="auto"/>
            <w:right w:val="none" w:sz="0" w:space="0" w:color="auto"/>
          </w:divBdr>
        </w:div>
        <w:div w:id="857543016">
          <w:marLeft w:val="0"/>
          <w:marRight w:val="0"/>
          <w:marTop w:val="0"/>
          <w:marBottom w:val="0"/>
          <w:divBdr>
            <w:top w:val="none" w:sz="0" w:space="0" w:color="auto"/>
            <w:left w:val="none" w:sz="0" w:space="0" w:color="auto"/>
            <w:bottom w:val="none" w:sz="0" w:space="0" w:color="auto"/>
            <w:right w:val="none" w:sz="0" w:space="0" w:color="auto"/>
          </w:divBdr>
        </w:div>
        <w:div w:id="865828291">
          <w:marLeft w:val="0"/>
          <w:marRight w:val="0"/>
          <w:marTop w:val="0"/>
          <w:marBottom w:val="0"/>
          <w:divBdr>
            <w:top w:val="none" w:sz="0" w:space="0" w:color="auto"/>
            <w:left w:val="none" w:sz="0" w:space="0" w:color="auto"/>
            <w:bottom w:val="none" w:sz="0" w:space="0" w:color="auto"/>
            <w:right w:val="none" w:sz="0" w:space="0" w:color="auto"/>
          </w:divBdr>
        </w:div>
        <w:div w:id="866718132">
          <w:marLeft w:val="0"/>
          <w:marRight w:val="0"/>
          <w:marTop w:val="0"/>
          <w:marBottom w:val="0"/>
          <w:divBdr>
            <w:top w:val="none" w:sz="0" w:space="0" w:color="auto"/>
            <w:left w:val="none" w:sz="0" w:space="0" w:color="auto"/>
            <w:bottom w:val="none" w:sz="0" w:space="0" w:color="auto"/>
            <w:right w:val="none" w:sz="0" w:space="0" w:color="auto"/>
          </w:divBdr>
        </w:div>
        <w:div w:id="886264004">
          <w:marLeft w:val="0"/>
          <w:marRight w:val="0"/>
          <w:marTop w:val="0"/>
          <w:marBottom w:val="0"/>
          <w:divBdr>
            <w:top w:val="none" w:sz="0" w:space="0" w:color="auto"/>
            <w:left w:val="none" w:sz="0" w:space="0" w:color="auto"/>
            <w:bottom w:val="none" w:sz="0" w:space="0" w:color="auto"/>
            <w:right w:val="none" w:sz="0" w:space="0" w:color="auto"/>
          </w:divBdr>
        </w:div>
        <w:div w:id="901478630">
          <w:marLeft w:val="0"/>
          <w:marRight w:val="0"/>
          <w:marTop w:val="0"/>
          <w:marBottom w:val="0"/>
          <w:divBdr>
            <w:top w:val="none" w:sz="0" w:space="0" w:color="auto"/>
            <w:left w:val="none" w:sz="0" w:space="0" w:color="auto"/>
            <w:bottom w:val="none" w:sz="0" w:space="0" w:color="auto"/>
            <w:right w:val="none" w:sz="0" w:space="0" w:color="auto"/>
          </w:divBdr>
        </w:div>
        <w:div w:id="913971061">
          <w:marLeft w:val="0"/>
          <w:marRight w:val="0"/>
          <w:marTop w:val="0"/>
          <w:marBottom w:val="0"/>
          <w:divBdr>
            <w:top w:val="none" w:sz="0" w:space="0" w:color="auto"/>
            <w:left w:val="none" w:sz="0" w:space="0" w:color="auto"/>
            <w:bottom w:val="none" w:sz="0" w:space="0" w:color="auto"/>
            <w:right w:val="none" w:sz="0" w:space="0" w:color="auto"/>
          </w:divBdr>
        </w:div>
        <w:div w:id="917055724">
          <w:marLeft w:val="0"/>
          <w:marRight w:val="0"/>
          <w:marTop w:val="0"/>
          <w:marBottom w:val="0"/>
          <w:divBdr>
            <w:top w:val="none" w:sz="0" w:space="0" w:color="auto"/>
            <w:left w:val="none" w:sz="0" w:space="0" w:color="auto"/>
            <w:bottom w:val="none" w:sz="0" w:space="0" w:color="auto"/>
            <w:right w:val="none" w:sz="0" w:space="0" w:color="auto"/>
          </w:divBdr>
        </w:div>
        <w:div w:id="917638834">
          <w:marLeft w:val="0"/>
          <w:marRight w:val="0"/>
          <w:marTop w:val="0"/>
          <w:marBottom w:val="0"/>
          <w:divBdr>
            <w:top w:val="none" w:sz="0" w:space="0" w:color="auto"/>
            <w:left w:val="none" w:sz="0" w:space="0" w:color="auto"/>
            <w:bottom w:val="none" w:sz="0" w:space="0" w:color="auto"/>
            <w:right w:val="none" w:sz="0" w:space="0" w:color="auto"/>
          </w:divBdr>
        </w:div>
        <w:div w:id="948201916">
          <w:marLeft w:val="0"/>
          <w:marRight w:val="0"/>
          <w:marTop w:val="0"/>
          <w:marBottom w:val="0"/>
          <w:divBdr>
            <w:top w:val="none" w:sz="0" w:space="0" w:color="auto"/>
            <w:left w:val="none" w:sz="0" w:space="0" w:color="auto"/>
            <w:bottom w:val="none" w:sz="0" w:space="0" w:color="auto"/>
            <w:right w:val="none" w:sz="0" w:space="0" w:color="auto"/>
          </w:divBdr>
        </w:div>
        <w:div w:id="949513517">
          <w:marLeft w:val="0"/>
          <w:marRight w:val="0"/>
          <w:marTop w:val="0"/>
          <w:marBottom w:val="0"/>
          <w:divBdr>
            <w:top w:val="none" w:sz="0" w:space="0" w:color="auto"/>
            <w:left w:val="none" w:sz="0" w:space="0" w:color="auto"/>
            <w:bottom w:val="none" w:sz="0" w:space="0" w:color="auto"/>
            <w:right w:val="none" w:sz="0" w:space="0" w:color="auto"/>
          </w:divBdr>
        </w:div>
        <w:div w:id="952395541">
          <w:marLeft w:val="0"/>
          <w:marRight w:val="0"/>
          <w:marTop w:val="0"/>
          <w:marBottom w:val="0"/>
          <w:divBdr>
            <w:top w:val="none" w:sz="0" w:space="0" w:color="auto"/>
            <w:left w:val="none" w:sz="0" w:space="0" w:color="auto"/>
            <w:bottom w:val="none" w:sz="0" w:space="0" w:color="auto"/>
            <w:right w:val="none" w:sz="0" w:space="0" w:color="auto"/>
          </w:divBdr>
        </w:div>
        <w:div w:id="954674392">
          <w:marLeft w:val="0"/>
          <w:marRight w:val="0"/>
          <w:marTop w:val="0"/>
          <w:marBottom w:val="0"/>
          <w:divBdr>
            <w:top w:val="none" w:sz="0" w:space="0" w:color="auto"/>
            <w:left w:val="none" w:sz="0" w:space="0" w:color="auto"/>
            <w:bottom w:val="none" w:sz="0" w:space="0" w:color="auto"/>
            <w:right w:val="none" w:sz="0" w:space="0" w:color="auto"/>
          </w:divBdr>
        </w:div>
        <w:div w:id="977688536">
          <w:marLeft w:val="0"/>
          <w:marRight w:val="0"/>
          <w:marTop w:val="0"/>
          <w:marBottom w:val="0"/>
          <w:divBdr>
            <w:top w:val="none" w:sz="0" w:space="0" w:color="auto"/>
            <w:left w:val="none" w:sz="0" w:space="0" w:color="auto"/>
            <w:bottom w:val="none" w:sz="0" w:space="0" w:color="auto"/>
            <w:right w:val="none" w:sz="0" w:space="0" w:color="auto"/>
          </w:divBdr>
        </w:div>
        <w:div w:id="983658779">
          <w:marLeft w:val="0"/>
          <w:marRight w:val="0"/>
          <w:marTop w:val="0"/>
          <w:marBottom w:val="0"/>
          <w:divBdr>
            <w:top w:val="none" w:sz="0" w:space="0" w:color="auto"/>
            <w:left w:val="none" w:sz="0" w:space="0" w:color="auto"/>
            <w:bottom w:val="none" w:sz="0" w:space="0" w:color="auto"/>
            <w:right w:val="none" w:sz="0" w:space="0" w:color="auto"/>
          </w:divBdr>
        </w:div>
        <w:div w:id="985082731">
          <w:marLeft w:val="0"/>
          <w:marRight w:val="0"/>
          <w:marTop w:val="0"/>
          <w:marBottom w:val="0"/>
          <w:divBdr>
            <w:top w:val="none" w:sz="0" w:space="0" w:color="auto"/>
            <w:left w:val="none" w:sz="0" w:space="0" w:color="auto"/>
            <w:bottom w:val="none" w:sz="0" w:space="0" w:color="auto"/>
            <w:right w:val="none" w:sz="0" w:space="0" w:color="auto"/>
          </w:divBdr>
        </w:div>
        <w:div w:id="988047808">
          <w:marLeft w:val="0"/>
          <w:marRight w:val="0"/>
          <w:marTop w:val="0"/>
          <w:marBottom w:val="0"/>
          <w:divBdr>
            <w:top w:val="none" w:sz="0" w:space="0" w:color="auto"/>
            <w:left w:val="none" w:sz="0" w:space="0" w:color="auto"/>
            <w:bottom w:val="none" w:sz="0" w:space="0" w:color="auto"/>
            <w:right w:val="none" w:sz="0" w:space="0" w:color="auto"/>
          </w:divBdr>
        </w:div>
        <w:div w:id="990982227">
          <w:marLeft w:val="0"/>
          <w:marRight w:val="0"/>
          <w:marTop w:val="0"/>
          <w:marBottom w:val="0"/>
          <w:divBdr>
            <w:top w:val="none" w:sz="0" w:space="0" w:color="auto"/>
            <w:left w:val="none" w:sz="0" w:space="0" w:color="auto"/>
            <w:bottom w:val="none" w:sz="0" w:space="0" w:color="auto"/>
            <w:right w:val="none" w:sz="0" w:space="0" w:color="auto"/>
          </w:divBdr>
        </w:div>
        <w:div w:id="994450623">
          <w:marLeft w:val="0"/>
          <w:marRight w:val="0"/>
          <w:marTop w:val="0"/>
          <w:marBottom w:val="0"/>
          <w:divBdr>
            <w:top w:val="none" w:sz="0" w:space="0" w:color="auto"/>
            <w:left w:val="none" w:sz="0" w:space="0" w:color="auto"/>
            <w:bottom w:val="none" w:sz="0" w:space="0" w:color="auto"/>
            <w:right w:val="none" w:sz="0" w:space="0" w:color="auto"/>
          </w:divBdr>
        </w:div>
        <w:div w:id="994845837">
          <w:marLeft w:val="0"/>
          <w:marRight w:val="0"/>
          <w:marTop w:val="0"/>
          <w:marBottom w:val="0"/>
          <w:divBdr>
            <w:top w:val="none" w:sz="0" w:space="0" w:color="auto"/>
            <w:left w:val="none" w:sz="0" w:space="0" w:color="auto"/>
            <w:bottom w:val="none" w:sz="0" w:space="0" w:color="auto"/>
            <w:right w:val="none" w:sz="0" w:space="0" w:color="auto"/>
          </w:divBdr>
        </w:div>
        <w:div w:id="995107131">
          <w:marLeft w:val="0"/>
          <w:marRight w:val="0"/>
          <w:marTop w:val="0"/>
          <w:marBottom w:val="0"/>
          <w:divBdr>
            <w:top w:val="none" w:sz="0" w:space="0" w:color="auto"/>
            <w:left w:val="none" w:sz="0" w:space="0" w:color="auto"/>
            <w:bottom w:val="none" w:sz="0" w:space="0" w:color="auto"/>
            <w:right w:val="none" w:sz="0" w:space="0" w:color="auto"/>
          </w:divBdr>
        </w:div>
        <w:div w:id="1001078890">
          <w:marLeft w:val="0"/>
          <w:marRight w:val="0"/>
          <w:marTop w:val="0"/>
          <w:marBottom w:val="0"/>
          <w:divBdr>
            <w:top w:val="none" w:sz="0" w:space="0" w:color="auto"/>
            <w:left w:val="none" w:sz="0" w:space="0" w:color="auto"/>
            <w:bottom w:val="none" w:sz="0" w:space="0" w:color="auto"/>
            <w:right w:val="none" w:sz="0" w:space="0" w:color="auto"/>
          </w:divBdr>
        </w:div>
        <w:div w:id="1006521780">
          <w:marLeft w:val="0"/>
          <w:marRight w:val="0"/>
          <w:marTop w:val="0"/>
          <w:marBottom w:val="0"/>
          <w:divBdr>
            <w:top w:val="none" w:sz="0" w:space="0" w:color="auto"/>
            <w:left w:val="none" w:sz="0" w:space="0" w:color="auto"/>
            <w:bottom w:val="none" w:sz="0" w:space="0" w:color="auto"/>
            <w:right w:val="none" w:sz="0" w:space="0" w:color="auto"/>
          </w:divBdr>
        </w:div>
        <w:div w:id="1007292640">
          <w:marLeft w:val="0"/>
          <w:marRight w:val="0"/>
          <w:marTop w:val="0"/>
          <w:marBottom w:val="0"/>
          <w:divBdr>
            <w:top w:val="none" w:sz="0" w:space="0" w:color="auto"/>
            <w:left w:val="none" w:sz="0" w:space="0" w:color="auto"/>
            <w:bottom w:val="none" w:sz="0" w:space="0" w:color="auto"/>
            <w:right w:val="none" w:sz="0" w:space="0" w:color="auto"/>
          </w:divBdr>
        </w:div>
        <w:div w:id="1012537505">
          <w:marLeft w:val="0"/>
          <w:marRight w:val="0"/>
          <w:marTop w:val="0"/>
          <w:marBottom w:val="0"/>
          <w:divBdr>
            <w:top w:val="none" w:sz="0" w:space="0" w:color="auto"/>
            <w:left w:val="none" w:sz="0" w:space="0" w:color="auto"/>
            <w:bottom w:val="none" w:sz="0" w:space="0" w:color="auto"/>
            <w:right w:val="none" w:sz="0" w:space="0" w:color="auto"/>
          </w:divBdr>
        </w:div>
        <w:div w:id="1023214449">
          <w:marLeft w:val="0"/>
          <w:marRight w:val="0"/>
          <w:marTop w:val="0"/>
          <w:marBottom w:val="0"/>
          <w:divBdr>
            <w:top w:val="none" w:sz="0" w:space="0" w:color="auto"/>
            <w:left w:val="none" w:sz="0" w:space="0" w:color="auto"/>
            <w:bottom w:val="none" w:sz="0" w:space="0" w:color="auto"/>
            <w:right w:val="none" w:sz="0" w:space="0" w:color="auto"/>
          </w:divBdr>
        </w:div>
        <w:div w:id="1026055619">
          <w:marLeft w:val="0"/>
          <w:marRight w:val="0"/>
          <w:marTop w:val="0"/>
          <w:marBottom w:val="0"/>
          <w:divBdr>
            <w:top w:val="none" w:sz="0" w:space="0" w:color="auto"/>
            <w:left w:val="none" w:sz="0" w:space="0" w:color="auto"/>
            <w:bottom w:val="none" w:sz="0" w:space="0" w:color="auto"/>
            <w:right w:val="none" w:sz="0" w:space="0" w:color="auto"/>
          </w:divBdr>
        </w:div>
        <w:div w:id="1059522997">
          <w:marLeft w:val="0"/>
          <w:marRight w:val="0"/>
          <w:marTop w:val="0"/>
          <w:marBottom w:val="0"/>
          <w:divBdr>
            <w:top w:val="none" w:sz="0" w:space="0" w:color="auto"/>
            <w:left w:val="none" w:sz="0" w:space="0" w:color="auto"/>
            <w:bottom w:val="none" w:sz="0" w:space="0" w:color="auto"/>
            <w:right w:val="none" w:sz="0" w:space="0" w:color="auto"/>
          </w:divBdr>
        </w:div>
        <w:div w:id="1064639744">
          <w:marLeft w:val="0"/>
          <w:marRight w:val="0"/>
          <w:marTop w:val="0"/>
          <w:marBottom w:val="0"/>
          <w:divBdr>
            <w:top w:val="none" w:sz="0" w:space="0" w:color="auto"/>
            <w:left w:val="none" w:sz="0" w:space="0" w:color="auto"/>
            <w:bottom w:val="none" w:sz="0" w:space="0" w:color="auto"/>
            <w:right w:val="none" w:sz="0" w:space="0" w:color="auto"/>
          </w:divBdr>
        </w:div>
        <w:div w:id="1070883455">
          <w:marLeft w:val="0"/>
          <w:marRight w:val="0"/>
          <w:marTop w:val="0"/>
          <w:marBottom w:val="0"/>
          <w:divBdr>
            <w:top w:val="none" w:sz="0" w:space="0" w:color="auto"/>
            <w:left w:val="none" w:sz="0" w:space="0" w:color="auto"/>
            <w:bottom w:val="none" w:sz="0" w:space="0" w:color="auto"/>
            <w:right w:val="none" w:sz="0" w:space="0" w:color="auto"/>
          </w:divBdr>
        </w:div>
        <w:div w:id="1073892482">
          <w:marLeft w:val="0"/>
          <w:marRight w:val="0"/>
          <w:marTop w:val="0"/>
          <w:marBottom w:val="0"/>
          <w:divBdr>
            <w:top w:val="none" w:sz="0" w:space="0" w:color="auto"/>
            <w:left w:val="none" w:sz="0" w:space="0" w:color="auto"/>
            <w:bottom w:val="none" w:sz="0" w:space="0" w:color="auto"/>
            <w:right w:val="none" w:sz="0" w:space="0" w:color="auto"/>
          </w:divBdr>
        </w:div>
        <w:div w:id="1091508544">
          <w:marLeft w:val="0"/>
          <w:marRight w:val="0"/>
          <w:marTop w:val="0"/>
          <w:marBottom w:val="0"/>
          <w:divBdr>
            <w:top w:val="none" w:sz="0" w:space="0" w:color="auto"/>
            <w:left w:val="none" w:sz="0" w:space="0" w:color="auto"/>
            <w:bottom w:val="none" w:sz="0" w:space="0" w:color="auto"/>
            <w:right w:val="none" w:sz="0" w:space="0" w:color="auto"/>
          </w:divBdr>
        </w:div>
        <w:div w:id="1092049990">
          <w:marLeft w:val="0"/>
          <w:marRight w:val="0"/>
          <w:marTop w:val="0"/>
          <w:marBottom w:val="0"/>
          <w:divBdr>
            <w:top w:val="none" w:sz="0" w:space="0" w:color="auto"/>
            <w:left w:val="none" w:sz="0" w:space="0" w:color="auto"/>
            <w:bottom w:val="none" w:sz="0" w:space="0" w:color="auto"/>
            <w:right w:val="none" w:sz="0" w:space="0" w:color="auto"/>
          </w:divBdr>
        </w:div>
        <w:div w:id="1094206964">
          <w:marLeft w:val="0"/>
          <w:marRight w:val="0"/>
          <w:marTop w:val="0"/>
          <w:marBottom w:val="0"/>
          <w:divBdr>
            <w:top w:val="none" w:sz="0" w:space="0" w:color="auto"/>
            <w:left w:val="none" w:sz="0" w:space="0" w:color="auto"/>
            <w:bottom w:val="none" w:sz="0" w:space="0" w:color="auto"/>
            <w:right w:val="none" w:sz="0" w:space="0" w:color="auto"/>
          </w:divBdr>
        </w:div>
        <w:div w:id="1108041815">
          <w:marLeft w:val="0"/>
          <w:marRight w:val="0"/>
          <w:marTop w:val="0"/>
          <w:marBottom w:val="0"/>
          <w:divBdr>
            <w:top w:val="none" w:sz="0" w:space="0" w:color="auto"/>
            <w:left w:val="none" w:sz="0" w:space="0" w:color="auto"/>
            <w:bottom w:val="none" w:sz="0" w:space="0" w:color="auto"/>
            <w:right w:val="none" w:sz="0" w:space="0" w:color="auto"/>
          </w:divBdr>
        </w:div>
        <w:div w:id="1136876495">
          <w:marLeft w:val="0"/>
          <w:marRight w:val="0"/>
          <w:marTop w:val="0"/>
          <w:marBottom w:val="0"/>
          <w:divBdr>
            <w:top w:val="none" w:sz="0" w:space="0" w:color="auto"/>
            <w:left w:val="none" w:sz="0" w:space="0" w:color="auto"/>
            <w:bottom w:val="none" w:sz="0" w:space="0" w:color="auto"/>
            <w:right w:val="none" w:sz="0" w:space="0" w:color="auto"/>
          </w:divBdr>
        </w:div>
        <w:div w:id="1140800926">
          <w:marLeft w:val="0"/>
          <w:marRight w:val="0"/>
          <w:marTop w:val="0"/>
          <w:marBottom w:val="0"/>
          <w:divBdr>
            <w:top w:val="none" w:sz="0" w:space="0" w:color="auto"/>
            <w:left w:val="none" w:sz="0" w:space="0" w:color="auto"/>
            <w:bottom w:val="none" w:sz="0" w:space="0" w:color="auto"/>
            <w:right w:val="none" w:sz="0" w:space="0" w:color="auto"/>
          </w:divBdr>
        </w:div>
        <w:div w:id="1161039732">
          <w:marLeft w:val="0"/>
          <w:marRight w:val="0"/>
          <w:marTop w:val="0"/>
          <w:marBottom w:val="0"/>
          <w:divBdr>
            <w:top w:val="none" w:sz="0" w:space="0" w:color="auto"/>
            <w:left w:val="none" w:sz="0" w:space="0" w:color="auto"/>
            <w:bottom w:val="none" w:sz="0" w:space="0" w:color="auto"/>
            <w:right w:val="none" w:sz="0" w:space="0" w:color="auto"/>
          </w:divBdr>
        </w:div>
        <w:div w:id="1171867456">
          <w:marLeft w:val="0"/>
          <w:marRight w:val="0"/>
          <w:marTop w:val="0"/>
          <w:marBottom w:val="0"/>
          <w:divBdr>
            <w:top w:val="none" w:sz="0" w:space="0" w:color="auto"/>
            <w:left w:val="none" w:sz="0" w:space="0" w:color="auto"/>
            <w:bottom w:val="none" w:sz="0" w:space="0" w:color="auto"/>
            <w:right w:val="none" w:sz="0" w:space="0" w:color="auto"/>
          </w:divBdr>
        </w:div>
        <w:div w:id="1174690665">
          <w:marLeft w:val="0"/>
          <w:marRight w:val="0"/>
          <w:marTop w:val="0"/>
          <w:marBottom w:val="0"/>
          <w:divBdr>
            <w:top w:val="none" w:sz="0" w:space="0" w:color="auto"/>
            <w:left w:val="none" w:sz="0" w:space="0" w:color="auto"/>
            <w:bottom w:val="none" w:sz="0" w:space="0" w:color="auto"/>
            <w:right w:val="none" w:sz="0" w:space="0" w:color="auto"/>
          </w:divBdr>
        </w:div>
        <w:div w:id="1178419907">
          <w:marLeft w:val="0"/>
          <w:marRight w:val="0"/>
          <w:marTop w:val="0"/>
          <w:marBottom w:val="0"/>
          <w:divBdr>
            <w:top w:val="none" w:sz="0" w:space="0" w:color="auto"/>
            <w:left w:val="none" w:sz="0" w:space="0" w:color="auto"/>
            <w:bottom w:val="none" w:sz="0" w:space="0" w:color="auto"/>
            <w:right w:val="none" w:sz="0" w:space="0" w:color="auto"/>
          </w:divBdr>
        </w:div>
        <w:div w:id="1192232423">
          <w:marLeft w:val="0"/>
          <w:marRight w:val="0"/>
          <w:marTop w:val="0"/>
          <w:marBottom w:val="0"/>
          <w:divBdr>
            <w:top w:val="none" w:sz="0" w:space="0" w:color="auto"/>
            <w:left w:val="none" w:sz="0" w:space="0" w:color="auto"/>
            <w:bottom w:val="none" w:sz="0" w:space="0" w:color="auto"/>
            <w:right w:val="none" w:sz="0" w:space="0" w:color="auto"/>
          </w:divBdr>
        </w:div>
        <w:div w:id="1192918171">
          <w:marLeft w:val="0"/>
          <w:marRight w:val="0"/>
          <w:marTop w:val="0"/>
          <w:marBottom w:val="0"/>
          <w:divBdr>
            <w:top w:val="none" w:sz="0" w:space="0" w:color="auto"/>
            <w:left w:val="none" w:sz="0" w:space="0" w:color="auto"/>
            <w:bottom w:val="none" w:sz="0" w:space="0" w:color="auto"/>
            <w:right w:val="none" w:sz="0" w:space="0" w:color="auto"/>
          </w:divBdr>
        </w:div>
        <w:div w:id="1200703210">
          <w:marLeft w:val="0"/>
          <w:marRight w:val="0"/>
          <w:marTop w:val="0"/>
          <w:marBottom w:val="0"/>
          <w:divBdr>
            <w:top w:val="none" w:sz="0" w:space="0" w:color="auto"/>
            <w:left w:val="none" w:sz="0" w:space="0" w:color="auto"/>
            <w:bottom w:val="none" w:sz="0" w:space="0" w:color="auto"/>
            <w:right w:val="none" w:sz="0" w:space="0" w:color="auto"/>
          </w:divBdr>
        </w:div>
        <w:div w:id="1213036644">
          <w:marLeft w:val="0"/>
          <w:marRight w:val="0"/>
          <w:marTop w:val="0"/>
          <w:marBottom w:val="0"/>
          <w:divBdr>
            <w:top w:val="none" w:sz="0" w:space="0" w:color="auto"/>
            <w:left w:val="none" w:sz="0" w:space="0" w:color="auto"/>
            <w:bottom w:val="none" w:sz="0" w:space="0" w:color="auto"/>
            <w:right w:val="none" w:sz="0" w:space="0" w:color="auto"/>
          </w:divBdr>
        </w:div>
        <w:div w:id="1233082399">
          <w:marLeft w:val="0"/>
          <w:marRight w:val="0"/>
          <w:marTop w:val="0"/>
          <w:marBottom w:val="0"/>
          <w:divBdr>
            <w:top w:val="none" w:sz="0" w:space="0" w:color="auto"/>
            <w:left w:val="none" w:sz="0" w:space="0" w:color="auto"/>
            <w:bottom w:val="none" w:sz="0" w:space="0" w:color="auto"/>
            <w:right w:val="none" w:sz="0" w:space="0" w:color="auto"/>
          </w:divBdr>
        </w:div>
        <w:div w:id="1257791366">
          <w:marLeft w:val="0"/>
          <w:marRight w:val="0"/>
          <w:marTop w:val="0"/>
          <w:marBottom w:val="0"/>
          <w:divBdr>
            <w:top w:val="none" w:sz="0" w:space="0" w:color="auto"/>
            <w:left w:val="none" w:sz="0" w:space="0" w:color="auto"/>
            <w:bottom w:val="none" w:sz="0" w:space="0" w:color="auto"/>
            <w:right w:val="none" w:sz="0" w:space="0" w:color="auto"/>
          </w:divBdr>
        </w:div>
        <w:div w:id="1262108952">
          <w:marLeft w:val="0"/>
          <w:marRight w:val="0"/>
          <w:marTop w:val="0"/>
          <w:marBottom w:val="0"/>
          <w:divBdr>
            <w:top w:val="none" w:sz="0" w:space="0" w:color="auto"/>
            <w:left w:val="none" w:sz="0" w:space="0" w:color="auto"/>
            <w:bottom w:val="none" w:sz="0" w:space="0" w:color="auto"/>
            <w:right w:val="none" w:sz="0" w:space="0" w:color="auto"/>
          </w:divBdr>
        </w:div>
        <w:div w:id="1281497678">
          <w:marLeft w:val="0"/>
          <w:marRight w:val="0"/>
          <w:marTop w:val="0"/>
          <w:marBottom w:val="0"/>
          <w:divBdr>
            <w:top w:val="none" w:sz="0" w:space="0" w:color="auto"/>
            <w:left w:val="none" w:sz="0" w:space="0" w:color="auto"/>
            <w:bottom w:val="none" w:sz="0" w:space="0" w:color="auto"/>
            <w:right w:val="none" w:sz="0" w:space="0" w:color="auto"/>
          </w:divBdr>
        </w:div>
        <w:div w:id="1282221893">
          <w:marLeft w:val="0"/>
          <w:marRight w:val="0"/>
          <w:marTop w:val="0"/>
          <w:marBottom w:val="0"/>
          <w:divBdr>
            <w:top w:val="none" w:sz="0" w:space="0" w:color="auto"/>
            <w:left w:val="none" w:sz="0" w:space="0" w:color="auto"/>
            <w:bottom w:val="none" w:sz="0" w:space="0" w:color="auto"/>
            <w:right w:val="none" w:sz="0" w:space="0" w:color="auto"/>
          </w:divBdr>
        </w:div>
        <w:div w:id="1296713948">
          <w:marLeft w:val="0"/>
          <w:marRight w:val="0"/>
          <w:marTop w:val="0"/>
          <w:marBottom w:val="0"/>
          <w:divBdr>
            <w:top w:val="none" w:sz="0" w:space="0" w:color="auto"/>
            <w:left w:val="none" w:sz="0" w:space="0" w:color="auto"/>
            <w:bottom w:val="none" w:sz="0" w:space="0" w:color="auto"/>
            <w:right w:val="none" w:sz="0" w:space="0" w:color="auto"/>
          </w:divBdr>
        </w:div>
        <w:div w:id="1303193340">
          <w:marLeft w:val="0"/>
          <w:marRight w:val="0"/>
          <w:marTop w:val="0"/>
          <w:marBottom w:val="0"/>
          <w:divBdr>
            <w:top w:val="none" w:sz="0" w:space="0" w:color="auto"/>
            <w:left w:val="none" w:sz="0" w:space="0" w:color="auto"/>
            <w:bottom w:val="none" w:sz="0" w:space="0" w:color="auto"/>
            <w:right w:val="none" w:sz="0" w:space="0" w:color="auto"/>
          </w:divBdr>
          <w:divsChild>
            <w:div w:id="3673899">
              <w:marLeft w:val="0"/>
              <w:marRight w:val="0"/>
              <w:marTop w:val="0"/>
              <w:marBottom w:val="0"/>
              <w:divBdr>
                <w:top w:val="none" w:sz="0" w:space="0" w:color="auto"/>
                <w:left w:val="none" w:sz="0" w:space="0" w:color="auto"/>
                <w:bottom w:val="none" w:sz="0" w:space="0" w:color="auto"/>
                <w:right w:val="none" w:sz="0" w:space="0" w:color="auto"/>
              </w:divBdr>
            </w:div>
            <w:div w:id="13847886">
              <w:marLeft w:val="0"/>
              <w:marRight w:val="0"/>
              <w:marTop w:val="0"/>
              <w:marBottom w:val="0"/>
              <w:divBdr>
                <w:top w:val="none" w:sz="0" w:space="0" w:color="auto"/>
                <w:left w:val="none" w:sz="0" w:space="0" w:color="auto"/>
                <w:bottom w:val="none" w:sz="0" w:space="0" w:color="auto"/>
                <w:right w:val="none" w:sz="0" w:space="0" w:color="auto"/>
              </w:divBdr>
            </w:div>
            <w:div w:id="22707374">
              <w:marLeft w:val="0"/>
              <w:marRight w:val="0"/>
              <w:marTop w:val="0"/>
              <w:marBottom w:val="0"/>
              <w:divBdr>
                <w:top w:val="none" w:sz="0" w:space="0" w:color="auto"/>
                <w:left w:val="none" w:sz="0" w:space="0" w:color="auto"/>
                <w:bottom w:val="none" w:sz="0" w:space="0" w:color="auto"/>
                <w:right w:val="none" w:sz="0" w:space="0" w:color="auto"/>
              </w:divBdr>
            </w:div>
            <w:div w:id="24646869">
              <w:marLeft w:val="0"/>
              <w:marRight w:val="0"/>
              <w:marTop w:val="0"/>
              <w:marBottom w:val="0"/>
              <w:divBdr>
                <w:top w:val="none" w:sz="0" w:space="0" w:color="auto"/>
                <w:left w:val="none" w:sz="0" w:space="0" w:color="auto"/>
                <w:bottom w:val="none" w:sz="0" w:space="0" w:color="auto"/>
                <w:right w:val="none" w:sz="0" w:space="0" w:color="auto"/>
              </w:divBdr>
            </w:div>
            <w:div w:id="48505332">
              <w:marLeft w:val="0"/>
              <w:marRight w:val="0"/>
              <w:marTop w:val="0"/>
              <w:marBottom w:val="0"/>
              <w:divBdr>
                <w:top w:val="none" w:sz="0" w:space="0" w:color="auto"/>
                <w:left w:val="none" w:sz="0" w:space="0" w:color="auto"/>
                <w:bottom w:val="none" w:sz="0" w:space="0" w:color="auto"/>
                <w:right w:val="none" w:sz="0" w:space="0" w:color="auto"/>
              </w:divBdr>
            </w:div>
            <w:div w:id="61879838">
              <w:marLeft w:val="0"/>
              <w:marRight w:val="0"/>
              <w:marTop w:val="0"/>
              <w:marBottom w:val="0"/>
              <w:divBdr>
                <w:top w:val="none" w:sz="0" w:space="0" w:color="auto"/>
                <w:left w:val="none" w:sz="0" w:space="0" w:color="auto"/>
                <w:bottom w:val="none" w:sz="0" w:space="0" w:color="auto"/>
                <w:right w:val="none" w:sz="0" w:space="0" w:color="auto"/>
              </w:divBdr>
            </w:div>
            <w:div w:id="209269318">
              <w:marLeft w:val="0"/>
              <w:marRight w:val="0"/>
              <w:marTop w:val="0"/>
              <w:marBottom w:val="0"/>
              <w:divBdr>
                <w:top w:val="none" w:sz="0" w:space="0" w:color="auto"/>
                <w:left w:val="none" w:sz="0" w:space="0" w:color="auto"/>
                <w:bottom w:val="none" w:sz="0" w:space="0" w:color="auto"/>
                <w:right w:val="none" w:sz="0" w:space="0" w:color="auto"/>
              </w:divBdr>
            </w:div>
            <w:div w:id="230430686">
              <w:marLeft w:val="0"/>
              <w:marRight w:val="0"/>
              <w:marTop w:val="0"/>
              <w:marBottom w:val="0"/>
              <w:divBdr>
                <w:top w:val="none" w:sz="0" w:space="0" w:color="auto"/>
                <w:left w:val="none" w:sz="0" w:space="0" w:color="auto"/>
                <w:bottom w:val="none" w:sz="0" w:space="0" w:color="auto"/>
                <w:right w:val="none" w:sz="0" w:space="0" w:color="auto"/>
              </w:divBdr>
            </w:div>
            <w:div w:id="244265412">
              <w:marLeft w:val="0"/>
              <w:marRight w:val="0"/>
              <w:marTop w:val="0"/>
              <w:marBottom w:val="0"/>
              <w:divBdr>
                <w:top w:val="none" w:sz="0" w:space="0" w:color="auto"/>
                <w:left w:val="none" w:sz="0" w:space="0" w:color="auto"/>
                <w:bottom w:val="none" w:sz="0" w:space="0" w:color="auto"/>
                <w:right w:val="none" w:sz="0" w:space="0" w:color="auto"/>
              </w:divBdr>
            </w:div>
            <w:div w:id="269625895">
              <w:marLeft w:val="0"/>
              <w:marRight w:val="0"/>
              <w:marTop w:val="0"/>
              <w:marBottom w:val="0"/>
              <w:divBdr>
                <w:top w:val="none" w:sz="0" w:space="0" w:color="auto"/>
                <w:left w:val="none" w:sz="0" w:space="0" w:color="auto"/>
                <w:bottom w:val="none" w:sz="0" w:space="0" w:color="auto"/>
                <w:right w:val="none" w:sz="0" w:space="0" w:color="auto"/>
              </w:divBdr>
            </w:div>
            <w:div w:id="309944948">
              <w:marLeft w:val="0"/>
              <w:marRight w:val="0"/>
              <w:marTop w:val="0"/>
              <w:marBottom w:val="0"/>
              <w:divBdr>
                <w:top w:val="none" w:sz="0" w:space="0" w:color="auto"/>
                <w:left w:val="none" w:sz="0" w:space="0" w:color="auto"/>
                <w:bottom w:val="none" w:sz="0" w:space="0" w:color="auto"/>
                <w:right w:val="none" w:sz="0" w:space="0" w:color="auto"/>
              </w:divBdr>
            </w:div>
            <w:div w:id="311756465">
              <w:marLeft w:val="0"/>
              <w:marRight w:val="0"/>
              <w:marTop w:val="0"/>
              <w:marBottom w:val="0"/>
              <w:divBdr>
                <w:top w:val="none" w:sz="0" w:space="0" w:color="auto"/>
                <w:left w:val="none" w:sz="0" w:space="0" w:color="auto"/>
                <w:bottom w:val="none" w:sz="0" w:space="0" w:color="auto"/>
                <w:right w:val="none" w:sz="0" w:space="0" w:color="auto"/>
              </w:divBdr>
            </w:div>
            <w:div w:id="407535513">
              <w:marLeft w:val="0"/>
              <w:marRight w:val="0"/>
              <w:marTop w:val="0"/>
              <w:marBottom w:val="0"/>
              <w:divBdr>
                <w:top w:val="none" w:sz="0" w:space="0" w:color="auto"/>
                <w:left w:val="none" w:sz="0" w:space="0" w:color="auto"/>
                <w:bottom w:val="none" w:sz="0" w:space="0" w:color="auto"/>
                <w:right w:val="none" w:sz="0" w:space="0" w:color="auto"/>
              </w:divBdr>
            </w:div>
            <w:div w:id="416443931">
              <w:marLeft w:val="0"/>
              <w:marRight w:val="0"/>
              <w:marTop w:val="0"/>
              <w:marBottom w:val="0"/>
              <w:divBdr>
                <w:top w:val="none" w:sz="0" w:space="0" w:color="auto"/>
                <w:left w:val="none" w:sz="0" w:space="0" w:color="auto"/>
                <w:bottom w:val="none" w:sz="0" w:space="0" w:color="auto"/>
                <w:right w:val="none" w:sz="0" w:space="0" w:color="auto"/>
              </w:divBdr>
            </w:div>
            <w:div w:id="468935302">
              <w:marLeft w:val="0"/>
              <w:marRight w:val="0"/>
              <w:marTop w:val="0"/>
              <w:marBottom w:val="0"/>
              <w:divBdr>
                <w:top w:val="none" w:sz="0" w:space="0" w:color="auto"/>
                <w:left w:val="none" w:sz="0" w:space="0" w:color="auto"/>
                <w:bottom w:val="none" w:sz="0" w:space="0" w:color="auto"/>
                <w:right w:val="none" w:sz="0" w:space="0" w:color="auto"/>
              </w:divBdr>
            </w:div>
            <w:div w:id="470444128">
              <w:marLeft w:val="0"/>
              <w:marRight w:val="0"/>
              <w:marTop w:val="0"/>
              <w:marBottom w:val="0"/>
              <w:divBdr>
                <w:top w:val="none" w:sz="0" w:space="0" w:color="auto"/>
                <w:left w:val="none" w:sz="0" w:space="0" w:color="auto"/>
                <w:bottom w:val="none" w:sz="0" w:space="0" w:color="auto"/>
                <w:right w:val="none" w:sz="0" w:space="0" w:color="auto"/>
              </w:divBdr>
            </w:div>
            <w:div w:id="472678392">
              <w:marLeft w:val="0"/>
              <w:marRight w:val="0"/>
              <w:marTop w:val="0"/>
              <w:marBottom w:val="0"/>
              <w:divBdr>
                <w:top w:val="none" w:sz="0" w:space="0" w:color="auto"/>
                <w:left w:val="none" w:sz="0" w:space="0" w:color="auto"/>
                <w:bottom w:val="none" w:sz="0" w:space="0" w:color="auto"/>
                <w:right w:val="none" w:sz="0" w:space="0" w:color="auto"/>
              </w:divBdr>
            </w:div>
            <w:div w:id="516039243">
              <w:marLeft w:val="0"/>
              <w:marRight w:val="0"/>
              <w:marTop w:val="0"/>
              <w:marBottom w:val="0"/>
              <w:divBdr>
                <w:top w:val="none" w:sz="0" w:space="0" w:color="auto"/>
                <w:left w:val="none" w:sz="0" w:space="0" w:color="auto"/>
                <w:bottom w:val="none" w:sz="0" w:space="0" w:color="auto"/>
                <w:right w:val="none" w:sz="0" w:space="0" w:color="auto"/>
              </w:divBdr>
            </w:div>
            <w:div w:id="530145991">
              <w:marLeft w:val="0"/>
              <w:marRight w:val="0"/>
              <w:marTop w:val="0"/>
              <w:marBottom w:val="0"/>
              <w:divBdr>
                <w:top w:val="none" w:sz="0" w:space="0" w:color="auto"/>
                <w:left w:val="none" w:sz="0" w:space="0" w:color="auto"/>
                <w:bottom w:val="none" w:sz="0" w:space="0" w:color="auto"/>
                <w:right w:val="none" w:sz="0" w:space="0" w:color="auto"/>
              </w:divBdr>
            </w:div>
            <w:div w:id="544029901">
              <w:marLeft w:val="0"/>
              <w:marRight w:val="0"/>
              <w:marTop w:val="0"/>
              <w:marBottom w:val="0"/>
              <w:divBdr>
                <w:top w:val="none" w:sz="0" w:space="0" w:color="auto"/>
                <w:left w:val="none" w:sz="0" w:space="0" w:color="auto"/>
                <w:bottom w:val="none" w:sz="0" w:space="0" w:color="auto"/>
                <w:right w:val="none" w:sz="0" w:space="0" w:color="auto"/>
              </w:divBdr>
            </w:div>
            <w:div w:id="549462559">
              <w:marLeft w:val="0"/>
              <w:marRight w:val="0"/>
              <w:marTop w:val="0"/>
              <w:marBottom w:val="0"/>
              <w:divBdr>
                <w:top w:val="none" w:sz="0" w:space="0" w:color="auto"/>
                <w:left w:val="none" w:sz="0" w:space="0" w:color="auto"/>
                <w:bottom w:val="none" w:sz="0" w:space="0" w:color="auto"/>
                <w:right w:val="none" w:sz="0" w:space="0" w:color="auto"/>
              </w:divBdr>
            </w:div>
            <w:div w:id="560944413">
              <w:marLeft w:val="0"/>
              <w:marRight w:val="0"/>
              <w:marTop w:val="0"/>
              <w:marBottom w:val="0"/>
              <w:divBdr>
                <w:top w:val="none" w:sz="0" w:space="0" w:color="auto"/>
                <w:left w:val="none" w:sz="0" w:space="0" w:color="auto"/>
                <w:bottom w:val="none" w:sz="0" w:space="0" w:color="auto"/>
                <w:right w:val="none" w:sz="0" w:space="0" w:color="auto"/>
              </w:divBdr>
            </w:div>
            <w:div w:id="595988554">
              <w:marLeft w:val="0"/>
              <w:marRight w:val="0"/>
              <w:marTop w:val="0"/>
              <w:marBottom w:val="0"/>
              <w:divBdr>
                <w:top w:val="none" w:sz="0" w:space="0" w:color="auto"/>
                <w:left w:val="none" w:sz="0" w:space="0" w:color="auto"/>
                <w:bottom w:val="none" w:sz="0" w:space="0" w:color="auto"/>
                <w:right w:val="none" w:sz="0" w:space="0" w:color="auto"/>
              </w:divBdr>
            </w:div>
            <w:div w:id="614748613">
              <w:marLeft w:val="0"/>
              <w:marRight w:val="0"/>
              <w:marTop w:val="0"/>
              <w:marBottom w:val="0"/>
              <w:divBdr>
                <w:top w:val="none" w:sz="0" w:space="0" w:color="auto"/>
                <w:left w:val="none" w:sz="0" w:space="0" w:color="auto"/>
                <w:bottom w:val="none" w:sz="0" w:space="0" w:color="auto"/>
                <w:right w:val="none" w:sz="0" w:space="0" w:color="auto"/>
              </w:divBdr>
            </w:div>
            <w:div w:id="640423174">
              <w:marLeft w:val="0"/>
              <w:marRight w:val="0"/>
              <w:marTop w:val="0"/>
              <w:marBottom w:val="0"/>
              <w:divBdr>
                <w:top w:val="none" w:sz="0" w:space="0" w:color="auto"/>
                <w:left w:val="none" w:sz="0" w:space="0" w:color="auto"/>
                <w:bottom w:val="none" w:sz="0" w:space="0" w:color="auto"/>
                <w:right w:val="none" w:sz="0" w:space="0" w:color="auto"/>
              </w:divBdr>
            </w:div>
            <w:div w:id="643314018">
              <w:marLeft w:val="0"/>
              <w:marRight w:val="0"/>
              <w:marTop w:val="0"/>
              <w:marBottom w:val="0"/>
              <w:divBdr>
                <w:top w:val="none" w:sz="0" w:space="0" w:color="auto"/>
                <w:left w:val="none" w:sz="0" w:space="0" w:color="auto"/>
                <w:bottom w:val="none" w:sz="0" w:space="0" w:color="auto"/>
                <w:right w:val="none" w:sz="0" w:space="0" w:color="auto"/>
              </w:divBdr>
            </w:div>
            <w:div w:id="661736722">
              <w:marLeft w:val="0"/>
              <w:marRight w:val="0"/>
              <w:marTop w:val="0"/>
              <w:marBottom w:val="0"/>
              <w:divBdr>
                <w:top w:val="none" w:sz="0" w:space="0" w:color="auto"/>
                <w:left w:val="none" w:sz="0" w:space="0" w:color="auto"/>
                <w:bottom w:val="none" w:sz="0" w:space="0" w:color="auto"/>
                <w:right w:val="none" w:sz="0" w:space="0" w:color="auto"/>
              </w:divBdr>
            </w:div>
            <w:div w:id="693455266">
              <w:marLeft w:val="0"/>
              <w:marRight w:val="0"/>
              <w:marTop w:val="0"/>
              <w:marBottom w:val="0"/>
              <w:divBdr>
                <w:top w:val="none" w:sz="0" w:space="0" w:color="auto"/>
                <w:left w:val="none" w:sz="0" w:space="0" w:color="auto"/>
                <w:bottom w:val="none" w:sz="0" w:space="0" w:color="auto"/>
                <w:right w:val="none" w:sz="0" w:space="0" w:color="auto"/>
              </w:divBdr>
            </w:div>
            <w:div w:id="695036652">
              <w:marLeft w:val="0"/>
              <w:marRight w:val="0"/>
              <w:marTop w:val="0"/>
              <w:marBottom w:val="0"/>
              <w:divBdr>
                <w:top w:val="none" w:sz="0" w:space="0" w:color="auto"/>
                <w:left w:val="none" w:sz="0" w:space="0" w:color="auto"/>
                <w:bottom w:val="none" w:sz="0" w:space="0" w:color="auto"/>
                <w:right w:val="none" w:sz="0" w:space="0" w:color="auto"/>
              </w:divBdr>
            </w:div>
            <w:div w:id="720983316">
              <w:marLeft w:val="0"/>
              <w:marRight w:val="0"/>
              <w:marTop w:val="0"/>
              <w:marBottom w:val="0"/>
              <w:divBdr>
                <w:top w:val="none" w:sz="0" w:space="0" w:color="auto"/>
                <w:left w:val="none" w:sz="0" w:space="0" w:color="auto"/>
                <w:bottom w:val="none" w:sz="0" w:space="0" w:color="auto"/>
                <w:right w:val="none" w:sz="0" w:space="0" w:color="auto"/>
              </w:divBdr>
            </w:div>
            <w:div w:id="728959976">
              <w:marLeft w:val="0"/>
              <w:marRight w:val="0"/>
              <w:marTop w:val="0"/>
              <w:marBottom w:val="0"/>
              <w:divBdr>
                <w:top w:val="none" w:sz="0" w:space="0" w:color="auto"/>
                <w:left w:val="none" w:sz="0" w:space="0" w:color="auto"/>
                <w:bottom w:val="none" w:sz="0" w:space="0" w:color="auto"/>
                <w:right w:val="none" w:sz="0" w:space="0" w:color="auto"/>
              </w:divBdr>
            </w:div>
            <w:div w:id="736785816">
              <w:marLeft w:val="0"/>
              <w:marRight w:val="0"/>
              <w:marTop w:val="0"/>
              <w:marBottom w:val="0"/>
              <w:divBdr>
                <w:top w:val="none" w:sz="0" w:space="0" w:color="auto"/>
                <w:left w:val="none" w:sz="0" w:space="0" w:color="auto"/>
                <w:bottom w:val="none" w:sz="0" w:space="0" w:color="auto"/>
                <w:right w:val="none" w:sz="0" w:space="0" w:color="auto"/>
              </w:divBdr>
            </w:div>
            <w:div w:id="750469687">
              <w:marLeft w:val="0"/>
              <w:marRight w:val="0"/>
              <w:marTop w:val="0"/>
              <w:marBottom w:val="0"/>
              <w:divBdr>
                <w:top w:val="none" w:sz="0" w:space="0" w:color="auto"/>
                <w:left w:val="none" w:sz="0" w:space="0" w:color="auto"/>
                <w:bottom w:val="none" w:sz="0" w:space="0" w:color="auto"/>
                <w:right w:val="none" w:sz="0" w:space="0" w:color="auto"/>
              </w:divBdr>
            </w:div>
            <w:div w:id="791948048">
              <w:marLeft w:val="0"/>
              <w:marRight w:val="0"/>
              <w:marTop w:val="0"/>
              <w:marBottom w:val="0"/>
              <w:divBdr>
                <w:top w:val="none" w:sz="0" w:space="0" w:color="auto"/>
                <w:left w:val="none" w:sz="0" w:space="0" w:color="auto"/>
                <w:bottom w:val="none" w:sz="0" w:space="0" w:color="auto"/>
                <w:right w:val="none" w:sz="0" w:space="0" w:color="auto"/>
              </w:divBdr>
            </w:div>
            <w:div w:id="794442046">
              <w:marLeft w:val="0"/>
              <w:marRight w:val="0"/>
              <w:marTop w:val="0"/>
              <w:marBottom w:val="0"/>
              <w:divBdr>
                <w:top w:val="none" w:sz="0" w:space="0" w:color="auto"/>
                <w:left w:val="none" w:sz="0" w:space="0" w:color="auto"/>
                <w:bottom w:val="none" w:sz="0" w:space="0" w:color="auto"/>
                <w:right w:val="none" w:sz="0" w:space="0" w:color="auto"/>
              </w:divBdr>
            </w:div>
            <w:div w:id="800154119">
              <w:marLeft w:val="0"/>
              <w:marRight w:val="0"/>
              <w:marTop w:val="0"/>
              <w:marBottom w:val="0"/>
              <w:divBdr>
                <w:top w:val="none" w:sz="0" w:space="0" w:color="auto"/>
                <w:left w:val="none" w:sz="0" w:space="0" w:color="auto"/>
                <w:bottom w:val="none" w:sz="0" w:space="0" w:color="auto"/>
                <w:right w:val="none" w:sz="0" w:space="0" w:color="auto"/>
              </w:divBdr>
            </w:div>
            <w:div w:id="803234646">
              <w:marLeft w:val="0"/>
              <w:marRight w:val="0"/>
              <w:marTop w:val="0"/>
              <w:marBottom w:val="0"/>
              <w:divBdr>
                <w:top w:val="none" w:sz="0" w:space="0" w:color="auto"/>
                <w:left w:val="none" w:sz="0" w:space="0" w:color="auto"/>
                <w:bottom w:val="none" w:sz="0" w:space="0" w:color="auto"/>
                <w:right w:val="none" w:sz="0" w:space="0" w:color="auto"/>
              </w:divBdr>
            </w:div>
            <w:div w:id="812062334">
              <w:marLeft w:val="0"/>
              <w:marRight w:val="0"/>
              <w:marTop w:val="0"/>
              <w:marBottom w:val="0"/>
              <w:divBdr>
                <w:top w:val="none" w:sz="0" w:space="0" w:color="auto"/>
                <w:left w:val="none" w:sz="0" w:space="0" w:color="auto"/>
                <w:bottom w:val="none" w:sz="0" w:space="0" w:color="auto"/>
                <w:right w:val="none" w:sz="0" w:space="0" w:color="auto"/>
              </w:divBdr>
            </w:div>
            <w:div w:id="820855551">
              <w:marLeft w:val="0"/>
              <w:marRight w:val="0"/>
              <w:marTop w:val="0"/>
              <w:marBottom w:val="0"/>
              <w:divBdr>
                <w:top w:val="none" w:sz="0" w:space="0" w:color="auto"/>
                <w:left w:val="none" w:sz="0" w:space="0" w:color="auto"/>
                <w:bottom w:val="none" w:sz="0" w:space="0" w:color="auto"/>
                <w:right w:val="none" w:sz="0" w:space="0" w:color="auto"/>
              </w:divBdr>
            </w:div>
            <w:div w:id="836654098">
              <w:marLeft w:val="0"/>
              <w:marRight w:val="0"/>
              <w:marTop w:val="0"/>
              <w:marBottom w:val="0"/>
              <w:divBdr>
                <w:top w:val="none" w:sz="0" w:space="0" w:color="auto"/>
                <w:left w:val="none" w:sz="0" w:space="0" w:color="auto"/>
                <w:bottom w:val="none" w:sz="0" w:space="0" w:color="auto"/>
                <w:right w:val="none" w:sz="0" w:space="0" w:color="auto"/>
              </w:divBdr>
            </w:div>
            <w:div w:id="851919068">
              <w:marLeft w:val="0"/>
              <w:marRight w:val="0"/>
              <w:marTop w:val="0"/>
              <w:marBottom w:val="0"/>
              <w:divBdr>
                <w:top w:val="none" w:sz="0" w:space="0" w:color="auto"/>
                <w:left w:val="none" w:sz="0" w:space="0" w:color="auto"/>
                <w:bottom w:val="none" w:sz="0" w:space="0" w:color="auto"/>
                <w:right w:val="none" w:sz="0" w:space="0" w:color="auto"/>
              </w:divBdr>
            </w:div>
            <w:div w:id="964046769">
              <w:marLeft w:val="0"/>
              <w:marRight w:val="0"/>
              <w:marTop w:val="0"/>
              <w:marBottom w:val="0"/>
              <w:divBdr>
                <w:top w:val="none" w:sz="0" w:space="0" w:color="auto"/>
                <w:left w:val="none" w:sz="0" w:space="0" w:color="auto"/>
                <w:bottom w:val="none" w:sz="0" w:space="0" w:color="auto"/>
                <w:right w:val="none" w:sz="0" w:space="0" w:color="auto"/>
              </w:divBdr>
            </w:div>
            <w:div w:id="965233047">
              <w:marLeft w:val="0"/>
              <w:marRight w:val="0"/>
              <w:marTop w:val="0"/>
              <w:marBottom w:val="0"/>
              <w:divBdr>
                <w:top w:val="none" w:sz="0" w:space="0" w:color="auto"/>
                <w:left w:val="none" w:sz="0" w:space="0" w:color="auto"/>
                <w:bottom w:val="none" w:sz="0" w:space="0" w:color="auto"/>
                <w:right w:val="none" w:sz="0" w:space="0" w:color="auto"/>
              </w:divBdr>
            </w:div>
            <w:div w:id="971205530">
              <w:marLeft w:val="0"/>
              <w:marRight w:val="0"/>
              <w:marTop w:val="0"/>
              <w:marBottom w:val="0"/>
              <w:divBdr>
                <w:top w:val="none" w:sz="0" w:space="0" w:color="auto"/>
                <w:left w:val="none" w:sz="0" w:space="0" w:color="auto"/>
                <w:bottom w:val="none" w:sz="0" w:space="0" w:color="auto"/>
                <w:right w:val="none" w:sz="0" w:space="0" w:color="auto"/>
              </w:divBdr>
            </w:div>
            <w:div w:id="976647738">
              <w:marLeft w:val="0"/>
              <w:marRight w:val="0"/>
              <w:marTop w:val="0"/>
              <w:marBottom w:val="0"/>
              <w:divBdr>
                <w:top w:val="none" w:sz="0" w:space="0" w:color="auto"/>
                <w:left w:val="none" w:sz="0" w:space="0" w:color="auto"/>
                <w:bottom w:val="none" w:sz="0" w:space="0" w:color="auto"/>
                <w:right w:val="none" w:sz="0" w:space="0" w:color="auto"/>
              </w:divBdr>
            </w:div>
            <w:div w:id="988245601">
              <w:marLeft w:val="0"/>
              <w:marRight w:val="0"/>
              <w:marTop w:val="0"/>
              <w:marBottom w:val="0"/>
              <w:divBdr>
                <w:top w:val="none" w:sz="0" w:space="0" w:color="auto"/>
                <w:left w:val="none" w:sz="0" w:space="0" w:color="auto"/>
                <w:bottom w:val="none" w:sz="0" w:space="0" w:color="auto"/>
                <w:right w:val="none" w:sz="0" w:space="0" w:color="auto"/>
              </w:divBdr>
            </w:div>
            <w:div w:id="1009059615">
              <w:marLeft w:val="0"/>
              <w:marRight w:val="0"/>
              <w:marTop w:val="0"/>
              <w:marBottom w:val="0"/>
              <w:divBdr>
                <w:top w:val="none" w:sz="0" w:space="0" w:color="auto"/>
                <w:left w:val="none" w:sz="0" w:space="0" w:color="auto"/>
                <w:bottom w:val="none" w:sz="0" w:space="0" w:color="auto"/>
                <w:right w:val="none" w:sz="0" w:space="0" w:color="auto"/>
              </w:divBdr>
            </w:div>
            <w:div w:id="1025784817">
              <w:marLeft w:val="0"/>
              <w:marRight w:val="0"/>
              <w:marTop w:val="0"/>
              <w:marBottom w:val="0"/>
              <w:divBdr>
                <w:top w:val="none" w:sz="0" w:space="0" w:color="auto"/>
                <w:left w:val="none" w:sz="0" w:space="0" w:color="auto"/>
                <w:bottom w:val="none" w:sz="0" w:space="0" w:color="auto"/>
                <w:right w:val="none" w:sz="0" w:space="0" w:color="auto"/>
              </w:divBdr>
            </w:div>
            <w:div w:id="1033460895">
              <w:marLeft w:val="0"/>
              <w:marRight w:val="0"/>
              <w:marTop w:val="0"/>
              <w:marBottom w:val="0"/>
              <w:divBdr>
                <w:top w:val="none" w:sz="0" w:space="0" w:color="auto"/>
                <w:left w:val="none" w:sz="0" w:space="0" w:color="auto"/>
                <w:bottom w:val="none" w:sz="0" w:space="0" w:color="auto"/>
                <w:right w:val="none" w:sz="0" w:space="0" w:color="auto"/>
              </w:divBdr>
            </w:div>
            <w:div w:id="1073818899">
              <w:marLeft w:val="0"/>
              <w:marRight w:val="0"/>
              <w:marTop w:val="0"/>
              <w:marBottom w:val="0"/>
              <w:divBdr>
                <w:top w:val="none" w:sz="0" w:space="0" w:color="auto"/>
                <w:left w:val="none" w:sz="0" w:space="0" w:color="auto"/>
                <w:bottom w:val="none" w:sz="0" w:space="0" w:color="auto"/>
                <w:right w:val="none" w:sz="0" w:space="0" w:color="auto"/>
              </w:divBdr>
            </w:div>
            <w:div w:id="1075972326">
              <w:marLeft w:val="0"/>
              <w:marRight w:val="0"/>
              <w:marTop w:val="0"/>
              <w:marBottom w:val="0"/>
              <w:divBdr>
                <w:top w:val="none" w:sz="0" w:space="0" w:color="auto"/>
                <w:left w:val="none" w:sz="0" w:space="0" w:color="auto"/>
                <w:bottom w:val="none" w:sz="0" w:space="0" w:color="auto"/>
                <w:right w:val="none" w:sz="0" w:space="0" w:color="auto"/>
              </w:divBdr>
            </w:div>
            <w:div w:id="1078331536">
              <w:marLeft w:val="0"/>
              <w:marRight w:val="0"/>
              <w:marTop w:val="0"/>
              <w:marBottom w:val="0"/>
              <w:divBdr>
                <w:top w:val="none" w:sz="0" w:space="0" w:color="auto"/>
                <w:left w:val="none" w:sz="0" w:space="0" w:color="auto"/>
                <w:bottom w:val="none" w:sz="0" w:space="0" w:color="auto"/>
                <w:right w:val="none" w:sz="0" w:space="0" w:color="auto"/>
              </w:divBdr>
            </w:div>
            <w:div w:id="1086152178">
              <w:marLeft w:val="0"/>
              <w:marRight w:val="0"/>
              <w:marTop w:val="0"/>
              <w:marBottom w:val="0"/>
              <w:divBdr>
                <w:top w:val="none" w:sz="0" w:space="0" w:color="auto"/>
                <w:left w:val="none" w:sz="0" w:space="0" w:color="auto"/>
                <w:bottom w:val="none" w:sz="0" w:space="0" w:color="auto"/>
                <w:right w:val="none" w:sz="0" w:space="0" w:color="auto"/>
              </w:divBdr>
            </w:div>
            <w:div w:id="1121418146">
              <w:marLeft w:val="0"/>
              <w:marRight w:val="0"/>
              <w:marTop w:val="0"/>
              <w:marBottom w:val="0"/>
              <w:divBdr>
                <w:top w:val="none" w:sz="0" w:space="0" w:color="auto"/>
                <w:left w:val="none" w:sz="0" w:space="0" w:color="auto"/>
                <w:bottom w:val="none" w:sz="0" w:space="0" w:color="auto"/>
                <w:right w:val="none" w:sz="0" w:space="0" w:color="auto"/>
              </w:divBdr>
            </w:div>
            <w:div w:id="1156265062">
              <w:marLeft w:val="0"/>
              <w:marRight w:val="0"/>
              <w:marTop w:val="0"/>
              <w:marBottom w:val="0"/>
              <w:divBdr>
                <w:top w:val="none" w:sz="0" w:space="0" w:color="auto"/>
                <w:left w:val="none" w:sz="0" w:space="0" w:color="auto"/>
                <w:bottom w:val="none" w:sz="0" w:space="0" w:color="auto"/>
                <w:right w:val="none" w:sz="0" w:space="0" w:color="auto"/>
              </w:divBdr>
            </w:div>
            <w:div w:id="1160926229">
              <w:marLeft w:val="0"/>
              <w:marRight w:val="0"/>
              <w:marTop w:val="0"/>
              <w:marBottom w:val="0"/>
              <w:divBdr>
                <w:top w:val="none" w:sz="0" w:space="0" w:color="auto"/>
                <w:left w:val="none" w:sz="0" w:space="0" w:color="auto"/>
                <w:bottom w:val="none" w:sz="0" w:space="0" w:color="auto"/>
                <w:right w:val="none" w:sz="0" w:space="0" w:color="auto"/>
              </w:divBdr>
            </w:div>
            <w:div w:id="1197036605">
              <w:marLeft w:val="0"/>
              <w:marRight w:val="0"/>
              <w:marTop w:val="0"/>
              <w:marBottom w:val="0"/>
              <w:divBdr>
                <w:top w:val="none" w:sz="0" w:space="0" w:color="auto"/>
                <w:left w:val="none" w:sz="0" w:space="0" w:color="auto"/>
                <w:bottom w:val="none" w:sz="0" w:space="0" w:color="auto"/>
                <w:right w:val="none" w:sz="0" w:space="0" w:color="auto"/>
              </w:divBdr>
            </w:div>
            <w:div w:id="1202092290">
              <w:marLeft w:val="0"/>
              <w:marRight w:val="0"/>
              <w:marTop w:val="0"/>
              <w:marBottom w:val="0"/>
              <w:divBdr>
                <w:top w:val="none" w:sz="0" w:space="0" w:color="auto"/>
                <w:left w:val="none" w:sz="0" w:space="0" w:color="auto"/>
                <w:bottom w:val="none" w:sz="0" w:space="0" w:color="auto"/>
                <w:right w:val="none" w:sz="0" w:space="0" w:color="auto"/>
              </w:divBdr>
            </w:div>
            <w:div w:id="1202284047">
              <w:marLeft w:val="0"/>
              <w:marRight w:val="0"/>
              <w:marTop w:val="0"/>
              <w:marBottom w:val="0"/>
              <w:divBdr>
                <w:top w:val="none" w:sz="0" w:space="0" w:color="auto"/>
                <w:left w:val="none" w:sz="0" w:space="0" w:color="auto"/>
                <w:bottom w:val="none" w:sz="0" w:space="0" w:color="auto"/>
                <w:right w:val="none" w:sz="0" w:space="0" w:color="auto"/>
              </w:divBdr>
            </w:div>
            <w:div w:id="1204293086">
              <w:marLeft w:val="0"/>
              <w:marRight w:val="0"/>
              <w:marTop w:val="0"/>
              <w:marBottom w:val="0"/>
              <w:divBdr>
                <w:top w:val="none" w:sz="0" w:space="0" w:color="auto"/>
                <w:left w:val="none" w:sz="0" w:space="0" w:color="auto"/>
                <w:bottom w:val="none" w:sz="0" w:space="0" w:color="auto"/>
                <w:right w:val="none" w:sz="0" w:space="0" w:color="auto"/>
              </w:divBdr>
            </w:div>
            <w:div w:id="1209994122">
              <w:marLeft w:val="0"/>
              <w:marRight w:val="0"/>
              <w:marTop w:val="0"/>
              <w:marBottom w:val="0"/>
              <w:divBdr>
                <w:top w:val="none" w:sz="0" w:space="0" w:color="auto"/>
                <w:left w:val="none" w:sz="0" w:space="0" w:color="auto"/>
                <w:bottom w:val="none" w:sz="0" w:space="0" w:color="auto"/>
                <w:right w:val="none" w:sz="0" w:space="0" w:color="auto"/>
              </w:divBdr>
            </w:div>
            <w:div w:id="1222443417">
              <w:marLeft w:val="0"/>
              <w:marRight w:val="0"/>
              <w:marTop w:val="0"/>
              <w:marBottom w:val="0"/>
              <w:divBdr>
                <w:top w:val="none" w:sz="0" w:space="0" w:color="auto"/>
                <w:left w:val="none" w:sz="0" w:space="0" w:color="auto"/>
                <w:bottom w:val="none" w:sz="0" w:space="0" w:color="auto"/>
                <w:right w:val="none" w:sz="0" w:space="0" w:color="auto"/>
              </w:divBdr>
            </w:div>
            <w:div w:id="1254512837">
              <w:marLeft w:val="0"/>
              <w:marRight w:val="0"/>
              <w:marTop w:val="0"/>
              <w:marBottom w:val="0"/>
              <w:divBdr>
                <w:top w:val="none" w:sz="0" w:space="0" w:color="auto"/>
                <w:left w:val="none" w:sz="0" w:space="0" w:color="auto"/>
                <w:bottom w:val="none" w:sz="0" w:space="0" w:color="auto"/>
                <w:right w:val="none" w:sz="0" w:space="0" w:color="auto"/>
              </w:divBdr>
            </w:div>
            <w:div w:id="1272250743">
              <w:marLeft w:val="0"/>
              <w:marRight w:val="0"/>
              <w:marTop w:val="0"/>
              <w:marBottom w:val="0"/>
              <w:divBdr>
                <w:top w:val="none" w:sz="0" w:space="0" w:color="auto"/>
                <w:left w:val="none" w:sz="0" w:space="0" w:color="auto"/>
                <w:bottom w:val="none" w:sz="0" w:space="0" w:color="auto"/>
                <w:right w:val="none" w:sz="0" w:space="0" w:color="auto"/>
              </w:divBdr>
            </w:div>
            <w:div w:id="1290360389">
              <w:marLeft w:val="0"/>
              <w:marRight w:val="0"/>
              <w:marTop w:val="0"/>
              <w:marBottom w:val="0"/>
              <w:divBdr>
                <w:top w:val="none" w:sz="0" w:space="0" w:color="auto"/>
                <w:left w:val="none" w:sz="0" w:space="0" w:color="auto"/>
                <w:bottom w:val="none" w:sz="0" w:space="0" w:color="auto"/>
                <w:right w:val="none" w:sz="0" w:space="0" w:color="auto"/>
              </w:divBdr>
            </w:div>
            <w:div w:id="1323047477">
              <w:marLeft w:val="0"/>
              <w:marRight w:val="0"/>
              <w:marTop w:val="0"/>
              <w:marBottom w:val="0"/>
              <w:divBdr>
                <w:top w:val="none" w:sz="0" w:space="0" w:color="auto"/>
                <w:left w:val="none" w:sz="0" w:space="0" w:color="auto"/>
                <w:bottom w:val="none" w:sz="0" w:space="0" w:color="auto"/>
                <w:right w:val="none" w:sz="0" w:space="0" w:color="auto"/>
              </w:divBdr>
            </w:div>
            <w:div w:id="1401947443">
              <w:marLeft w:val="0"/>
              <w:marRight w:val="0"/>
              <w:marTop w:val="0"/>
              <w:marBottom w:val="0"/>
              <w:divBdr>
                <w:top w:val="none" w:sz="0" w:space="0" w:color="auto"/>
                <w:left w:val="none" w:sz="0" w:space="0" w:color="auto"/>
                <w:bottom w:val="none" w:sz="0" w:space="0" w:color="auto"/>
                <w:right w:val="none" w:sz="0" w:space="0" w:color="auto"/>
              </w:divBdr>
            </w:div>
            <w:div w:id="1430783171">
              <w:marLeft w:val="0"/>
              <w:marRight w:val="0"/>
              <w:marTop w:val="0"/>
              <w:marBottom w:val="0"/>
              <w:divBdr>
                <w:top w:val="none" w:sz="0" w:space="0" w:color="auto"/>
                <w:left w:val="none" w:sz="0" w:space="0" w:color="auto"/>
                <w:bottom w:val="none" w:sz="0" w:space="0" w:color="auto"/>
                <w:right w:val="none" w:sz="0" w:space="0" w:color="auto"/>
              </w:divBdr>
            </w:div>
            <w:div w:id="1441948802">
              <w:marLeft w:val="0"/>
              <w:marRight w:val="0"/>
              <w:marTop w:val="0"/>
              <w:marBottom w:val="0"/>
              <w:divBdr>
                <w:top w:val="none" w:sz="0" w:space="0" w:color="auto"/>
                <w:left w:val="none" w:sz="0" w:space="0" w:color="auto"/>
                <w:bottom w:val="none" w:sz="0" w:space="0" w:color="auto"/>
                <w:right w:val="none" w:sz="0" w:space="0" w:color="auto"/>
              </w:divBdr>
            </w:div>
            <w:div w:id="1466705340">
              <w:marLeft w:val="0"/>
              <w:marRight w:val="0"/>
              <w:marTop w:val="0"/>
              <w:marBottom w:val="0"/>
              <w:divBdr>
                <w:top w:val="none" w:sz="0" w:space="0" w:color="auto"/>
                <w:left w:val="none" w:sz="0" w:space="0" w:color="auto"/>
                <w:bottom w:val="none" w:sz="0" w:space="0" w:color="auto"/>
                <w:right w:val="none" w:sz="0" w:space="0" w:color="auto"/>
              </w:divBdr>
            </w:div>
            <w:div w:id="1481578523">
              <w:marLeft w:val="0"/>
              <w:marRight w:val="0"/>
              <w:marTop w:val="0"/>
              <w:marBottom w:val="0"/>
              <w:divBdr>
                <w:top w:val="none" w:sz="0" w:space="0" w:color="auto"/>
                <w:left w:val="none" w:sz="0" w:space="0" w:color="auto"/>
                <w:bottom w:val="none" w:sz="0" w:space="0" w:color="auto"/>
                <w:right w:val="none" w:sz="0" w:space="0" w:color="auto"/>
              </w:divBdr>
            </w:div>
            <w:div w:id="1490292833">
              <w:marLeft w:val="0"/>
              <w:marRight w:val="0"/>
              <w:marTop w:val="0"/>
              <w:marBottom w:val="0"/>
              <w:divBdr>
                <w:top w:val="none" w:sz="0" w:space="0" w:color="auto"/>
                <w:left w:val="none" w:sz="0" w:space="0" w:color="auto"/>
                <w:bottom w:val="none" w:sz="0" w:space="0" w:color="auto"/>
                <w:right w:val="none" w:sz="0" w:space="0" w:color="auto"/>
              </w:divBdr>
            </w:div>
            <w:div w:id="1532762045">
              <w:marLeft w:val="0"/>
              <w:marRight w:val="0"/>
              <w:marTop w:val="0"/>
              <w:marBottom w:val="0"/>
              <w:divBdr>
                <w:top w:val="none" w:sz="0" w:space="0" w:color="auto"/>
                <w:left w:val="none" w:sz="0" w:space="0" w:color="auto"/>
                <w:bottom w:val="none" w:sz="0" w:space="0" w:color="auto"/>
                <w:right w:val="none" w:sz="0" w:space="0" w:color="auto"/>
              </w:divBdr>
            </w:div>
            <w:div w:id="1544443865">
              <w:marLeft w:val="0"/>
              <w:marRight w:val="0"/>
              <w:marTop w:val="0"/>
              <w:marBottom w:val="0"/>
              <w:divBdr>
                <w:top w:val="none" w:sz="0" w:space="0" w:color="auto"/>
                <w:left w:val="none" w:sz="0" w:space="0" w:color="auto"/>
                <w:bottom w:val="none" w:sz="0" w:space="0" w:color="auto"/>
                <w:right w:val="none" w:sz="0" w:space="0" w:color="auto"/>
              </w:divBdr>
            </w:div>
            <w:div w:id="1549685703">
              <w:marLeft w:val="0"/>
              <w:marRight w:val="0"/>
              <w:marTop w:val="0"/>
              <w:marBottom w:val="0"/>
              <w:divBdr>
                <w:top w:val="none" w:sz="0" w:space="0" w:color="auto"/>
                <w:left w:val="none" w:sz="0" w:space="0" w:color="auto"/>
                <w:bottom w:val="none" w:sz="0" w:space="0" w:color="auto"/>
                <w:right w:val="none" w:sz="0" w:space="0" w:color="auto"/>
              </w:divBdr>
            </w:div>
            <w:div w:id="1570845033">
              <w:marLeft w:val="0"/>
              <w:marRight w:val="0"/>
              <w:marTop w:val="0"/>
              <w:marBottom w:val="0"/>
              <w:divBdr>
                <w:top w:val="none" w:sz="0" w:space="0" w:color="auto"/>
                <w:left w:val="none" w:sz="0" w:space="0" w:color="auto"/>
                <w:bottom w:val="none" w:sz="0" w:space="0" w:color="auto"/>
                <w:right w:val="none" w:sz="0" w:space="0" w:color="auto"/>
              </w:divBdr>
            </w:div>
            <w:div w:id="1648583107">
              <w:marLeft w:val="0"/>
              <w:marRight w:val="0"/>
              <w:marTop w:val="0"/>
              <w:marBottom w:val="0"/>
              <w:divBdr>
                <w:top w:val="none" w:sz="0" w:space="0" w:color="auto"/>
                <w:left w:val="none" w:sz="0" w:space="0" w:color="auto"/>
                <w:bottom w:val="none" w:sz="0" w:space="0" w:color="auto"/>
                <w:right w:val="none" w:sz="0" w:space="0" w:color="auto"/>
              </w:divBdr>
            </w:div>
            <w:div w:id="1672295436">
              <w:marLeft w:val="0"/>
              <w:marRight w:val="0"/>
              <w:marTop w:val="0"/>
              <w:marBottom w:val="0"/>
              <w:divBdr>
                <w:top w:val="none" w:sz="0" w:space="0" w:color="auto"/>
                <w:left w:val="none" w:sz="0" w:space="0" w:color="auto"/>
                <w:bottom w:val="none" w:sz="0" w:space="0" w:color="auto"/>
                <w:right w:val="none" w:sz="0" w:space="0" w:color="auto"/>
              </w:divBdr>
            </w:div>
            <w:div w:id="1699308350">
              <w:marLeft w:val="0"/>
              <w:marRight w:val="0"/>
              <w:marTop w:val="0"/>
              <w:marBottom w:val="0"/>
              <w:divBdr>
                <w:top w:val="none" w:sz="0" w:space="0" w:color="auto"/>
                <w:left w:val="none" w:sz="0" w:space="0" w:color="auto"/>
                <w:bottom w:val="none" w:sz="0" w:space="0" w:color="auto"/>
                <w:right w:val="none" w:sz="0" w:space="0" w:color="auto"/>
              </w:divBdr>
            </w:div>
            <w:div w:id="1723169120">
              <w:marLeft w:val="0"/>
              <w:marRight w:val="0"/>
              <w:marTop w:val="0"/>
              <w:marBottom w:val="0"/>
              <w:divBdr>
                <w:top w:val="none" w:sz="0" w:space="0" w:color="auto"/>
                <w:left w:val="none" w:sz="0" w:space="0" w:color="auto"/>
                <w:bottom w:val="none" w:sz="0" w:space="0" w:color="auto"/>
                <w:right w:val="none" w:sz="0" w:space="0" w:color="auto"/>
              </w:divBdr>
            </w:div>
            <w:div w:id="1738474104">
              <w:marLeft w:val="0"/>
              <w:marRight w:val="0"/>
              <w:marTop w:val="0"/>
              <w:marBottom w:val="0"/>
              <w:divBdr>
                <w:top w:val="none" w:sz="0" w:space="0" w:color="auto"/>
                <w:left w:val="none" w:sz="0" w:space="0" w:color="auto"/>
                <w:bottom w:val="none" w:sz="0" w:space="0" w:color="auto"/>
                <w:right w:val="none" w:sz="0" w:space="0" w:color="auto"/>
              </w:divBdr>
            </w:div>
            <w:div w:id="1760515669">
              <w:marLeft w:val="0"/>
              <w:marRight w:val="0"/>
              <w:marTop w:val="0"/>
              <w:marBottom w:val="0"/>
              <w:divBdr>
                <w:top w:val="none" w:sz="0" w:space="0" w:color="auto"/>
                <w:left w:val="none" w:sz="0" w:space="0" w:color="auto"/>
                <w:bottom w:val="none" w:sz="0" w:space="0" w:color="auto"/>
                <w:right w:val="none" w:sz="0" w:space="0" w:color="auto"/>
              </w:divBdr>
            </w:div>
            <w:div w:id="1778210442">
              <w:marLeft w:val="0"/>
              <w:marRight w:val="0"/>
              <w:marTop w:val="0"/>
              <w:marBottom w:val="0"/>
              <w:divBdr>
                <w:top w:val="none" w:sz="0" w:space="0" w:color="auto"/>
                <w:left w:val="none" w:sz="0" w:space="0" w:color="auto"/>
                <w:bottom w:val="none" w:sz="0" w:space="0" w:color="auto"/>
                <w:right w:val="none" w:sz="0" w:space="0" w:color="auto"/>
              </w:divBdr>
            </w:div>
            <w:div w:id="1839883314">
              <w:marLeft w:val="0"/>
              <w:marRight w:val="0"/>
              <w:marTop w:val="0"/>
              <w:marBottom w:val="0"/>
              <w:divBdr>
                <w:top w:val="none" w:sz="0" w:space="0" w:color="auto"/>
                <w:left w:val="none" w:sz="0" w:space="0" w:color="auto"/>
                <w:bottom w:val="none" w:sz="0" w:space="0" w:color="auto"/>
                <w:right w:val="none" w:sz="0" w:space="0" w:color="auto"/>
              </w:divBdr>
            </w:div>
            <w:div w:id="1884441893">
              <w:marLeft w:val="0"/>
              <w:marRight w:val="0"/>
              <w:marTop w:val="0"/>
              <w:marBottom w:val="0"/>
              <w:divBdr>
                <w:top w:val="none" w:sz="0" w:space="0" w:color="auto"/>
                <w:left w:val="none" w:sz="0" w:space="0" w:color="auto"/>
                <w:bottom w:val="none" w:sz="0" w:space="0" w:color="auto"/>
                <w:right w:val="none" w:sz="0" w:space="0" w:color="auto"/>
              </w:divBdr>
            </w:div>
            <w:div w:id="1891305678">
              <w:marLeft w:val="0"/>
              <w:marRight w:val="0"/>
              <w:marTop w:val="0"/>
              <w:marBottom w:val="0"/>
              <w:divBdr>
                <w:top w:val="none" w:sz="0" w:space="0" w:color="auto"/>
                <w:left w:val="none" w:sz="0" w:space="0" w:color="auto"/>
                <w:bottom w:val="none" w:sz="0" w:space="0" w:color="auto"/>
                <w:right w:val="none" w:sz="0" w:space="0" w:color="auto"/>
              </w:divBdr>
            </w:div>
            <w:div w:id="1919947669">
              <w:marLeft w:val="0"/>
              <w:marRight w:val="0"/>
              <w:marTop w:val="0"/>
              <w:marBottom w:val="0"/>
              <w:divBdr>
                <w:top w:val="none" w:sz="0" w:space="0" w:color="auto"/>
                <w:left w:val="none" w:sz="0" w:space="0" w:color="auto"/>
                <w:bottom w:val="none" w:sz="0" w:space="0" w:color="auto"/>
                <w:right w:val="none" w:sz="0" w:space="0" w:color="auto"/>
              </w:divBdr>
            </w:div>
            <w:div w:id="1944876852">
              <w:marLeft w:val="0"/>
              <w:marRight w:val="0"/>
              <w:marTop w:val="0"/>
              <w:marBottom w:val="0"/>
              <w:divBdr>
                <w:top w:val="none" w:sz="0" w:space="0" w:color="auto"/>
                <w:left w:val="none" w:sz="0" w:space="0" w:color="auto"/>
                <w:bottom w:val="none" w:sz="0" w:space="0" w:color="auto"/>
                <w:right w:val="none" w:sz="0" w:space="0" w:color="auto"/>
              </w:divBdr>
            </w:div>
            <w:div w:id="1955399603">
              <w:marLeft w:val="0"/>
              <w:marRight w:val="0"/>
              <w:marTop w:val="0"/>
              <w:marBottom w:val="0"/>
              <w:divBdr>
                <w:top w:val="none" w:sz="0" w:space="0" w:color="auto"/>
                <w:left w:val="none" w:sz="0" w:space="0" w:color="auto"/>
                <w:bottom w:val="none" w:sz="0" w:space="0" w:color="auto"/>
                <w:right w:val="none" w:sz="0" w:space="0" w:color="auto"/>
              </w:divBdr>
            </w:div>
            <w:div w:id="1976982839">
              <w:marLeft w:val="0"/>
              <w:marRight w:val="0"/>
              <w:marTop w:val="0"/>
              <w:marBottom w:val="0"/>
              <w:divBdr>
                <w:top w:val="none" w:sz="0" w:space="0" w:color="auto"/>
                <w:left w:val="none" w:sz="0" w:space="0" w:color="auto"/>
                <w:bottom w:val="none" w:sz="0" w:space="0" w:color="auto"/>
                <w:right w:val="none" w:sz="0" w:space="0" w:color="auto"/>
              </w:divBdr>
            </w:div>
            <w:div w:id="2001737923">
              <w:marLeft w:val="0"/>
              <w:marRight w:val="0"/>
              <w:marTop w:val="0"/>
              <w:marBottom w:val="0"/>
              <w:divBdr>
                <w:top w:val="none" w:sz="0" w:space="0" w:color="auto"/>
                <w:left w:val="none" w:sz="0" w:space="0" w:color="auto"/>
                <w:bottom w:val="none" w:sz="0" w:space="0" w:color="auto"/>
                <w:right w:val="none" w:sz="0" w:space="0" w:color="auto"/>
              </w:divBdr>
            </w:div>
            <w:div w:id="2016489221">
              <w:marLeft w:val="0"/>
              <w:marRight w:val="0"/>
              <w:marTop w:val="0"/>
              <w:marBottom w:val="0"/>
              <w:divBdr>
                <w:top w:val="none" w:sz="0" w:space="0" w:color="auto"/>
                <w:left w:val="none" w:sz="0" w:space="0" w:color="auto"/>
                <w:bottom w:val="none" w:sz="0" w:space="0" w:color="auto"/>
                <w:right w:val="none" w:sz="0" w:space="0" w:color="auto"/>
              </w:divBdr>
            </w:div>
            <w:div w:id="2031951105">
              <w:marLeft w:val="0"/>
              <w:marRight w:val="0"/>
              <w:marTop w:val="0"/>
              <w:marBottom w:val="0"/>
              <w:divBdr>
                <w:top w:val="none" w:sz="0" w:space="0" w:color="auto"/>
                <w:left w:val="none" w:sz="0" w:space="0" w:color="auto"/>
                <w:bottom w:val="none" w:sz="0" w:space="0" w:color="auto"/>
                <w:right w:val="none" w:sz="0" w:space="0" w:color="auto"/>
              </w:divBdr>
            </w:div>
            <w:div w:id="2052993443">
              <w:marLeft w:val="0"/>
              <w:marRight w:val="0"/>
              <w:marTop w:val="0"/>
              <w:marBottom w:val="0"/>
              <w:divBdr>
                <w:top w:val="none" w:sz="0" w:space="0" w:color="auto"/>
                <w:left w:val="none" w:sz="0" w:space="0" w:color="auto"/>
                <w:bottom w:val="none" w:sz="0" w:space="0" w:color="auto"/>
                <w:right w:val="none" w:sz="0" w:space="0" w:color="auto"/>
              </w:divBdr>
            </w:div>
            <w:div w:id="2065978429">
              <w:marLeft w:val="0"/>
              <w:marRight w:val="0"/>
              <w:marTop w:val="0"/>
              <w:marBottom w:val="0"/>
              <w:divBdr>
                <w:top w:val="none" w:sz="0" w:space="0" w:color="auto"/>
                <w:left w:val="none" w:sz="0" w:space="0" w:color="auto"/>
                <w:bottom w:val="none" w:sz="0" w:space="0" w:color="auto"/>
                <w:right w:val="none" w:sz="0" w:space="0" w:color="auto"/>
              </w:divBdr>
            </w:div>
            <w:div w:id="2072384780">
              <w:marLeft w:val="0"/>
              <w:marRight w:val="0"/>
              <w:marTop w:val="0"/>
              <w:marBottom w:val="0"/>
              <w:divBdr>
                <w:top w:val="none" w:sz="0" w:space="0" w:color="auto"/>
                <w:left w:val="none" w:sz="0" w:space="0" w:color="auto"/>
                <w:bottom w:val="none" w:sz="0" w:space="0" w:color="auto"/>
                <w:right w:val="none" w:sz="0" w:space="0" w:color="auto"/>
              </w:divBdr>
            </w:div>
            <w:div w:id="2084404704">
              <w:marLeft w:val="0"/>
              <w:marRight w:val="0"/>
              <w:marTop w:val="0"/>
              <w:marBottom w:val="0"/>
              <w:divBdr>
                <w:top w:val="none" w:sz="0" w:space="0" w:color="auto"/>
                <w:left w:val="none" w:sz="0" w:space="0" w:color="auto"/>
                <w:bottom w:val="none" w:sz="0" w:space="0" w:color="auto"/>
                <w:right w:val="none" w:sz="0" w:space="0" w:color="auto"/>
              </w:divBdr>
            </w:div>
            <w:div w:id="2105178393">
              <w:marLeft w:val="0"/>
              <w:marRight w:val="0"/>
              <w:marTop w:val="0"/>
              <w:marBottom w:val="0"/>
              <w:divBdr>
                <w:top w:val="none" w:sz="0" w:space="0" w:color="auto"/>
                <w:left w:val="none" w:sz="0" w:space="0" w:color="auto"/>
                <w:bottom w:val="none" w:sz="0" w:space="0" w:color="auto"/>
                <w:right w:val="none" w:sz="0" w:space="0" w:color="auto"/>
              </w:divBdr>
            </w:div>
            <w:div w:id="2123068531">
              <w:marLeft w:val="0"/>
              <w:marRight w:val="0"/>
              <w:marTop w:val="0"/>
              <w:marBottom w:val="0"/>
              <w:divBdr>
                <w:top w:val="none" w:sz="0" w:space="0" w:color="auto"/>
                <w:left w:val="none" w:sz="0" w:space="0" w:color="auto"/>
                <w:bottom w:val="none" w:sz="0" w:space="0" w:color="auto"/>
                <w:right w:val="none" w:sz="0" w:space="0" w:color="auto"/>
              </w:divBdr>
            </w:div>
            <w:div w:id="2140801561">
              <w:marLeft w:val="0"/>
              <w:marRight w:val="0"/>
              <w:marTop w:val="0"/>
              <w:marBottom w:val="0"/>
              <w:divBdr>
                <w:top w:val="none" w:sz="0" w:space="0" w:color="auto"/>
                <w:left w:val="none" w:sz="0" w:space="0" w:color="auto"/>
                <w:bottom w:val="none" w:sz="0" w:space="0" w:color="auto"/>
                <w:right w:val="none" w:sz="0" w:space="0" w:color="auto"/>
              </w:divBdr>
            </w:div>
          </w:divsChild>
        </w:div>
        <w:div w:id="1313559494">
          <w:marLeft w:val="0"/>
          <w:marRight w:val="0"/>
          <w:marTop w:val="0"/>
          <w:marBottom w:val="0"/>
          <w:divBdr>
            <w:top w:val="none" w:sz="0" w:space="0" w:color="auto"/>
            <w:left w:val="none" w:sz="0" w:space="0" w:color="auto"/>
            <w:bottom w:val="none" w:sz="0" w:space="0" w:color="auto"/>
            <w:right w:val="none" w:sz="0" w:space="0" w:color="auto"/>
          </w:divBdr>
        </w:div>
        <w:div w:id="1314333346">
          <w:marLeft w:val="0"/>
          <w:marRight w:val="0"/>
          <w:marTop w:val="0"/>
          <w:marBottom w:val="0"/>
          <w:divBdr>
            <w:top w:val="none" w:sz="0" w:space="0" w:color="auto"/>
            <w:left w:val="none" w:sz="0" w:space="0" w:color="auto"/>
            <w:bottom w:val="none" w:sz="0" w:space="0" w:color="auto"/>
            <w:right w:val="none" w:sz="0" w:space="0" w:color="auto"/>
          </w:divBdr>
        </w:div>
        <w:div w:id="1325430017">
          <w:marLeft w:val="0"/>
          <w:marRight w:val="0"/>
          <w:marTop w:val="0"/>
          <w:marBottom w:val="0"/>
          <w:divBdr>
            <w:top w:val="none" w:sz="0" w:space="0" w:color="auto"/>
            <w:left w:val="none" w:sz="0" w:space="0" w:color="auto"/>
            <w:bottom w:val="none" w:sz="0" w:space="0" w:color="auto"/>
            <w:right w:val="none" w:sz="0" w:space="0" w:color="auto"/>
          </w:divBdr>
        </w:div>
        <w:div w:id="1331561633">
          <w:marLeft w:val="0"/>
          <w:marRight w:val="0"/>
          <w:marTop w:val="0"/>
          <w:marBottom w:val="0"/>
          <w:divBdr>
            <w:top w:val="none" w:sz="0" w:space="0" w:color="auto"/>
            <w:left w:val="none" w:sz="0" w:space="0" w:color="auto"/>
            <w:bottom w:val="none" w:sz="0" w:space="0" w:color="auto"/>
            <w:right w:val="none" w:sz="0" w:space="0" w:color="auto"/>
          </w:divBdr>
        </w:div>
        <w:div w:id="1338580036">
          <w:marLeft w:val="0"/>
          <w:marRight w:val="0"/>
          <w:marTop w:val="0"/>
          <w:marBottom w:val="0"/>
          <w:divBdr>
            <w:top w:val="none" w:sz="0" w:space="0" w:color="auto"/>
            <w:left w:val="none" w:sz="0" w:space="0" w:color="auto"/>
            <w:bottom w:val="none" w:sz="0" w:space="0" w:color="auto"/>
            <w:right w:val="none" w:sz="0" w:space="0" w:color="auto"/>
          </w:divBdr>
        </w:div>
        <w:div w:id="1348289504">
          <w:marLeft w:val="0"/>
          <w:marRight w:val="0"/>
          <w:marTop w:val="0"/>
          <w:marBottom w:val="0"/>
          <w:divBdr>
            <w:top w:val="none" w:sz="0" w:space="0" w:color="auto"/>
            <w:left w:val="none" w:sz="0" w:space="0" w:color="auto"/>
            <w:bottom w:val="none" w:sz="0" w:space="0" w:color="auto"/>
            <w:right w:val="none" w:sz="0" w:space="0" w:color="auto"/>
          </w:divBdr>
        </w:div>
        <w:div w:id="1350915047">
          <w:marLeft w:val="0"/>
          <w:marRight w:val="0"/>
          <w:marTop w:val="0"/>
          <w:marBottom w:val="0"/>
          <w:divBdr>
            <w:top w:val="none" w:sz="0" w:space="0" w:color="auto"/>
            <w:left w:val="none" w:sz="0" w:space="0" w:color="auto"/>
            <w:bottom w:val="none" w:sz="0" w:space="0" w:color="auto"/>
            <w:right w:val="none" w:sz="0" w:space="0" w:color="auto"/>
          </w:divBdr>
        </w:div>
        <w:div w:id="1352412262">
          <w:marLeft w:val="0"/>
          <w:marRight w:val="0"/>
          <w:marTop w:val="0"/>
          <w:marBottom w:val="0"/>
          <w:divBdr>
            <w:top w:val="none" w:sz="0" w:space="0" w:color="auto"/>
            <w:left w:val="none" w:sz="0" w:space="0" w:color="auto"/>
            <w:bottom w:val="none" w:sz="0" w:space="0" w:color="auto"/>
            <w:right w:val="none" w:sz="0" w:space="0" w:color="auto"/>
          </w:divBdr>
        </w:div>
        <w:div w:id="1356224775">
          <w:marLeft w:val="0"/>
          <w:marRight w:val="0"/>
          <w:marTop w:val="0"/>
          <w:marBottom w:val="0"/>
          <w:divBdr>
            <w:top w:val="none" w:sz="0" w:space="0" w:color="auto"/>
            <w:left w:val="none" w:sz="0" w:space="0" w:color="auto"/>
            <w:bottom w:val="none" w:sz="0" w:space="0" w:color="auto"/>
            <w:right w:val="none" w:sz="0" w:space="0" w:color="auto"/>
          </w:divBdr>
        </w:div>
        <w:div w:id="1360203939">
          <w:marLeft w:val="0"/>
          <w:marRight w:val="0"/>
          <w:marTop w:val="0"/>
          <w:marBottom w:val="0"/>
          <w:divBdr>
            <w:top w:val="none" w:sz="0" w:space="0" w:color="auto"/>
            <w:left w:val="none" w:sz="0" w:space="0" w:color="auto"/>
            <w:bottom w:val="none" w:sz="0" w:space="0" w:color="auto"/>
            <w:right w:val="none" w:sz="0" w:space="0" w:color="auto"/>
          </w:divBdr>
        </w:div>
        <w:div w:id="1361780325">
          <w:marLeft w:val="0"/>
          <w:marRight w:val="0"/>
          <w:marTop w:val="0"/>
          <w:marBottom w:val="0"/>
          <w:divBdr>
            <w:top w:val="none" w:sz="0" w:space="0" w:color="auto"/>
            <w:left w:val="none" w:sz="0" w:space="0" w:color="auto"/>
            <w:bottom w:val="none" w:sz="0" w:space="0" w:color="auto"/>
            <w:right w:val="none" w:sz="0" w:space="0" w:color="auto"/>
          </w:divBdr>
        </w:div>
        <w:div w:id="1375619525">
          <w:marLeft w:val="0"/>
          <w:marRight w:val="0"/>
          <w:marTop w:val="0"/>
          <w:marBottom w:val="0"/>
          <w:divBdr>
            <w:top w:val="none" w:sz="0" w:space="0" w:color="auto"/>
            <w:left w:val="none" w:sz="0" w:space="0" w:color="auto"/>
            <w:bottom w:val="none" w:sz="0" w:space="0" w:color="auto"/>
            <w:right w:val="none" w:sz="0" w:space="0" w:color="auto"/>
          </w:divBdr>
        </w:div>
        <w:div w:id="1382945773">
          <w:marLeft w:val="0"/>
          <w:marRight w:val="0"/>
          <w:marTop w:val="0"/>
          <w:marBottom w:val="0"/>
          <w:divBdr>
            <w:top w:val="none" w:sz="0" w:space="0" w:color="auto"/>
            <w:left w:val="none" w:sz="0" w:space="0" w:color="auto"/>
            <w:bottom w:val="none" w:sz="0" w:space="0" w:color="auto"/>
            <w:right w:val="none" w:sz="0" w:space="0" w:color="auto"/>
          </w:divBdr>
        </w:div>
        <w:div w:id="1386684665">
          <w:marLeft w:val="0"/>
          <w:marRight w:val="0"/>
          <w:marTop w:val="0"/>
          <w:marBottom w:val="0"/>
          <w:divBdr>
            <w:top w:val="none" w:sz="0" w:space="0" w:color="auto"/>
            <w:left w:val="none" w:sz="0" w:space="0" w:color="auto"/>
            <w:bottom w:val="none" w:sz="0" w:space="0" w:color="auto"/>
            <w:right w:val="none" w:sz="0" w:space="0" w:color="auto"/>
          </w:divBdr>
        </w:div>
        <w:div w:id="1409838899">
          <w:marLeft w:val="0"/>
          <w:marRight w:val="0"/>
          <w:marTop w:val="0"/>
          <w:marBottom w:val="0"/>
          <w:divBdr>
            <w:top w:val="none" w:sz="0" w:space="0" w:color="auto"/>
            <w:left w:val="none" w:sz="0" w:space="0" w:color="auto"/>
            <w:bottom w:val="none" w:sz="0" w:space="0" w:color="auto"/>
            <w:right w:val="none" w:sz="0" w:space="0" w:color="auto"/>
          </w:divBdr>
        </w:div>
        <w:div w:id="1413089693">
          <w:marLeft w:val="0"/>
          <w:marRight w:val="0"/>
          <w:marTop w:val="0"/>
          <w:marBottom w:val="0"/>
          <w:divBdr>
            <w:top w:val="none" w:sz="0" w:space="0" w:color="auto"/>
            <w:left w:val="none" w:sz="0" w:space="0" w:color="auto"/>
            <w:bottom w:val="none" w:sz="0" w:space="0" w:color="auto"/>
            <w:right w:val="none" w:sz="0" w:space="0" w:color="auto"/>
          </w:divBdr>
        </w:div>
        <w:div w:id="1417903326">
          <w:marLeft w:val="0"/>
          <w:marRight w:val="0"/>
          <w:marTop w:val="0"/>
          <w:marBottom w:val="0"/>
          <w:divBdr>
            <w:top w:val="none" w:sz="0" w:space="0" w:color="auto"/>
            <w:left w:val="none" w:sz="0" w:space="0" w:color="auto"/>
            <w:bottom w:val="none" w:sz="0" w:space="0" w:color="auto"/>
            <w:right w:val="none" w:sz="0" w:space="0" w:color="auto"/>
          </w:divBdr>
        </w:div>
        <w:div w:id="1446999910">
          <w:marLeft w:val="0"/>
          <w:marRight w:val="0"/>
          <w:marTop w:val="0"/>
          <w:marBottom w:val="0"/>
          <w:divBdr>
            <w:top w:val="none" w:sz="0" w:space="0" w:color="auto"/>
            <w:left w:val="none" w:sz="0" w:space="0" w:color="auto"/>
            <w:bottom w:val="none" w:sz="0" w:space="0" w:color="auto"/>
            <w:right w:val="none" w:sz="0" w:space="0" w:color="auto"/>
          </w:divBdr>
        </w:div>
        <w:div w:id="1449856531">
          <w:marLeft w:val="0"/>
          <w:marRight w:val="0"/>
          <w:marTop w:val="0"/>
          <w:marBottom w:val="0"/>
          <w:divBdr>
            <w:top w:val="none" w:sz="0" w:space="0" w:color="auto"/>
            <w:left w:val="none" w:sz="0" w:space="0" w:color="auto"/>
            <w:bottom w:val="none" w:sz="0" w:space="0" w:color="auto"/>
            <w:right w:val="none" w:sz="0" w:space="0" w:color="auto"/>
          </w:divBdr>
        </w:div>
        <w:div w:id="1462069908">
          <w:marLeft w:val="0"/>
          <w:marRight w:val="0"/>
          <w:marTop w:val="0"/>
          <w:marBottom w:val="0"/>
          <w:divBdr>
            <w:top w:val="none" w:sz="0" w:space="0" w:color="auto"/>
            <w:left w:val="none" w:sz="0" w:space="0" w:color="auto"/>
            <w:bottom w:val="none" w:sz="0" w:space="0" w:color="auto"/>
            <w:right w:val="none" w:sz="0" w:space="0" w:color="auto"/>
          </w:divBdr>
        </w:div>
        <w:div w:id="1470978361">
          <w:marLeft w:val="0"/>
          <w:marRight w:val="0"/>
          <w:marTop w:val="0"/>
          <w:marBottom w:val="0"/>
          <w:divBdr>
            <w:top w:val="none" w:sz="0" w:space="0" w:color="auto"/>
            <w:left w:val="none" w:sz="0" w:space="0" w:color="auto"/>
            <w:bottom w:val="none" w:sz="0" w:space="0" w:color="auto"/>
            <w:right w:val="none" w:sz="0" w:space="0" w:color="auto"/>
          </w:divBdr>
        </w:div>
        <w:div w:id="1471635784">
          <w:marLeft w:val="0"/>
          <w:marRight w:val="0"/>
          <w:marTop w:val="0"/>
          <w:marBottom w:val="0"/>
          <w:divBdr>
            <w:top w:val="none" w:sz="0" w:space="0" w:color="auto"/>
            <w:left w:val="none" w:sz="0" w:space="0" w:color="auto"/>
            <w:bottom w:val="none" w:sz="0" w:space="0" w:color="auto"/>
            <w:right w:val="none" w:sz="0" w:space="0" w:color="auto"/>
          </w:divBdr>
        </w:div>
        <w:div w:id="1483161167">
          <w:marLeft w:val="0"/>
          <w:marRight w:val="0"/>
          <w:marTop w:val="0"/>
          <w:marBottom w:val="0"/>
          <w:divBdr>
            <w:top w:val="none" w:sz="0" w:space="0" w:color="auto"/>
            <w:left w:val="none" w:sz="0" w:space="0" w:color="auto"/>
            <w:bottom w:val="none" w:sz="0" w:space="0" w:color="auto"/>
            <w:right w:val="none" w:sz="0" w:space="0" w:color="auto"/>
          </w:divBdr>
        </w:div>
        <w:div w:id="1489515471">
          <w:marLeft w:val="0"/>
          <w:marRight w:val="0"/>
          <w:marTop w:val="0"/>
          <w:marBottom w:val="0"/>
          <w:divBdr>
            <w:top w:val="none" w:sz="0" w:space="0" w:color="auto"/>
            <w:left w:val="none" w:sz="0" w:space="0" w:color="auto"/>
            <w:bottom w:val="none" w:sz="0" w:space="0" w:color="auto"/>
            <w:right w:val="none" w:sz="0" w:space="0" w:color="auto"/>
          </w:divBdr>
        </w:div>
        <w:div w:id="1509522677">
          <w:marLeft w:val="0"/>
          <w:marRight w:val="0"/>
          <w:marTop w:val="0"/>
          <w:marBottom w:val="0"/>
          <w:divBdr>
            <w:top w:val="none" w:sz="0" w:space="0" w:color="auto"/>
            <w:left w:val="none" w:sz="0" w:space="0" w:color="auto"/>
            <w:bottom w:val="none" w:sz="0" w:space="0" w:color="auto"/>
            <w:right w:val="none" w:sz="0" w:space="0" w:color="auto"/>
          </w:divBdr>
        </w:div>
        <w:div w:id="1509636353">
          <w:marLeft w:val="0"/>
          <w:marRight w:val="0"/>
          <w:marTop w:val="0"/>
          <w:marBottom w:val="0"/>
          <w:divBdr>
            <w:top w:val="none" w:sz="0" w:space="0" w:color="auto"/>
            <w:left w:val="none" w:sz="0" w:space="0" w:color="auto"/>
            <w:bottom w:val="none" w:sz="0" w:space="0" w:color="auto"/>
            <w:right w:val="none" w:sz="0" w:space="0" w:color="auto"/>
          </w:divBdr>
        </w:div>
        <w:div w:id="1525049771">
          <w:marLeft w:val="0"/>
          <w:marRight w:val="0"/>
          <w:marTop w:val="0"/>
          <w:marBottom w:val="0"/>
          <w:divBdr>
            <w:top w:val="none" w:sz="0" w:space="0" w:color="auto"/>
            <w:left w:val="none" w:sz="0" w:space="0" w:color="auto"/>
            <w:bottom w:val="none" w:sz="0" w:space="0" w:color="auto"/>
            <w:right w:val="none" w:sz="0" w:space="0" w:color="auto"/>
          </w:divBdr>
        </w:div>
        <w:div w:id="1532498262">
          <w:marLeft w:val="0"/>
          <w:marRight w:val="0"/>
          <w:marTop w:val="0"/>
          <w:marBottom w:val="0"/>
          <w:divBdr>
            <w:top w:val="none" w:sz="0" w:space="0" w:color="auto"/>
            <w:left w:val="none" w:sz="0" w:space="0" w:color="auto"/>
            <w:bottom w:val="none" w:sz="0" w:space="0" w:color="auto"/>
            <w:right w:val="none" w:sz="0" w:space="0" w:color="auto"/>
          </w:divBdr>
        </w:div>
        <w:div w:id="1532916974">
          <w:marLeft w:val="0"/>
          <w:marRight w:val="0"/>
          <w:marTop w:val="0"/>
          <w:marBottom w:val="0"/>
          <w:divBdr>
            <w:top w:val="none" w:sz="0" w:space="0" w:color="auto"/>
            <w:left w:val="none" w:sz="0" w:space="0" w:color="auto"/>
            <w:bottom w:val="none" w:sz="0" w:space="0" w:color="auto"/>
            <w:right w:val="none" w:sz="0" w:space="0" w:color="auto"/>
          </w:divBdr>
        </w:div>
        <w:div w:id="1557467511">
          <w:marLeft w:val="0"/>
          <w:marRight w:val="0"/>
          <w:marTop w:val="0"/>
          <w:marBottom w:val="0"/>
          <w:divBdr>
            <w:top w:val="none" w:sz="0" w:space="0" w:color="auto"/>
            <w:left w:val="none" w:sz="0" w:space="0" w:color="auto"/>
            <w:bottom w:val="none" w:sz="0" w:space="0" w:color="auto"/>
            <w:right w:val="none" w:sz="0" w:space="0" w:color="auto"/>
          </w:divBdr>
        </w:div>
        <w:div w:id="1564485584">
          <w:marLeft w:val="0"/>
          <w:marRight w:val="0"/>
          <w:marTop w:val="0"/>
          <w:marBottom w:val="0"/>
          <w:divBdr>
            <w:top w:val="none" w:sz="0" w:space="0" w:color="auto"/>
            <w:left w:val="none" w:sz="0" w:space="0" w:color="auto"/>
            <w:bottom w:val="none" w:sz="0" w:space="0" w:color="auto"/>
            <w:right w:val="none" w:sz="0" w:space="0" w:color="auto"/>
          </w:divBdr>
        </w:div>
        <w:div w:id="1573007932">
          <w:marLeft w:val="0"/>
          <w:marRight w:val="0"/>
          <w:marTop w:val="0"/>
          <w:marBottom w:val="0"/>
          <w:divBdr>
            <w:top w:val="none" w:sz="0" w:space="0" w:color="auto"/>
            <w:left w:val="none" w:sz="0" w:space="0" w:color="auto"/>
            <w:bottom w:val="none" w:sz="0" w:space="0" w:color="auto"/>
            <w:right w:val="none" w:sz="0" w:space="0" w:color="auto"/>
          </w:divBdr>
        </w:div>
        <w:div w:id="1583293578">
          <w:marLeft w:val="0"/>
          <w:marRight w:val="0"/>
          <w:marTop w:val="0"/>
          <w:marBottom w:val="0"/>
          <w:divBdr>
            <w:top w:val="none" w:sz="0" w:space="0" w:color="auto"/>
            <w:left w:val="none" w:sz="0" w:space="0" w:color="auto"/>
            <w:bottom w:val="none" w:sz="0" w:space="0" w:color="auto"/>
            <w:right w:val="none" w:sz="0" w:space="0" w:color="auto"/>
          </w:divBdr>
        </w:div>
        <w:div w:id="1586185839">
          <w:marLeft w:val="0"/>
          <w:marRight w:val="0"/>
          <w:marTop w:val="0"/>
          <w:marBottom w:val="0"/>
          <w:divBdr>
            <w:top w:val="none" w:sz="0" w:space="0" w:color="auto"/>
            <w:left w:val="none" w:sz="0" w:space="0" w:color="auto"/>
            <w:bottom w:val="none" w:sz="0" w:space="0" w:color="auto"/>
            <w:right w:val="none" w:sz="0" w:space="0" w:color="auto"/>
          </w:divBdr>
        </w:div>
        <w:div w:id="1592662061">
          <w:marLeft w:val="0"/>
          <w:marRight w:val="0"/>
          <w:marTop w:val="0"/>
          <w:marBottom w:val="0"/>
          <w:divBdr>
            <w:top w:val="none" w:sz="0" w:space="0" w:color="auto"/>
            <w:left w:val="none" w:sz="0" w:space="0" w:color="auto"/>
            <w:bottom w:val="none" w:sz="0" w:space="0" w:color="auto"/>
            <w:right w:val="none" w:sz="0" w:space="0" w:color="auto"/>
          </w:divBdr>
        </w:div>
        <w:div w:id="1592734445">
          <w:marLeft w:val="0"/>
          <w:marRight w:val="0"/>
          <w:marTop w:val="0"/>
          <w:marBottom w:val="0"/>
          <w:divBdr>
            <w:top w:val="none" w:sz="0" w:space="0" w:color="auto"/>
            <w:left w:val="none" w:sz="0" w:space="0" w:color="auto"/>
            <w:bottom w:val="none" w:sz="0" w:space="0" w:color="auto"/>
            <w:right w:val="none" w:sz="0" w:space="0" w:color="auto"/>
          </w:divBdr>
        </w:div>
        <w:div w:id="1599096010">
          <w:marLeft w:val="0"/>
          <w:marRight w:val="0"/>
          <w:marTop w:val="0"/>
          <w:marBottom w:val="0"/>
          <w:divBdr>
            <w:top w:val="none" w:sz="0" w:space="0" w:color="auto"/>
            <w:left w:val="none" w:sz="0" w:space="0" w:color="auto"/>
            <w:bottom w:val="none" w:sz="0" w:space="0" w:color="auto"/>
            <w:right w:val="none" w:sz="0" w:space="0" w:color="auto"/>
          </w:divBdr>
        </w:div>
        <w:div w:id="1600679379">
          <w:marLeft w:val="0"/>
          <w:marRight w:val="0"/>
          <w:marTop w:val="0"/>
          <w:marBottom w:val="0"/>
          <w:divBdr>
            <w:top w:val="none" w:sz="0" w:space="0" w:color="auto"/>
            <w:left w:val="none" w:sz="0" w:space="0" w:color="auto"/>
            <w:bottom w:val="none" w:sz="0" w:space="0" w:color="auto"/>
            <w:right w:val="none" w:sz="0" w:space="0" w:color="auto"/>
          </w:divBdr>
        </w:div>
        <w:div w:id="1638797906">
          <w:marLeft w:val="0"/>
          <w:marRight w:val="0"/>
          <w:marTop w:val="0"/>
          <w:marBottom w:val="0"/>
          <w:divBdr>
            <w:top w:val="none" w:sz="0" w:space="0" w:color="auto"/>
            <w:left w:val="none" w:sz="0" w:space="0" w:color="auto"/>
            <w:bottom w:val="none" w:sz="0" w:space="0" w:color="auto"/>
            <w:right w:val="none" w:sz="0" w:space="0" w:color="auto"/>
          </w:divBdr>
        </w:div>
        <w:div w:id="1640184529">
          <w:marLeft w:val="0"/>
          <w:marRight w:val="0"/>
          <w:marTop w:val="0"/>
          <w:marBottom w:val="0"/>
          <w:divBdr>
            <w:top w:val="none" w:sz="0" w:space="0" w:color="auto"/>
            <w:left w:val="none" w:sz="0" w:space="0" w:color="auto"/>
            <w:bottom w:val="none" w:sz="0" w:space="0" w:color="auto"/>
            <w:right w:val="none" w:sz="0" w:space="0" w:color="auto"/>
          </w:divBdr>
        </w:div>
        <w:div w:id="1644381619">
          <w:marLeft w:val="0"/>
          <w:marRight w:val="0"/>
          <w:marTop w:val="0"/>
          <w:marBottom w:val="0"/>
          <w:divBdr>
            <w:top w:val="none" w:sz="0" w:space="0" w:color="auto"/>
            <w:left w:val="none" w:sz="0" w:space="0" w:color="auto"/>
            <w:bottom w:val="none" w:sz="0" w:space="0" w:color="auto"/>
            <w:right w:val="none" w:sz="0" w:space="0" w:color="auto"/>
          </w:divBdr>
        </w:div>
        <w:div w:id="1650749144">
          <w:marLeft w:val="0"/>
          <w:marRight w:val="0"/>
          <w:marTop w:val="0"/>
          <w:marBottom w:val="0"/>
          <w:divBdr>
            <w:top w:val="none" w:sz="0" w:space="0" w:color="auto"/>
            <w:left w:val="none" w:sz="0" w:space="0" w:color="auto"/>
            <w:bottom w:val="none" w:sz="0" w:space="0" w:color="auto"/>
            <w:right w:val="none" w:sz="0" w:space="0" w:color="auto"/>
          </w:divBdr>
        </w:div>
        <w:div w:id="1652828037">
          <w:marLeft w:val="0"/>
          <w:marRight w:val="0"/>
          <w:marTop w:val="0"/>
          <w:marBottom w:val="0"/>
          <w:divBdr>
            <w:top w:val="none" w:sz="0" w:space="0" w:color="auto"/>
            <w:left w:val="none" w:sz="0" w:space="0" w:color="auto"/>
            <w:bottom w:val="none" w:sz="0" w:space="0" w:color="auto"/>
            <w:right w:val="none" w:sz="0" w:space="0" w:color="auto"/>
          </w:divBdr>
        </w:div>
        <w:div w:id="1657340171">
          <w:marLeft w:val="0"/>
          <w:marRight w:val="0"/>
          <w:marTop w:val="0"/>
          <w:marBottom w:val="0"/>
          <w:divBdr>
            <w:top w:val="none" w:sz="0" w:space="0" w:color="auto"/>
            <w:left w:val="none" w:sz="0" w:space="0" w:color="auto"/>
            <w:bottom w:val="none" w:sz="0" w:space="0" w:color="auto"/>
            <w:right w:val="none" w:sz="0" w:space="0" w:color="auto"/>
          </w:divBdr>
        </w:div>
        <w:div w:id="1664354844">
          <w:marLeft w:val="0"/>
          <w:marRight w:val="0"/>
          <w:marTop w:val="0"/>
          <w:marBottom w:val="0"/>
          <w:divBdr>
            <w:top w:val="none" w:sz="0" w:space="0" w:color="auto"/>
            <w:left w:val="none" w:sz="0" w:space="0" w:color="auto"/>
            <w:bottom w:val="none" w:sz="0" w:space="0" w:color="auto"/>
            <w:right w:val="none" w:sz="0" w:space="0" w:color="auto"/>
          </w:divBdr>
        </w:div>
        <w:div w:id="1666005949">
          <w:marLeft w:val="0"/>
          <w:marRight w:val="0"/>
          <w:marTop w:val="0"/>
          <w:marBottom w:val="0"/>
          <w:divBdr>
            <w:top w:val="none" w:sz="0" w:space="0" w:color="auto"/>
            <w:left w:val="none" w:sz="0" w:space="0" w:color="auto"/>
            <w:bottom w:val="none" w:sz="0" w:space="0" w:color="auto"/>
            <w:right w:val="none" w:sz="0" w:space="0" w:color="auto"/>
          </w:divBdr>
        </w:div>
        <w:div w:id="1668241448">
          <w:marLeft w:val="0"/>
          <w:marRight w:val="0"/>
          <w:marTop w:val="0"/>
          <w:marBottom w:val="0"/>
          <w:divBdr>
            <w:top w:val="none" w:sz="0" w:space="0" w:color="auto"/>
            <w:left w:val="none" w:sz="0" w:space="0" w:color="auto"/>
            <w:bottom w:val="none" w:sz="0" w:space="0" w:color="auto"/>
            <w:right w:val="none" w:sz="0" w:space="0" w:color="auto"/>
          </w:divBdr>
        </w:div>
        <w:div w:id="1674212844">
          <w:marLeft w:val="0"/>
          <w:marRight w:val="0"/>
          <w:marTop w:val="0"/>
          <w:marBottom w:val="0"/>
          <w:divBdr>
            <w:top w:val="none" w:sz="0" w:space="0" w:color="auto"/>
            <w:left w:val="none" w:sz="0" w:space="0" w:color="auto"/>
            <w:bottom w:val="none" w:sz="0" w:space="0" w:color="auto"/>
            <w:right w:val="none" w:sz="0" w:space="0" w:color="auto"/>
          </w:divBdr>
        </w:div>
        <w:div w:id="1675649561">
          <w:marLeft w:val="0"/>
          <w:marRight w:val="0"/>
          <w:marTop w:val="0"/>
          <w:marBottom w:val="0"/>
          <w:divBdr>
            <w:top w:val="none" w:sz="0" w:space="0" w:color="auto"/>
            <w:left w:val="none" w:sz="0" w:space="0" w:color="auto"/>
            <w:bottom w:val="none" w:sz="0" w:space="0" w:color="auto"/>
            <w:right w:val="none" w:sz="0" w:space="0" w:color="auto"/>
          </w:divBdr>
        </w:div>
        <w:div w:id="1683048124">
          <w:marLeft w:val="0"/>
          <w:marRight w:val="0"/>
          <w:marTop w:val="0"/>
          <w:marBottom w:val="0"/>
          <w:divBdr>
            <w:top w:val="none" w:sz="0" w:space="0" w:color="auto"/>
            <w:left w:val="none" w:sz="0" w:space="0" w:color="auto"/>
            <w:bottom w:val="none" w:sz="0" w:space="0" w:color="auto"/>
            <w:right w:val="none" w:sz="0" w:space="0" w:color="auto"/>
          </w:divBdr>
        </w:div>
        <w:div w:id="1685860774">
          <w:marLeft w:val="0"/>
          <w:marRight w:val="0"/>
          <w:marTop w:val="0"/>
          <w:marBottom w:val="0"/>
          <w:divBdr>
            <w:top w:val="none" w:sz="0" w:space="0" w:color="auto"/>
            <w:left w:val="none" w:sz="0" w:space="0" w:color="auto"/>
            <w:bottom w:val="none" w:sz="0" w:space="0" w:color="auto"/>
            <w:right w:val="none" w:sz="0" w:space="0" w:color="auto"/>
          </w:divBdr>
        </w:div>
        <w:div w:id="1685979656">
          <w:marLeft w:val="0"/>
          <w:marRight w:val="0"/>
          <w:marTop w:val="0"/>
          <w:marBottom w:val="0"/>
          <w:divBdr>
            <w:top w:val="none" w:sz="0" w:space="0" w:color="auto"/>
            <w:left w:val="none" w:sz="0" w:space="0" w:color="auto"/>
            <w:bottom w:val="none" w:sz="0" w:space="0" w:color="auto"/>
            <w:right w:val="none" w:sz="0" w:space="0" w:color="auto"/>
          </w:divBdr>
        </w:div>
        <w:div w:id="1691030177">
          <w:marLeft w:val="0"/>
          <w:marRight w:val="0"/>
          <w:marTop w:val="0"/>
          <w:marBottom w:val="0"/>
          <w:divBdr>
            <w:top w:val="none" w:sz="0" w:space="0" w:color="auto"/>
            <w:left w:val="none" w:sz="0" w:space="0" w:color="auto"/>
            <w:bottom w:val="none" w:sz="0" w:space="0" w:color="auto"/>
            <w:right w:val="none" w:sz="0" w:space="0" w:color="auto"/>
          </w:divBdr>
        </w:div>
        <w:div w:id="1702828218">
          <w:marLeft w:val="0"/>
          <w:marRight w:val="0"/>
          <w:marTop w:val="0"/>
          <w:marBottom w:val="0"/>
          <w:divBdr>
            <w:top w:val="none" w:sz="0" w:space="0" w:color="auto"/>
            <w:left w:val="none" w:sz="0" w:space="0" w:color="auto"/>
            <w:bottom w:val="none" w:sz="0" w:space="0" w:color="auto"/>
            <w:right w:val="none" w:sz="0" w:space="0" w:color="auto"/>
          </w:divBdr>
        </w:div>
        <w:div w:id="1708598957">
          <w:marLeft w:val="0"/>
          <w:marRight w:val="0"/>
          <w:marTop w:val="0"/>
          <w:marBottom w:val="0"/>
          <w:divBdr>
            <w:top w:val="none" w:sz="0" w:space="0" w:color="auto"/>
            <w:left w:val="none" w:sz="0" w:space="0" w:color="auto"/>
            <w:bottom w:val="none" w:sz="0" w:space="0" w:color="auto"/>
            <w:right w:val="none" w:sz="0" w:space="0" w:color="auto"/>
          </w:divBdr>
        </w:div>
        <w:div w:id="1711145381">
          <w:marLeft w:val="0"/>
          <w:marRight w:val="0"/>
          <w:marTop w:val="0"/>
          <w:marBottom w:val="0"/>
          <w:divBdr>
            <w:top w:val="none" w:sz="0" w:space="0" w:color="auto"/>
            <w:left w:val="none" w:sz="0" w:space="0" w:color="auto"/>
            <w:bottom w:val="none" w:sz="0" w:space="0" w:color="auto"/>
            <w:right w:val="none" w:sz="0" w:space="0" w:color="auto"/>
          </w:divBdr>
        </w:div>
        <w:div w:id="1732381974">
          <w:marLeft w:val="0"/>
          <w:marRight w:val="0"/>
          <w:marTop w:val="0"/>
          <w:marBottom w:val="0"/>
          <w:divBdr>
            <w:top w:val="none" w:sz="0" w:space="0" w:color="auto"/>
            <w:left w:val="none" w:sz="0" w:space="0" w:color="auto"/>
            <w:bottom w:val="none" w:sz="0" w:space="0" w:color="auto"/>
            <w:right w:val="none" w:sz="0" w:space="0" w:color="auto"/>
          </w:divBdr>
        </w:div>
        <w:div w:id="1743529164">
          <w:marLeft w:val="0"/>
          <w:marRight w:val="0"/>
          <w:marTop w:val="0"/>
          <w:marBottom w:val="0"/>
          <w:divBdr>
            <w:top w:val="none" w:sz="0" w:space="0" w:color="auto"/>
            <w:left w:val="none" w:sz="0" w:space="0" w:color="auto"/>
            <w:bottom w:val="none" w:sz="0" w:space="0" w:color="auto"/>
            <w:right w:val="none" w:sz="0" w:space="0" w:color="auto"/>
          </w:divBdr>
        </w:div>
        <w:div w:id="1754281768">
          <w:marLeft w:val="0"/>
          <w:marRight w:val="0"/>
          <w:marTop w:val="0"/>
          <w:marBottom w:val="0"/>
          <w:divBdr>
            <w:top w:val="none" w:sz="0" w:space="0" w:color="auto"/>
            <w:left w:val="none" w:sz="0" w:space="0" w:color="auto"/>
            <w:bottom w:val="none" w:sz="0" w:space="0" w:color="auto"/>
            <w:right w:val="none" w:sz="0" w:space="0" w:color="auto"/>
          </w:divBdr>
        </w:div>
        <w:div w:id="1757557379">
          <w:marLeft w:val="0"/>
          <w:marRight w:val="0"/>
          <w:marTop w:val="0"/>
          <w:marBottom w:val="0"/>
          <w:divBdr>
            <w:top w:val="none" w:sz="0" w:space="0" w:color="auto"/>
            <w:left w:val="none" w:sz="0" w:space="0" w:color="auto"/>
            <w:bottom w:val="none" w:sz="0" w:space="0" w:color="auto"/>
            <w:right w:val="none" w:sz="0" w:space="0" w:color="auto"/>
          </w:divBdr>
        </w:div>
        <w:div w:id="1757558655">
          <w:marLeft w:val="0"/>
          <w:marRight w:val="0"/>
          <w:marTop w:val="0"/>
          <w:marBottom w:val="0"/>
          <w:divBdr>
            <w:top w:val="none" w:sz="0" w:space="0" w:color="auto"/>
            <w:left w:val="none" w:sz="0" w:space="0" w:color="auto"/>
            <w:bottom w:val="none" w:sz="0" w:space="0" w:color="auto"/>
            <w:right w:val="none" w:sz="0" w:space="0" w:color="auto"/>
          </w:divBdr>
        </w:div>
        <w:div w:id="1759979895">
          <w:marLeft w:val="0"/>
          <w:marRight w:val="0"/>
          <w:marTop w:val="0"/>
          <w:marBottom w:val="0"/>
          <w:divBdr>
            <w:top w:val="none" w:sz="0" w:space="0" w:color="auto"/>
            <w:left w:val="none" w:sz="0" w:space="0" w:color="auto"/>
            <w:bottom w:val="none" w:sz="0" w:space="0" w:color="auto"/>
            <w:right w:val="none" w:sz="0" w:space="0" w:color="auto"/>
          </w:divBdr>
        </w:div>
        <w:div w:id="1760103270">
          <w:marLeft w:val="0"/>
          <w:marRight w:val="0"/>
          <w:marTop w:val="0"/>
          <w:marBottom w:val="0"/>
          <w:divBdr>
            <w:top w:val="none" w:sz="0" w:space="0" w:color="auto"/>
            <w:left w:val="none" w:sz="0" w:space="0" w:color="auto"/>
            <w:bottom w:val="none" w:sz="0" w:space="0" w:color="auto"/>
            <w:right w:val="none" w:sz="0" w:space="0" w:color="auto"/>
          </w:divBdr>
        </w:div>
        <w:div w:id="1776097378">
          <w:marLeft w:val="0"/>
          <w:marRight w:val="0"/>
          <w:marTop w:val="0"/>
          <w:marBottom w:val="0"/>
          <w:divBdr>
            <w:top w:val="none" w:sz="0" w:space="0" w:color="auto"/>
            <w:left w:val="none" w:sz="0" w:space="0" w:color="auto"/>
            <w:bottom w:val="none" w:sz="0" w:space="0" w:color="auto"/>
            <w:right w:val="none" w:sz="0" w:space="0" w:color="auto"/>
          </w:divBdr>
        </w:div>
        <w:div w:id="1792161292">
          <w:marLeft w:val="0"/>
          <w:marRight w:val="0"/>
          <w:marTop w:val="0"/>
          <w:marBottom w:val="0"/>
          <w:divBdr>
            <w:top w:val="none" w:sz="0" w:space="0" w:color="auto"/>
            <w:left w:val="none" w:sz="0" w:space="0" w:color="auto"/>
            <w:bottom w:val="none" w:sz="0" w:space="0" w:color="auto"/>
            <w:right w:val="none" w:sz="0" w:space="0" w:color="auto"/>
          </w:divBdr>
        </w:div>
        <w:div w:id="1794210002">
          <w:marLeft w:val="0"/>
          <w:marRight w:val="0"/>
          <w:marTop w:val="0"/>
          <w:marBottom w:val="0"/>
          <w:divBdr>
            <w:top w:val="none" w:sz="0" w:space="0" w:color="auto"/>
            <w:left w:val="none" w:sz="0" w:space="0" w:color="auto"/>
            <w:bottom w:val="none" w:sz="0" w:space="0" w:color="auto"/>
            <w:right w:val="none" w:sz="0" w:space="0" w:color="auto"/>
          </w:divBdr>
        </w:div>
        <w:div w:id="1794790843">
          <w:marLeft w:val="0"/>
          <w:marRight w:val="0"/>
          <w:marTop w:val="0"/>
          <w:marBottom w:val="0"/>
          <w:divBdr>
            <w:top w:val="none" w:sz="0" w:space="0" w:color="auto"/>
            <w:left w:val="none" w:sz="0" w:space="0" w:color="auto"/>
            <w:bottom w:val="none" w:sz="0" w:space="0" w:color="auto"/>
            <w:right w:val="none" w:sz="0" w:space="0" w:color="auto"/>
          </w:divBdr>
        </w:div>
        <w:div w:id="1818764986">
          <w:marLeft w:val="0"/>
          <w:marRight w:val="0"/>
          <w:marTop w:val="0"/>
          <w:marBottom w:val="0"/>
          <w:divBdr>
            <w:top w:val="none" w:sz="0" w:space="0" w:color="auto"/>
            <w:left w:val="none" w:sz="0" w:space="0" w:color="auto"/>
            <w:bottom w:val="none" w:sz="0" w:space="0" w:color="auto"/>
            <w:right w:val="none" w:sz="0" w:space="0" w:color="auto"/>
          </w:divBdr>
        </w:div>
        <w:div w:id="1829055485">
          <w:marLeft w:val="0"/>
          <w:marRight w:val="0"/>
          <w:marTop w:val="0"/>
          <w:marBottom w:val="0"/>
          <w:divBdr>
            <w:top w:val="none" w:sz="0" w:space="0" w:color="auto"/>
            <w:left w:val="none" w:sz="0" w:space="0" w:color="auto"/>
            <w:bottom w:val="none" w:sz="0" w:space="0" w:color="auto"/>
            <w:right w:val="none" w:sz="0" w:space="0" w:color="auto"/>
          </w:divBdr>
        </w:div>
        <w:div w:id="1849636770">
          <w:marLeft w:val="0"/>
          <w:marRight w:val="0"/>
          <w:marTop w:val="0"/>
          <w:marBottom w:val="0"/>
          <w:divBdr>
            <w:top w:val="none" w:sz="0" w:space="0" w:color="auto"/>
            <w:left w:val="none" w:sz="0" w:space="0" w:color="auto"/>
            <w:bottom w:val="none" w:sz="0" w:space="0" w:color="auto"/>
            <w:right w:val="none" w:sz="0" w:space="0" w:color="auto"/>
          </w:divBdr>
        </w:div>
        <w:div w:id="1853639214">
          <w:marLeft w:val="0"/>
          <w:marRight w:val="0"/>
          <w:marTop w:val="0"/>
          <w:marBottom w:val="0"/>
          <w:divBdr>
            <w:top w:val="none" w:sz="0" w:space="0" w:color="auto"/>
            <w:left w:val="none" w:sz="0" w:space="0" w:color="auto"/>
            <w:bottom w:val="none" w:sz="0" w:space="0" w:color="auto"/>
            <w:right w:val="none" w:sz="0" w:space="0" w:color="auto"/>
          </w:divBdr>
        </w:div>
        <w:div w:id="1854373333">
          <w:marLeft w:val="0"/>
          <w:marRight w:val="0"/>
          <w:marTop w:val="0"/>
          <w:marBottom w:val="0"/>
          <w:divBdr>
            <w:top w:val="none" w:sz="0" w:space="0" w:color="auto"/>
            <w:left w:val="none" w:sz="0" w:space="0" w:color="auto"/>
            <w:bottom w:val="none" w:sz="0" w:space="0" w:color="auto"/>
            <w:right w:val="none" w:sz="0" w:space="0" w:color="auto"/>
          </w:divBdr>
        </w:div>
        <w:div w:id="1860318558">
          <w:marLeft w:val="0"/>
          <w:marRight w:val="0"/>
          <w:marTop w:val="0"/>
          <w:marBottom w:val="0"/>
          <w:divBdr>
            <w:top w:val="none" w:sz="0" w:space="0" w:color="auto"/>
            <w:left w:val="none" w:sz="0" w:space="0" w:color="auto"/>
            <w:bottom w:val="none" w:sz="0" w:space="0" w:color="auto"/>
            <w:right w:val="none" w:sz="0" w:space="0" w:color="auto"/>
          </w:divBdr>
        </w:div>
        <w:div w:id="1862354464">
          <w:marLeft w:val="0"/>
          <w:marRight w:val="0"/>
          <w:marTop w:val="0"/>
          <w:marBottom w:val="0"/>
          <w:divBdr>
            <w:top w:val="none" w:sz="0" w:space="0" w:color="auto"/>
            <w:left w:val="none" w:sz="0" w:space="0" w:color="auto"/>
            <w:bottom w:val="none" w:sz="0" w:space="0" w:color="auto"/>
            <w:right w:val="none" w:sz="0" w:space="0" w:color="auto"/>
          </w:divBdr>
        </w:div>
        <w:div w:id="1867870371">
          <w:marLeft w:val="0"/>
          <w:marRight w:val="0"/>
          <w:marTop w:val="0"/>
          <w:marBottom w:val="0"/>
          <w:divBdr>
            <w:top w:val="none" w:sz="0" w:space="0" w:color="auto"/>
            <w:left w:val="none" w:sz="0" w:space="0" w:color="auto"/>
            <w:bottom w:val="none" w:sz="0" w:space="0" w:color="auto"/>
            <w:right w:val="none" w:sz="0" w:space="0" w:color="auto"/>
          </w:divBdr>
        </w:div>
        <w:div w:id="1877043353">
          <w:marLeft w:val="0"/>
          <w:marRight w:val="0"/>
          <w:marTop w:val="0"/>
          <w:marBottom w:val="0"/>
          <w:divBdr>
            <w:top w:val="none" w:sz="0" w:space="0" w:color="auto"/>
            <w:left w:val="none" w:sz="0" w:space="0" w:color="auto"/>
            <w:bottom w:val="none" w:sz="0" w:space="0" w:color="auto"/>
            <w:right w:val="none" w:sz="0" w:space="0" w:color="auto"/>
          </w:divBdr>
        </w:div>
        <w:div w:id="1887377269">
          <w:marLeft w:val="0"/>
          <w:marRight w:val="0"/>
          <w:marTop w:val="0"/>
          <w:marBottom w:val="0"/>
          <w:divBdr>
            <w:top w:val="none" w:sz="0" w:space="0" w:color="auto"/>
            <w:left w:val="none" w:sz="0" w:space="0" w:color="auto"/>
            <w:bottom w:val="none" w:sz="0" w:space="0" w:color="auto"/>
            <w:right w:val="none" w:sz="0" w:space="0" w:color="auto"/>
          </w:divBdr>
        </w:div>
        <w:div w:id="1905095027">
          <w:marLeft w:val="0"/>
          <w:marRight w:val="0"/>
          <w:marTop w:val="0"/>
          <w:marBottom w:val="0"/>
          <w:divBdr>
            <w:top w:val="none" w:sz="0" w:space="0" w:color="auto"/>
            <w:left w:val="none" w:sz="0" w:space="0" w:color="auto"/>
            <w:bottom w:val="none" w:sz="0" w:space="0" w:color="auto"/>
            <w:right w:val="none" w:sz="0" w:space="0" w:color="auto"/>
          </w:divBdr>
        </w:div>
        <w:div w:id="1915318547">
          <w:marLeft w:val="0"/>
          <w:marRight w:val="0"/>
          <w:marTop w:val="0"/>
          <w:marBottom w:val="0"/>
          <w:divBdr>
            <w:top w:val="none" w:sz="0" w:space="0" w:color="auto"/>
            <w:left w:val="none" w:sz="0" w:space="0" w:color="auto"/>
            <w:bottom w:val="none" w:sz="0" w:space="0" w:color="auto"/>
            <w:right w:val="none" w:sz="0" w:space="0" w:color="auto"/>
          </w:divBdr>
        </w:div>
        <w:div w:id="1919364235">
          <w:marLeft w:val="0"/>
          <w:marRight w:val="0"/>
          <w:marTop w:val="0"/>
          <w:marBottom w:val="0"/>
          <w:divBdr>
            <w:top w:val="none" w:sz="0" w:space="0" w:color="auto"/>
            <w:left w:val="none" w:sz="0" w:space="0" w:color="auto"/>
            <w:bottom w:val="none" w:sz="0" w:space="0" w:color="auto"/>
            <w:right w:val="none" w:sz="0" w:space="0" w:color="auto"/>
          </w:divBdr>
        </w:div>
        <w:div w:id="1923249989">
          <w:marLeft w:val="0"/>
          <w:marRight w:val="0"/>
          <w:marTop w:val="0"/>
          <w:marBottom w:val="0"/>
          <w:divBdr>
            <w:top w:val="none" w:sz="0" w:space="0" w:color="auto"/>
            <w:left w:val="none" w:sz="0" w:space="0" w:color="auto"/>
            <w:bottom w:val="none" w:sz="0" w:space="0" w:color="auto"/>
            <w:right w:val="none" w:sz="0" w:space="0" w:color="auto"/>
          </w:divBdr>
        </w:div>
        <w:div w:id="1926185812">
          <w:marLeft w:val="0"/>
          <w:marRight w:val="0"/>
          <w:marTop w:val="0"/>
          <w:marBottom w:val="0"/>
          <w:divBdr>
            <w:top w:val="none" w:sz="0" w:space="0" w:color="auto"/>
            <w:left w:val="none" w:sz="0" w:space="0" w:color="auto"/>
            <w:bottom w:val="none" w:sz="0" w:space="0" w:color="auto"/>
            <w:right w:val="none" w:sz="0" w:space="0" w:color="auto"/>
          </w:divBdr>
        </w:div>
        <w:div w:id="1935431172">
          <w:marLeft w:val="0"/>
          <w:marRight w:val="0"/>
          <w:marTop w:val="0"/>
          <w:marBottom w:val="0"/>
          <w:divBdr>
            <w:top w:val="none" w:sz="0" w:space="0" w:color="auto"/>
            <w:left w:val="none" w:sz="0" w:space="0" w:color="auto"/>
            <w:bottom w:val="none" w:sz="0" w:space="0" w:color="auto"/>
            <w:right w:val="none" w:sz="0" w:space="0" w:color="auto"/>
          </w:divBdr>
        </w:div>
        <w:div w:id="1937596479">
          <w:marLeft w:val="0"/>
          <w:marRight w:val="0"/>
          <w:marTop w:val="0"/>
          <w:marBottom w:val="0"/>
          <w:divBdr>
            <w:top w:val="none" w:sz="0" w:space="0" w:color="auto"/>
            <w:left w:val="none" w:sz="0" w:space="0" w:color="auto"/>
            <w:bottom w:val="none" w:sz="0" w:space="0" w:color="auto"/>
            <w:right w:val="none" w:sz="0" w:space="0" w:color="auto"/>
          </w:divBdr>
        </w:div>
        <w:div w:id="1947541974">
          <w:marLeft w:val="0"/>
          <w:marRight w:val="0"/>
          <w:marTop w:val="0"/>
          <w:marBottom w:val="0"/>
          <w:divBdr>
            <w:top w:val="none" w:sz="0" w:space="0" w:color="auto"/>
            <w:left w:val="none" w:sz="0" w:space="0" w:color="auto"/>
            <w:bottom w:val="none" w:sz="0" w:space="0" w:color="auto"/>
            <w:right w:val="none" w:sz="0" w:space="0" w:color="auto"/>
          </w:divBdr>
        </w:div>
        <w:div w:id="1948613882">
          <w:marLeft w:val="0"/>
          <w:marRight w:val="0"/>
          <w:marTop w:val="0"/>
          <w:marBottom w:val="0"/>
          <w:divBdr>
            <w:top w:val="none" w:sz="0" w:space="0" w:color="auto"/>
            <w:left w:val="none" w:sz="0" w:space="0" w:color="auto"/>
            <w:bottom w:val="none" w:sz="0" w:space="0" w:color="auto"/>
            <w:right w:val="none" w:sz="0" w:space="0" w:color="auto"/>
          </w:divBdr>
        </w:div>
        <w:div w:id="1950578191">
          <w:marLeft w:val="0"/>
          <w:marRight w:val="0"/>
          <w:marTop w:val="0"/>
          <w:marBottom w:val="0"/>
          <w:divBdr>
            <w:top w:val="none" w:sz="0" w:space="0" w:color="auto"/>
            <w:left w:val="none" w:sz="0" w:space="0" w:color="auto"/>
            <w:bottom w:val="none" w:sz="0" w:space="0" w:color="auto"/>
            <w:right w:val="none" w:sz="0" w:space="0" w:color="auto"/>
          </w:divBdr>
        </w:div>
        <w:div w:id="1961448083">
          <w:marLeft w:val="0"/>
          <w:marRight w:val="0"/>
          <w:marTop w:val="0"/>
          <w:marBottom w:val="0"/>
          <w:divBdr>
            <w:top w:val="none" w:sz="0" w:space="0" w:color="auto"/>
            <w:left w:val="none" w:sz="0" w:space="0" w:color="auto"/>
            <w:bottom w:val="none" w:sz="0" w:space="0" w:color="auto"/>
            <w:right w:val="none" w:sz="0" w:space="0" w:color="auto"/>
          </w:divBdr>
        </w:div>
        <w:div w:id="1961640557">
          <w:marLeft w:val="0"/>
          <w:marRight w:val="0"/>
          <w:marTop w:val="0"/>
          <w:marBottom w:val="0"/>
          <w:divBdr>
            <w:top w:val="none" w:sz="0" w:space="0" w:color="auto"/>
            <w:left w:val="none" w:sz="0" w:space="0" w:color="auto"/>
            <w:bottom w:val="none" w:sz="0" w:space="0" w:color="auto"/>
            <w:right w:val="none" w:sz="0" w:space="0" w:color="auto"/>
          </w:divBdr>
        </w:div>
        <w:div w:id="1993827611">
          <w:marLeft w:val="0"/>
          <w:marRight w:val="0"/>
          <w:marTop w:val="0"/>
          <w:marBottom w:val="0"/>
          <w:divBdr>
            <w:top w:val="none" w:sz="0" w:space="0" w:color="auto"/>
            <w:left w:val="none" w:sz="0" w:space="0" w:color="auto"/>
            <w:bottom w:val="none" w:sz="0" w:space="0" w:color="auto"/>
            <w:right w:val="none" w:sz="0" w:space="0" w:color="auto"/>
          </w:divBdr>
        </w:div>
        <w:div w:id="2032031168">
          <w:marLeft w:val="0"/>
          <w:marRight w:val="0"/>
          <w:marTop w:val="0"/>
          <w:marBottom w:val="0"/>
          <w:divBdr>
            <w:top w:val="none" w:sz="0" w:space="0" w:color="auto"/>
            <w:left w:val="none" w:sz="0" w:space="0" w:color="auto"/>
            <w:bottom w:val="none" w:sz="0" w:space="0" w:color="auto"/>
            <w:right w:val="none" w:sz="0" w:space="0" w:color="auto"/>
          </w:divBdr>
        </w:div>
        <w:div w:id="2044473170">
          <w:marLeft w:val="0"/>
          <w:marRight w:val="0"/>
          <w:marTop w:val="0"/>
          <w:marBottom w:val="0"/>
          <w:divBdr>
            <w:top w:val="none" w:sz="0" w:space="0" w:color="auto"/>
            <w:left w:val="none" w:sz="0" w:space="0" w:color="auto"/>
            <w:bottom w:val="none" w:sz="0" w:space="0" w:color="auto"/>
            <w:right w:val="none" w:sz="0" w:space="0" w:color="auto"/>
          </w:divBdr>
        </w:div>
        <w:div w:id="2048411589">
          <w:marLeft w:val="0"/>
          <w:marRight w:val="0"/>
          <w:marTop w:val="0"/>
          <w:marBottom w:val="0"/>
          <w:divBdr>
            <w:top w:val="none" w:sz="0" w:space="0" w:color="auto"/>
            <w:left w:val="none" w:sz="0" w:space="0" w:color="auto"/>
            <w:bottom w:val="none" w:sz="0" w:space="0" w:color="auto"/>
            <w:right w:val="none" w:sz="0" w:space="0" w:color="auto"/>
          </w:divBdr>
        </w:div>
        <w:div w:id="2079397723">
          <w:marLeft w:val="0"/>
          <w:marRight w:val="0"/>
          <w:marTop w:val="0"/>
          <w:marBottom w:val="0"/>
          <w:divBdr>
            <w:top w:val="none" w:sz="0" w:space="0" w:color="auto"/>
            <w:left w:val="none" w:sz="0" w:space="0" w:color="auto"/>
            <w:bottom w:val="none" w:sz="0" w:space="0" w:color="auto"/>
            <w:right w:val="none" w:sz="0" w:space="0" w:color="auto"/>
          </w:divBdr>
        </w:div>
        <w:div w:id="2080865965">
          <w:marLeft w:val="0"/>
          <w:marRight w:val="0"/>
          <w:marTop w:val="0"/>
          <w:marBottom w:val="0"/>
          <w:divBdr>
            <w:top w:val="none" w:sz="0" w:space="0" w:color="auto"/>
            <w:left w:val="none" w:sz="0" w:space="0" w:color="auto"/>
            <w:bottom w:val="none" w:sz="0" w:space="0" w:color="auto"/>
            <w:right w:val="none" w:sz="0" w:space="0" w:color="auto"/>
          </w:divBdr>
        </w:div>
        <w:div w:id="2117675067">
          <w:marLeft w:val="0"/>
          <w:marRight w:val="0"/>
          <w:marTop w:val="0"/>
          <w:marBottom w:val="0"/>
          <w:divBdr>
            <w:top w:val="none" w:sz="0" w:space="0" w:color="auto"/>
            <w:left w:val="none" w:sz="0" w:space="0" w:color="auto"/>
            <w:bottom w:val="none" w:sz="0" w:space="0" w:color="auto"/>
            <w:right w:val="none" w:sz="0" w:space="0" w:color="auto"/>
          </w:divBdr>
        </w:div>
        <w:div w:id="2117751949">
          <w:marLeft w:val="0"/>
          <w:marRight w:val="0"/>
          <w:marTop w:val="0"/>
          <w:marBottom w:val="0"/>
          <w:divBdr>
            <w:top w:val="none" w:sz="0" w:space="0" w:color="auto"/>
            <w:left w:val="none" w:sz="0" w:space="0" w:color="auto"/>
            <w:bottom w:val="none" w:sz="0" w:space="0" w:color="auto"/>
            <w:right w:val="none" w:sz="0" w:space="0" w:color="auto"/>
          </w:divBdr>
        </w:div>
        <w:div w:id="2127504667">
          <w:marLeft w:val="0"/>
          <w:marRight w:val="0"/>
          <w:marTop w:val="0"/>
          <w:marBottom w:val="0"/>
          <w:divBdr>
            <w:top w:val="none" w:sz="0" w:space="0" w:color="auto"/>
            <w:left w:val="none" w:sz="0" w:space="0" w:color="auto"/>
            <w:bottom w:val="none" w:sz="0" w:space="0" w:color="auto"/>
            <w:right w:val="none" w:sz="0" w:space="0" w:color="auto"/>
          </w:divBdr>
        </w:div>
        <w:div w:id="2146118848">
          <w:marLeft w:val="0"/>
          <w:marRight w:val="0"/>
          <w:marTop w:val="0"/>
          <w:marBottom w:val="0"/>
          <w:divBdr>
            <w:top w:val="none" w:sz="0" w:space="0" w:color="auto"/>
            <w:left w:val="none" w:sz="0" w:space="0" w:color="auto"/>
            <w:bottom w:val="none" w:sz="0" w:space="0" w:color="auto"/>
            <w:right w:val="none" w:sz="0" w:space="0" w:color="auto"/>
          </w:divBdr>
        </w:div>
      </w:divsChild>
    </w:div>
    <w:div w:id="222369374">
      <w:bodyDiv w:val="1"/>
      <w:marLeft w:val="0"/>
      <w:marRight w:val="0"/>
      <w:marTop w:val="0"/>
      <w:marBottom w:val="0"/>
      <w:divBdr>
        <w:top w:val="none" w:sz="0" w:space="0" w:color="auto"/>
        <w:left w:val="none" w:sz="0" w:space="0" w:color="auto"/>
        <w:bottom w:val="none" w:sz="0" w:space="0" w:color="auto"/>
        <w:right w:val="none" w:sz="0" w:space="0" w:color="auto"/>
      </w:divBdr>
    </w:div>
    <w:div w:id="238910810">
      <w:bodyDiv w:val="1"/>
      <w:marLeft w:val="0"/>
      <w:marRight w:val="0"/>
      <w:marTop w:val="0"/>
      <w:marBottom w:val="0"/>
      <w:divBdr>
        <w:top w:val="none" w:sz="0" w:space="0" w:color="auto"/>
        <w:left w:val="none" w:sz="0" w:space="0" w:color="auto"/>
        <w:bottom w:val="none" w:sz="0" w:space="0" w:color="auto"/>
        <w:right w:val="none" w:sz="0" w:space="0" w:color="auto"/>
      </w:divBdr>
    </w:div>
    <w:div w:id="245765847">
      <w:bodyDiv w:val="1"/>
      <w:marLeft w:val="0"/>
      <w:marRight w:val="0"/>
      <w:marTop w:val="0"/>
      <w:marBottom w:val="0"/>
      <w:divBdr>
        <w:top w:val="none" w:sz="0" w:space="0" w:color="auto"/>
        <w:left w:val="none" w:sz="0" w:space="0" w:color="auto"/>
        <w:bottom w:val="none" w:sz="0" w:space="0" w:color="auto"/>
        <w:right w:val="none" w:sz="0" w:space="0" w:color="auto"/>
      </w:divBdr>
    </w:div>
    <w:div w:id="246498344">
      <w:bodyDiv w:val="1"/>
      <w:marLeft w:val="0"/>
      <w:marRight w:val="0"/>
      <w:marTop w:val="0"/>
      <w:marBottom w:val="0"/>
      <w:divBdr>
        <w:top w:val="none" w:sz="0" w:space="0" w:color="auto"/>
        <w:left w:val="none" w:sz="0" w:space="0" w:color="auto"/>
        <w:bottom w:val="none" w:sz="0" w:space="0" w:color="auto"/>
        <w:right w:val="none" w:sz="0" w:space="0" w:color="auto"/>
      </w:divBdr>
    </w:div>
    <w:div w:id="252394805">
      <w:bodyDiv w:val="1"/>
      <w:marLeft w:val="0"/>
      <w:marRight w:val="0"/>
      <w:marTop w:val="0"/>
      <w:marBottom w:val="0"/>
      <w:divBdr>
        <w:top w:val="none" w:sz="0" w:space="0" w:color="auto"/>
        <w:left w:val="none" w:sz="0" w:space="0" w:color="auto"/>
        <w:bottom w:val="none" w:sz="0" w:space="0" w:color="auto"/>
        <w:right w:val="none" w:sz="0" w:space="0" w:color="auto"/>
      </w:divBdr>
    </w:div>
    <w:div w:id="269433454">
      <w:bodyDiv w:val="1"/>
      <w:marLeft w:val="0"/>
      <w:marRight w:val="0"/>
      <w:marTop w:val="0"/>
      <w:marBottom w:val="0"/>
      <w:divBdr>
        <w:top w:val="none" w:sz="0" w:space="0" w:color="auto"/>
        <w:left w:val="none" w:sz="0" w:space="0" w:color="auto"/>
        <w:bottom w:val="none" w:sz="0" w:space="0" w:color="auto"/>
        <w:right w:val="none" w:sz="0" w:space="0" w:color="auto"/>
      </w:divBdr>
    </w:div>
    <w:div w:id="282274533">
      <w:bodyDiv w:val="1"/>
      <w:marLeft w:val="0"/>
      <w:marRight w:val="0"/>
      <w:marTop w:val="0"/>
      <w:marBottom w:val="0"/>
      <w:divBdr>
        <w:top w:val="none" w:sz="0" w:space="0" w:color="auto"/>
        <w:left w:val="none" w:sz="0" w:space="0" w:color="auto"/>
        <w:bottom w:val="none" w:sz="0" w:space="0" w:color="auto"/>
        <w:right w:val="none" w:sz="0" w:space="0" w:color="auto"/>
      </w:divBdr>
      <w:divsChild>
        <w:div w:id="266235402">
          <w:marLeft w:val="0"/>
          <w:marRight w:val="0"/>
          <w:marTop w:val="0"/>
          <w:marBottom w:val="0"/>
          <w:divBdr>
            <w:top w:val="none" w:sz="0" w:space="0" w:color="auto"/>
            <w:left w:val="none" w:sz="0" w:space="0" w:color="auto"/>
            <w:bottom w:val="none" w:sz="0" w:space="0" w:color="auto"/>
            <w:right w:val="none" w:sz="0" w:space="0" w:color="auto"/>
          </w:divBdr>
        </w:div>
        <w:div w:id="269511768">
          <w:marLeft w:val="0"/>
          <w:marRight w:val="0"/>
          <w:marTop w:val="0"/>
          <w:marBottom w:val="0"/>
          <w:divBdr>
            <w:top w:val="none" w:sz="0" w:space="0" w:color="auto"/>
            <w:left w:val="none" w:sz="0" w:space="0" w:color="auto"/>
            <w:bottom w:val="none" w:sz="0" w:space="0" w:color="auto"/>
            <w:right w:val="none" w:sz="0" w:space="0" w:color="auto"/>
          </w:divBdr>
        </w:div>
        <w:div w:id="345519722">
          <w:marLeft w:val="0"/>
          <w:marRight w:val="0"/>
          <w:marTop w:val="0"/>
          <w:marBottom w:val="0"/>
          <w:divBdr>
            <w:top w:val="none" w:sz="0" w:space="0" w:color="auto"/>
            <w:left w:val="none" w:sz="0" w:space="0" w:color="auto"/>
            <w:bottom w:val="none" w:sz="0" w:space="0" w:color="auto"/>
            <w:right w:val="none" w:sz="0" w:space="0" w:color="auto"/>
          </w:divBdr>
        </w:div>
        <w:div w:id="1029724318">
          <w:marLeft w:val="0"/>
          <w:marRight w:val="0"/>
          <w:marTop w:val="0"/>
          <w:marBottom w:val="0"/>
          <w:divBdr>
            <w:top w:val="none" w:sz="0" w:space="0" w:color="auto"/>
            <w:left w:val="none" w:sz="0" w:space="0" w:color="auto"/>
            <w:bottom w:val="none" w:sz="0" w:space="0" w:color="auto"/>
            <w:right w:val="none" w:sz="0" w:space="0" w:color="auto"/>
          </w:divBdr>
        </w:div>
        <w:div w:id="1275750835">
          <w:marLeft w:val="0"/>
          <w:marRight w:val="0"/>
          <w:marTop w:val="0"/>
          <w:marBottom w:val="0"/>
          <w:divBdr>
            <w:top w:val="none" w:sz="0" w:space="0" w:color="auto"/>
            <w:left w:val="none" w:sz="0" w:space="0" w:color="auto"/>
            <w:bottom w:val="none" w:sz="0" w:space="0" w:color="auto"/>
            <w:right w:val="none" w:sz="0" w:space="0" w:color="auto"/>
          </w:divBdr>
        </w:div>
        <w:div w:id="1349453683">
          <w:marLeft w:val="0"/>
          <w:marRight w:val="0"/>
          <w:marTop w:val="0"/>
          <w:marBottom w:val="0"/>
          <w:divBdr>
            <w:top w:val="none" w:sz="0" w:space="0" w:color="auto"/>
            <w:left w:val="none" w:sz="0" w:space="0" w:color="auto"/>
            <w:bottom w:val="none" w:sz="0" w:space="0" w:color="auto"/>
            <w:right w:val="none" w:sz="0" w:space="0" w:color="auto"/>
          </w:divBdr>
        </w:div>
        <w:div w:id="1538011017">
          <w:marLeft w:val="0"/>
          <w:marRight w:val="0"/>
          <w:marTop w:val="0"/>
          <w:marBottom w:val="0"/>
          <w:divBdr>
            <w:top w:val="none" w:sz="0" w:space="0" w:color="auto"/>
            <w:left w:val="none" w:sz="0" w:space="0" w:color="auto"/>
            <w:bottom w:val="none" w:sz="0" w:space="0" w:color="auto"/>
            <w:right w:val="none" w:sz="0" w:space="0" w:color="auto"/>
          </w:divBdr>
        </w:div>
      </w:divsChild>
    </w:div>
    <w:div w:id="315956123">
      <w:bodyDiv w:val="1"/>
      <w:marLeft w:val="0"/>
      <w:marRight w:val="0"/>
      <w:marTop w:val="0"/>
      <w:marBottom w:val="0"/>
      <w:divBdr>
        <w:top w:val="none" w:sz="0" w:space="0" w:color="auto"/>
        <w:left w:val="none" w:sz="0" w:space="0" w:color="auto"/>
        <w:bottom w:val="none" w:sz="0" w:space="0" w:color="auto"/>
        <w:right w:val="none" w:sz="0" w:space="0" w:color="auto"/>
      </w:divBdr>
    </w:div>
    <w:div w:id="317156408">
      <w:bodyDiv w:val="1"/>
      <w:marLeft w:val="0"/>
      <w:marRight w:val="0"/>
      <w:marTop w:val="0"/>
      <w:marBottom w:val="0"/>
      <w:divBdr>
        <w:top w:val="none" w:sz="0" w:space="0" w:color="auto"/>
        <w:left w:val="none" w:sz="0" w:space="0" w:color="auto"/>
        <w:bottom w:val="none" w:sz="0" w:space="0" w:color="auto"/>
        <w:right w:val="none" w:sz="0" w:space="0" w:color="auto"/>
      </w:divBdr>
    </w:div>
    <w:div w:id="326830440">
      <w:bodyDiv w:val="1"/>
      <w:marLeft w:val="0"/>
      <w:marRight w:val="0"/>
      <w:marTop w:val="0"/>
      <w:marBottom w:val="0"/>
      <w:divBdr>
        <w:top w:val="none" w:sz="0" w:space="0" w:color="auto"/>
        <w:left w:val="none" w:sz="0" w:space="0" w:color="auto"/>
        <w:bottom w:val="none" w:sz="0" w:space="0" w:color="auto"/>
        <w:right w:val="none" w:sz="0" w:space="0" w:color="auto"/>
      </w:divBdr>
    </w:div>
    <w:div w:id="347176767">
      <w:bodyDiv w:val="1"/>
      <w:marLeft w:val="0"/>
      <w:marRight w:val="0"/>
      <w:marTop w:val="0"/>
      <w:marBottom w:val="0"/>
      <w:divBdr>
        <w:top w:val="none" w:sz="0" w:space="0" w:color="auto"/>
        <w:left w:val="none" w:sz="0" w:space="0" w:color="auto"/>
        <w:bottom w:val="none" w:sz="0" w:space="0" w:color="auto"/>
        <w:right w:val="none" w:sz="0" w:space="0" w:color="auto"/>
      </w:divBdr>
    </w:div>
    <w:div w:id="429545482">
      <w:bodyDiv w:val="1"/>
      <w:marLeft w:val="0"/>
      <w:marRight w:val="0"/>
      <w:marTop w:val="0"/>
      <w:marBottom w:val="0"/>
      <w:divBdr>
        <w:top w:val="none" w:sz="0" w:space="0" w:color="auto"/>
        <w:left w:val="none" w:sz="0" w:space="0" w:color="auto"/>
        <w:bottom w:val="none" w:sz="0" w:space="0" w:color="auto"/>
        <w:right w:val="none" w:sz="0" w:space="0" w:color="auto"/>
      </w:divBdr>
    </w:div>
    <w:div w:id="435446934">
      <w:bodyDiv w:val="1"/>
      <w:marLeft w:val="0"/>
      <w:marRight w:val="0"/>
      <w:marTop w:val="0"/>
      <w:marBottom w:val="0"/>
      <w:divBdr>
        <w:top w:val="none" w:sz="0" w:space="0" w:color="auto"/>
        <w:left w:val="none" w:sz="0" w:space="0" w:color="auto"/>
        <w:bottom w:val="none" w:sz="0" w:space="0" w:color="auto"/>
        <w:right w:val="none" w:sz="0" w:space="0" w:color="auto"/>
      </w:divBdr>
    </w:div>
    <w:div w:id="488133681">
      <w:bodyDiv w:val="1"/>
      <w:marLeft w:val="0"/>
      <w:marRight w:val="0"/>
      <w:marTop w:val="0"/>
      <w:marBottom w:val="0"/>
      <w:divBdr>
        <w:top w:val="none" w:sz="0" w:space="0" w:color="auto"/>
        <w:left w:val="none" w:sz="0" w:space="0" w:color="auto"/>
        <w:bottom w:val="none" w:sz="0" w:space="0" w:color="auto"/>
        <w:right w:val="none" w:sz="0" w:space="0" w:color="auto"/>
      </w:divBdr>
      <w:divsChild>
        <w:div w:id="6059507">
          <w:marLeft w:val="0"/>
          <w:marRight w:val="0"/>
          <w:marTop w:val="0"/>
          <w:marBottom w:val="0"/>
          <w:divBdr>
            <w:top w:val="none" w:sz="0" w:space="0" w:color="auto"/>
            <w:left w:val="none" w:sz="0" w:space="0" w:color="auto"/>
            <w:bottom w:val="none" w:sz="0" w:space="0" w:color="auto"/>
            <w:right w:val="none" w:sz="0" w:space="0" w:color="auto"/>
          </w:divBdr>
        </w:div>
        <w:div w:id="445806877">
          <w:marLeft w:val="0"/>
          <w:marRight w:val="0"/>
          <w:marTop w:val="0"/>
          <w:marBottom w:val="0"/>
          <w:divBdr>
            <w:top w:val="none" w:sz="0" w:space="0" w:color="auto"/>
            <w:left w:val="none" w:sz="0" w:space="0" w:color="auto"/>
            <w:bottom w:val="none" w:sz="0" w:space="0" w:color="auto"/>
            <w:right w:val="none" w:sz="0" w:space="0" w:color="auto"/>
          </w:divBdr>
        </w:div>
        <w:div w:id="552421844">
          <w:marLeft w:val="0"/>
          <w:marRight w:val="0"/>
          <w:marTop w:val="0"/>
          <w:marBottom w:val="0"/>
          <w:divBdr>
            <w:top w:val="none" w:sz="0" w:space="0" w:color="auto"/>
            <w:left w:val="none" w:sz="0" w:space="0" w:color="auto"/>
            <w:bottom w:val="none" w:sz="0" w:space="0" w:color="auto"/>
            <w:right w:val="none" w:sz="0" w:space="0" w:color="auto"/>
          </w:divBdr>
        </w:div>
        <w:div w:id="1293251398">
          <w:marLeft w:val="0"/>
          <w:marRight w:val="0"/>
          <w:marTop w:val="0"/>
          <w:marBottom w:val="0"/>
          <w:divBdr>
            <w:top w:val="none" w:sz="0" w:space="0" w:color="auto"/>
            <w:left w:val="none" w:sz="0" w:space="0" w:color="auto"/>
            <w:bottom w:val="none" w:sz="0" w:space="0" w:color="auto"/>
            <w:right w:val="none" w:sz="0" w:space="0" w:color="auto"/>
          </w:divBdr>
        </w:div>
        <w:div w:id="1474830108">
          <w:marLeft w:val="0"/>
          <w:marRight w:val="0"/>
          <w:marTop w:val="0"/>
          <w:marBottom w:val="0"/>
          <w:divBdr>
            <w:top w:val="none" w:sz="0" w:space="0" w:color="auto"/>
            <w:left w:val="none" w:sz="0" w:space="0" w:color="auto"/>
            <w:bottom w:val="none" w:sz="0" w:space="0" w:color="auto"/>
            <w:right w:val="none" w:sz="0" w:space="0" w:color="auto"/>
          </w:divBdr>
        </w:div>
        <w:div w:id="1921138890">
          <w:marLeft w:val="0"/>
          <w:marRight w:val="0"/>
          <w:marTop w:val="0"/>
          <w:marBottom w:val="0"/>
          <w:divBdr>
            <w:top w:val="none" w:sz="0" w:space="0" w:color="auto"/>
            <w:left w:val="none" w:sz="0" w:space="0" w:color="auto"/>
            <w:bottom w:val="none" w:sz="0" w:space="0" w:color="auto"/>
            <w:right w:val="none" w:sz="0" w:space="0" w:color="auto"/>
          </w:divBdr>
        </w:div>
        <w:div w:id="2106028148">
          <w:marLeft w:val="0"/>
          <w:marRight w:val="0"/>
          <w:marTop w:val="0"/>
          <w:marBottom w:val="0"/>
          <w:divBdr>
            <w:top w:val="none" w:sz="0" w:space="0" w:color="auto"/>
            <w:left w:val="none" w:sz="0" w:space="0" w:color="auto"/>
            <w:bottom w:val="none" w:sz="0" w:space="0" w:color="auto"/>
            <w:right w:val="none" w:sz="0" w:space="0" w:color="auto"/>
          </w:divBdr>
        </w:div>
      </w:divsChild>
    </w:div>
    <w:div w:id="503015081">
      <w:bodyDiv w:val="1"/>
      <w:marLeft w:val="0"/>
      <w:marRight w:val="0"/>
      <w:marTop w:val="0"/>
      <w:marBottom w:val="0"/>
      <w:divBdr>
        <w:top w:val="none" w:sz="0" w:space="0" w:color="auto"/>
        <w:left w:val="none" w:sz="0" w:space="0" w:color="auto"/>
        <w:bottom w:val="none" w:sz="0" w:space="0" w:color="auto"/>
        <w:right w:val="none" w:sz="0" w:space="0" w:color="auto"/>
      </w:divBdr>
    </w:div>
    <w:div w:id="545988843">
      <w:bodyDiv w:val="1"/>
      <w:marLeft w:val="0"/>
      <w:marRight w:val="0"/>
      <w:marTop w:val="0"/>
      <w:marBottom w:val="0"/>
      <w:divBdr>
        <w:top w:val="none" w:sz="0" w:space="0" w:color="auto"/>
        <w:left w:val="none" w:sz="0" w:space="0" w:color="auto"/>
        <w:bottom w:val="none" w:sz="0" w:space="0" w:color="auto"/>
        <w:right w:val="none" w:sz="0" w:space="0" w:color="auto"/>
      </w:divBdr>
    </w:div>
    <w:div w:id="579481345">
      <w:bodyDiv w:val="1"/>
      <w:marLeft w:val="0"/>
      <w:marRight w:val="0"/>
      <w:marTop w:val="0"/>
      <w:marBottom w:val="0"/>
      <w:divBdr>
        <w:top w:val="none" w:sz="0" w:space="0" w:color="auto"/>
        <w:left w:val="none" w:sz="0" w:space="0" w:color="auto"/>
        <w:bottom w:val="none" w:sz="0" w:space="0" w:color="auto"/>
        <w:right w:val="none" w:sz="0" w:space="0" w:color="auto"/>
      </w:divBdr>
    </w:div>
    <w:div w:id="629017825">
      <w:bodyDiv w:val="1"/>
      <w:marLeft w:val="0"/>
      <w:marRight w:val="0"/>
      <w:marTop w:val="0"/>
      <w:marBottom w:val="0"/>
      <w:divBdr>
        <w:top w:val="none" w:sz="0" w:space="0" w:color="auto"/>
        <w:left w:val="none" w:sz="0" w:space="0" w:color="auto"/>
        <w:bottom w:val="none" w:sz="0" w:space="0" w:color="auto"/>
        <w:right w:val="none" w:sz="0" w:space="0" w:color="auto"/>
      </w:divBdr>
    </w:div>
    <w:div w:id="636683006">
      <w:bodyDiv w:val="1"/>
      <w:marLeft w:val="0"/>
      <w:marRight w:val="0"/>
      <w:marTop w:val="0"/>
      <w:marBottom w:val="0"/>
      <w:divBdr>
        <w:top w:val="none" w:sz="0" w:space="0" w:color="auto"/>
        <w:left w:val="none" w:sz="0" w:space="0" w:color="auto"/>
        <w:bottom w:val="none" w:sz="0" w:space="0" w:color="auto"/>
        <w:right w:val="none" w:sz="0" w:space="0" w:color="auto"/>
      </w:divBdr>
    </w:div>
    <w:div w:id="646592212">
      <w:bodyDiv w:val="1"/>
      <w:marLeft w:val="0"/>
      <w:marRight w:val="0"/>
      <w:marTop w:val="0"/>
      <w:marBottom w:val="0"/>
      <w:divBdr>
        <w:top w:val="none" w:sz="0" w:space="0" w:color="auto"/>
        <w:left w:val="none" w:sz="0" w:space="0" w:color="auto"/>
        <w:bottom w:val="none" w:sz="0" w:space="0" w:color="auto"/>
        <w:right w:val="none" w:sz="0" w:space="0" w:color="auto"/>
      </w:divBdr>
    </w:div>
    <w:div w:id="652877505">
      <w:bodyDiv w:val="1"/>
      <w:marLeft w:val="0"/>
      <w:marRight w:val="0"/>
      <w:marTop w:val="0"/>
      <w:marBottom w:val="0"/>
      <w:divBdr>
        <w:top w:val="none" w:sz="0" w:space="0" w:color="auto"/>
        <w:left w:val="none" w:sz="0" w:space="0" w:color="auto"/>
        <w:bottom w:val="none" w:sz="0" w:space="0" w:color="auto"/>
        <w:right w:val="none" w:sz="0" w:space="0" w:color="auto"/>
      </w:divBdr>
    </w:div>
    <w:div w:id="661128139">
      <w:bodyDiv w:val="1"/>
      <w:marLeft w:val="0"/>
      <w:marRight w:val="0"/>
      <w:marTop w:val="0"/>
      <w:marBottom w:val="0"/>
      <w:divBdr>
        <w:top w:val="none" w:sz="0" w:space="0" w:color="auto"/>
        <w:left w:val="none" w:sz="0" w:space="0" w:color="auto"/>
        <w:bottom w:val="none" w:sz="0" w:space="0" w:color="auto"/>
        <w:right w:val="none" w:sz="0" w:space="0" w:color="auto"/>
      </w:divBdr>
    </w:div>
    <w:div w:id="688726917">
      <w:bodyDiv w:val="1"/>
      <w:marLeft w:val="0"/>
      <w:marRight w:val="0"/>
      <w:marTop w:val="0"/>
      <w:marBottom w:val="0"/>
      <w:divBdr>
        <w:top w:val="none" w:sz="0" w:space="0" w:color="auto"/>
        <w:left w:val="none" w:sz="0" w:space="0" w:color="auto"/>
        <w:bottom w:val="none" w:sz="0" w:space="0" w:color="auto"/>
        <w:right w:val="none" w:sz="0" w:space="0" w:color="auto"/>
      </w:divBdr>
    </w:div>
    <w:div w:id="805005594">
      <w:bodyDiv w:val="1"/>
      <w:marLeft w:val="0"/>
      <w:marRight w:val="0"/>
      <w:marTop w:val="0"/>
      <w:marBottom w:val="0"/>
      <w:divBdr>
        <w:top w:val="none" w:sz="0" w:space="0" w:color="auto"/>
        <w:left w:val="none" w:sz="0" w:space="0" w:color="auto"/>
        <w:bottom w:val="none" w:sz="0" w:space="0" w:color="auto"/>
        <w:right w:val="none" w:sz="0" w:space="0" w:color="auto"/>
      </w:divBdr>
    </w:div>
    <w:div w:id="862937759">
      <w:bodyDiv w:val="1"/>
      <w:marLeft w:val="0"/>
      <w:marRight w:val="0"/>
      <w:marTop w:val="0"/>
      <w:marBottom w:val="0"/>
      <w:divBdr>
        <w:top w:val="none" w:sz="0" w:space="0" w:color="auto"/>
        <w:left w:val="none" w:sz="0" w:space="0" w:color="auto"/>
        <w:bottom w:val="none" w:sz="0" w:space="0" w:color="auto"/>
        <w:right w:val="none" w:sz="0" w:space="0" w:color="auto"/>
      </w:divBdr>
    </w:div>
    <w:div w:id="878057294">
      <w:bodyDiv w:val="1"/>
      <w:marLeft w:val="0"/>
      <w:marRight w:val="0"/>
      <w:marTop w:val="0"/>
      <w:marBottom w:val="0"/>
      <w:divBdr>
        <w:top w:val="none" w:sz="0" w:space="0" w:color="auto"/>
        <w:left w:val="none" w:sz="0" w:space="0" w:color="auto"/>
        <w:bottom w:val="none" w:sz="0" w:space="0" w:color="auto"/>
        <w:right w:val="none" w:sz="0" w:space="0" w:color="auto"/>
      </w:divBdr>
    </w:div>
    <w:div w:id="894782468">
      <w:bodyDiv w:val="1"/>
      <w:marLeft w:val="0"/>
      <w:marRight w:val="0"/>
      <w:marTop w:val="0"/>
      <w:marBottom w:val="0"/>
      <w:divBdr>
        <w:top w:val="none" w:sz="0" w:space="0" w:color="auto"/>
        <w:left w:val="none" w:sz="0" w:space="0" w:color="auto"/>
        <w:bottom w:val="none" w:sz="0" w:space="0" w:color="auto"/>
        <w:right w:val="none" w:sz="0" w:space="0" w:color="auto"/>
      </w:divBdr>
    </w:div>
    <w:div w:id="1021786759">
      <w:bodyDiv w:val="1"/>
      <w:marLeft w:val="0"/>
      <w:marRight w:val="0"/>
      <w:marTop w:val="0"/>
      <w:marBottom w:val="0"/>
      <w:divBdr>
        <w:top w:val="none" w:sz="0" w:space="0" w:color="auto"/>
        <w:left w:val="none" w:sz="0" w:space="0" w:color="auto"/>
        <w:bottom w:val="none" w:sz="0" w:space="0" w:color="auto"/>
        <w:right w:val="none" w:sz="0" w:space="0" w:color="auto"/>
      </w:divBdr>
    </w:div>
    <w:div w:id="1155612278">
      <w:bodyDiv w:val="1"/>
      <w:marLeft w:val="0"/>
      <w:marRight w:val="0"/>
      <w:marTop w:val="0"/>
      <w:marBottom w:val="0"/>
      <w:divBdr>
        <w:top w:val="none" w:sz="0" w:space="0" w:color="auto"/>
        <w:left w:val="none" w:sz="0" w:space="0" w:color="auto"/>
        <w:bottom w:val="none" w:sz="0" w:space="0" w:color="auto"/>
        <w:right w:val="none" w:sz="0" w:space="0" w:color="auto"/>
      </w:divBdr>
    </w:div>
    <w:div w:id="1161433143">
      <w:bodyDiv w:val="1"/>
      <w:marLeft w:val="0"/>
      <w:marRight w:val="0"/>
      <w:marTop w:val="0"/>
      <w:marBottom w:val="0"/>
      <w:divBdr>
        <w:top w:val="none" w:sz="0" w:space="0" w:color="auto"/>
        <w:left w:val="none" w:sz="0" w:space="0" w:color="auto"/>
        <w:bottom w:val="none" w:sz="0" w:space="0" w:color="auto"/>
        <w:right w:val="none" w:sz="0" w:space="0" w:color="auto"/>
      </w:divBdr>
    </w:div>
    <w:div w:id="1169829642">
      <w:bodyDiv w:val="1"/>
      <w:marLeft w:val="0"/>
      <w:marRight w:val="0"/>
      <w:marTop w:val="0"/>
      <w:marBottom w:val="0"/>
      <w:divBdr>
        <w:top w:val="none" w:sz="0" w:space="0" w:color="auto"/>
        <w:left w:val="none" w:sz="0" w:space="0" w:color="auto"/>
        <w:bottom w:val="none" w:sz="0" w:space="0" w:color="auto"/>
        <w:right w:val="none" w:sz="0" w:space="0" w:color="auto"/>
      </w:divBdr>
      <w:divsChild>
        <w:div w:id="20419294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3782655">
      <w:bodyDiv w:val="1"/>
      <w:marLeft w:val="0"/>
      <w:marRight w:val="0"/>
      <w:marTop w:val="0"/>
      <w:marBottom w:val="0"/>
      <w:divBdr>
        <w:top w:val="none" w:sz="0" w:space="0" w:color="auto"/>
        <w:left w:val="none" w:sz="0" w:space="0" w:color="auto"/>
        <w:bottom w:val="none" w:sz="0" w:space="0" w:color="auto"/>
        <w:right w:val="none" w:sz="0" w:space="0" w:color="auto"/>
      </w:divBdr>
    </w:div>
    <w:div w:id="1272205834">
      <w:bodyDiv w:val="1"/>
      <w:marLeft w:val="0"/>
      <w:marRight w:val="0"/>
      <w:marTop w:val="0"/>
      <w:marBottom w:val="0"/>
      <w:divBdr>
        <w:top w:val="none" w:sz="0" w:space="0" w:color="auto"/>
        <w:left w:val="none" w:sz="0" w:space="0" w:color="auto"/>
        <w:bottom w:val="none" w:sz="0" w:space="0" w:color="auto"/>
        <w:right w:val="none" w:sz="0" w:space="0" w:color="auto"/>
      </w:divBdr>
    </w:div>
    <w:div w:id="1276786133">
      <w:bodyDiv w:val="1"/>
      <w:marLeft w:val="0"/>
      <w:marRight w:val="0"/>
      <w:marTop w:val="0"/>
      <w:marBottom w:val="0"/>
      <w:divBdr>
        <w:top w:val="none" w:sz="0" w:space="0" w:color="auto"/>
        <w:left w:val="none" w:sz="0" w:space="0" w:color="auto"/>
        <w:bottom w:val="none" w:sz="0" w:space="0" w:color="auto"/>
        <w:right w:val="none" w:sz="0" w:space="0" w:color="auto"/>
      </w:divBdr>
    </w:div>
    <w:div w:id="1290479003">
      <w:bodyDiv w:val="1"/>
      <w:marLeft w:val="0"/>
      <w:marRight w:val="0"/>
      <w:marTop w:val="0"/>
      <w:marBottom w:val="0"/>
      <w:divBdr>
        <w:top w:val="none" w:sz="0" w:space="0" w:color="auto"/>
        <w:left w:val="none" w:sz="0" w:space="0" w:color="auto"/>
        <w:bottom w:val="none" w:sz="0" w:space="0" w:color="auto"/>
        <w:right w:val="none" w:sz="0" w:space="0" w:color="auto"/>
      </w:divBdr>
    </w:div>
    <w:div w:id="1296329429">
      <w:bodyDiv w:val="1"/>
      <w:marLeft w:val="0"/>
      <w:marRight w:val="0"/>
      <w:marTop w:val="0"/>
      <w:marBottom w:val="0"/>
      <w:divBdr>
        <w:top w:val="none" w:sz="0" w:space="0" w:color="auto"/>
        <w:left w:val="none" w:sz="0" w:space="0" w:color="auto"/>
        <w:bottom w:val="none" w:sz="0" w:space="0" w:color="auto"/>
        <w:right w:val="none" w:sz="0" w:space="0" w:color="auto"/>
      </w:divBdr>
    </w:div>
    <w:div w:id="1347176907">
      <w:bodyDiv w:val="1"/>
      <w:marLeft w:val="0"/>
      <w:marRight w:val="0"/>
      <w:marTop w:val="0"/>
      <w:marBottom w:val="0"/>
      <w:divBdr>
        <w:top w:val="none" w:sz="0" w:space="0" w:color="auto"/>
        <w:left w:val="none" w:sz="0" w:space="0" w:color="auto"/>
        <w:bottom w:val="none" w:sz="0" w:space="0" w:color="auto"/>
        <w:right w:val="none" w:sz="0" w:space="0" w:color="auto"/>
      </w:divBdr>
      <w:divsChild>
        <w:div w:id="55055284">
          <w:marLeft w:val="0"/>
          <w:marRight w:val="0"/>
          <w:marTop w:val="0"/>
          <w:marBottom w:val="0"/>
          <w:divBdr>
            <w:top w:val="none" w:sz="0" w:space="0" w:color="auto"/>
            <w:left w:val="none" w:sz="0" w:space="0" w:color="auto"/>
            <w:bottom w:val="none" w:sz="0" w:space="0" w:color="auto"/>
            <w:right w:val="none" w:sz="0" w:space="0" w:color="auto"/>
          </w:divBdr>
        </w:div>
        <w:div w:id="114830039">
          <w:marLeft w:val="0"/>
          <w:marRight w:val="0"/>
          <w:marTop w:val="0"/>
          <w:marBottom w:val="0"/>
          <w:divBdr>
            <w:top w:val="none" w:sz="0" w:space="0" w:color="auto"/>
            <w:left w:val="none" w:sz="0" w:space="0" w:color="auto"/>
            <w:bottom w:val="none" w:sz="0" w:space="0" w:color="auto"/>
            <w:right w:val="none" w:sz="0" w:space="0" w:color="auto"/>
          </w:divBdr>
        </w:div>
        <w:div w:id="147744718">
          <w:marLeft w:val="0"/>
          <w:marRight w:val="0"/>
          <w:marTop w:val="0"/>
          <w:marBottom w:val="0"/>
          <w:divBdr>
            <w:top w:val="none" w:sz="0" w:space="0" w:color="auto"/>
            <w:left w:val="none" w:sz="0" w:space="0" w:color="auto"/>
            <w:bottom w:val="none" w:sz="0" w:space="0" w:color="auto"/>
            <w:right w:val="none" w:sz="0" w:space="0" w:color="auto"/>
          </w:divBdr>
        </w:div>
        <w:div w:id="151719492">
          <w:marLeft w:val="0"/>
          <w:marRight w:val="0"/>
          <w:marTop w:val="0"/>
          <w:marBottom w:val="0"/>
          <w:divBdr>
            <w:top w:val="none" w:sz="0" w:space="0" w:color="auto"/>
            <w:left w:val="none" w:sz="0" w:space="0" w:color="auto"/>
            <w:bottom w:val="none" w:sz="0" w:space="0" w:color="auto"/>
            <w:right w:val="none" w:sz="0" w:space="0" w:color="auto"/>
          </w:divBdr>
        </w:div>
        <w:div w:id="251473277">
          <w:marLeft w:val="0"/>
          <w:marRight w:val="0"/>
          <w:marTop w:val="0"/>
          <w:marBottom w:val="0"/>
          <w:divBdr>
            <w:top w:val="none" w:sz="0" w:space="0" w:color="auto"/>
            <w:left w:val="none" w:sz="0" w:space="0" w:color="auto"/>
            <w:bottom w:val="none" w:sz="0" w:space="0" w:color="auto"/>
            <w:right w:val="none" w:sz="0" w:space="0" w:color="auto"/>
          </w:divBdr>
        </w:div>
        <w:div w:id="253441304">
          <w:marLeft w:val="0"/>
          <w:marRight w:val="0"/>
          <w:marTop w:val="0"/>
          <w:marBottom w:val="0"/>
          <w:divBdr>
            <w:top w:val="none" w:sz="0" w:space="0" w:color="auto"/>
            <w:left w:val="none" w:sz="0" w:space="0" w:color="auto"/>
            <w:bottom w:val="none" w:sz="0" w:space="0" w:color="auto"/>
            <w:right w:val="none" w:sz="0" w:space="0" w:color="auto"/>
          </w:divBdr>
        </w:div>
        <w:div w:id="253515670">
          <w:marLeft w:val="0"/>
          <w:marRight w:val="0"/>
          <w:marTop w:val="0"/>
          <w:marBottom w:val="0"/>
          <w:divBdr>
            <w:top w:val="none" w:sz="0" w:space="0" w:color="auto"/>
            <w:left w:val="none" w:sz="0" w:space="0" w:color="auto"/>
            <w:bottom w:val="none" w:sz="0" w:space="0" w:color="auto"/>
            <w:right w:val="none" w:sz="0" w:space="0" w:color="auto"/>
          </w:divBdr>
        </w:div>
        <w:div w:id="300423133">
          <w:marLeft w:val="0"/>
          <w:marRight w:val="0"/>
          <w:marTop w:val="0"/>
          <w:marBottom w:val="0"/>
          <w:divBdr>
            <w:top w:val="none" w:sz="0" w:space="0" w:color="auto"/>
            <w:left w:val="none" w:sz="0" w:space="0" w:color="auto"/>
            <w:bottom w:val="none" w:sz="0" w:space="0" w:color="auto"/>
            <w:right w:val="none" w:sz="0" w:space="0" w:color="auto"/>
          </w:divBdr>
        </w:div>
        <w:div w:id="308828210">
          <w:marLeft w:val="0"/>
          <w:marRight w:val="0"/>
          <w:marTop w:val="0"/>
          <w:marBottom w:val="0"/>
          <w:divBdr>
            <w:top w:val="none" w:sz="0" w:space="0" w:color="auto"/>
            <w:left w:val="none" w:sz="0" w:space="0" w:color="auto"/>
            <w:bottom w:val="none" w:sz="0" w:space="0" w:color="auto"/>
            <w:right w:val="none" w:sz="0" w:space="0" w:color="auto"/>
          </w:divBdr>
        </w:div>
        <w:div w:id="326828684">
          <w:marLeft w:val="0"/>
          <w:marRight w:val="0"/>
          <w:marTop w:val="0"/>
          <w:marBottom w:val="0"/>
          <w:divBdr>
            <w:top w:val="none" w:sz="0" w:space="0" w:color="auto"/>
            <w:left w:val="none" w:sz="0" w:space="0" w:color="auto"/>
            <w:bottom w:val="none" w:sz="0" w:space="0" w:color="auto"/>
            <w:right w:val="none" w:sz="0" w:space="0" w:color="auto"/>
          </w:divBdr>
        </w:div>
        <w:div w:id="377553176">
          <w:marLeft w:val="0"/>
          <w:marRight w:val="0"/>
          <w:marTop w:val="0"/>
          <w:marBottom w:val="0"/>
          <w:divBdr>
            <w:top w:val="none" w:sz="0" w:space="0" w:color="auto"/>
            <w:left w:val="none" w:sz="0" w:space="0" w:color="auto"/>
            <w:bottom w:val="none" w:sz="0" w:space="0" w:color="auto"/>
            <w:right w:val="none" w:sz="0" w:space="0" w:color="auto"/>
          </w:divBdr>
        </w:div>
        <w:div w:id="503596178">
          <w:marLeft w:val="0"/>
          <w:marRight w:val="0"/>
          <w:marTop w:val="0"/>
          <w:marBottom w:val="0"/>
          <w:divBdr>
            <w:top w:val="none" w:sz="0" w:space="0" w:color="auto"/>
            <w:left w:val="none" w:sz="0" w:space="0" w:color="auto"/>
            <w:bottom w:val="none" w:sz="0" w:space="0" w:color="auto"/>
            <w:right w:val="none" w:sz="0" w:space="0" w:color="auto"/>
          </w:divBdr>
        </w:div>
        <w:div w:id="506139660">
          <w:marLeft w:val="0"/>
          <w:marRight w:val="0"/>
          <w:marTop w:val="0"/>
          <w:marBottom w:val="0"/>
          <w:divBdr>
            <w:top w:val="none" w:sz="0" w:space="0" w:color="auto"/>
            <w:left w:val="none" w:sz="0" w:space="0" w:color="auto"/>
            <w:bottom w:val="none" w:sz="0" w:space="0" w:color="auto"/>
            <w:right w:val="none" w:sz="0" w:space="0" w:color="auto"/>
          </w:divBdr>
        </w:div>
        <w:div w:id="540551980">
          <w:marLeft w:val="0"/>
          <w:marRight w:val="0"/>
          <w:marTop w:val="0"/>
          <w:marBottom w:val="0"/>
          <w:divBdr>
            <w:top w:val="none" w:sz="0" w:space="0" w:color="auto"/>
            <w:left w:val="none" w:sz="0" w:space="0" w:color="auto"/>
            <w:bottom w:val="none" w:sz="0" w:space="0" w:color="auto"/>
            <w:right w:val="none" w:sz="0" w:space="0" w:color="auto"/>
          </w:divBdr>
        </w:div>
        <w:div w:id="628245836">
          <w:marLeft w:val="0"/>
          <w:marRight w:val="0"/>
          <w:marTop w:val="0"/>
          <w:marBottom w:val="0"/>
          <w:divBdr>
            <w:top w:val="none" w:sz="0" w:space="0" w:color="auto"/>
            <w:left w:val="none" w:sz="0" w:space="0" w:color="auto"/>
            <w:bottom w:val="none" w:sz="0" w:space="0" w:color="auto"/>
            <w:right w:val="none" w:sz="0" w:space="0" w:color="auto"/>
          </w:divBdr>
        </w:div>
        <w:div w:id="702249663">
          <w:marLeft w:val="0"/>
          <w:marRight w:val="0"/>
          <w:marTop w:val="0"/>
          <w:marBottom w:val="0"/>
          <w:divBdr>
            <w:top w:val="none" w:sz="0" w:space="0" w:color="auto"/>
            <w:left w:val="none" w:sz="0" w:space="0" w:color="auto"/>
            <w:bottom w:val="none" w:sz="0" w:space="0" w:color="auto"/>
            <w:right w:val="none" w:sz="0" w:space="0" w:color="auto"/>
          </w:divBdr>
        </w:div>
        <w:div w:id="760949940">
          <w:marLeft w:val="0"/>
          <w:marRight w:val="0"/>
          <w:marTop w:val="0"/>
          <w:marBottom w:val="0"/>
          <w:divBdr>
            <w:top w:val="none" w:sz="0" w:space="0" w:color="auto"/>
            <w:left w:val="none" w:sz="0" w:space="0" w:color="auto"/>
            <w:bottom w:val="none" w:sz="0" w:space="0" w:color="auto"/>
            <w:right w:val="none" w:sz="0" w:space="0" w:color="auto"/>
          </w:divBdr>
        </w:div>
        <w:div w:id="787821849">
          <w:marLeft w:val="0"/>
          <w:marRight w:val="0"/>
          <w:marTop w:val="0"/>
          <w:marBottom w:val="0"/>
          <w:divBdr>
            <w:top w:val="none" w:sz="0" w:space="0" w:color="auto"/>
            <w:left w:val="none" w:sz="0" w:space="0" w:color="auto"/>
            <w:bottom w:val="none" w:sz="0" w:space="0" w:color="auto"/>
            <w:right w:val="none" w:sz="0" w:space="0" w:color="auto"/>
          </w:divBdr>
        </w:div>
        <w:div w:id="825241189">
          <w:marLeft w:val="0"/>
          <w:marRight w:val="0"/>
          <w:marTop w:val="0"/>
          <w:marBottom w:val="0"/>
          <w:divBdr>
            <w:top w:val="none" w:sz="0" w:space="0" w:color="auto"/>
            <w:left w:val="none" w:sz="0" w:space="0" w:color="auto"/>
            <w:bottom w:val="none" w:sz="0" w:space="0" w:color="auto"/>
            <w:right w:val="none" w:sz="0" w:space="0" w:color="auto"/>
          </w:divBdr>
        </w:div>
        <w:div w:id="845635042">
          <w:marLeft w:val="0"/>
          <w:marRight w:val="0"/>
          <w:marTop w:val="0"/>
          <w:marBottom w:val="0"/>
          <w:divBdr>
            <w:top w:val="none" w:sz="0" w:space="0" w:color="auto"/>
            <w:left w:val="none" w:sz="0" w:space="0" w:color="auto"/>
            <w:bottom w:val="none" w:sz="0" w:space="0" w:color="auto"/>
            <w:right w:val="none" w:sz="0" w:space="0" w:color="auto"/>
          </w:divBdr>
        </w:div>
        <w:div w:id="848059550">
          <w:marLeft w:val="0"/>
          <w:marRight w:val="0"/>
          <w:marTop w:val="0"/>
          <w:marBottom w:val="0"/>
          <w:divBdr>
            <w:top w:val="none" w:sz="0" w:space="0" w:color="auto"/>
            <w:left w:val="none" w:sz="0" w:space="0" w:color="auto"/>
            <w:bottom w:val="none" w:sz="0" w:space="0" w:color="auto"/>
            <w:right w:val="none" w:sz="0" w:space="0" w:color="auto"/>
          </w:divBdr>
        </w:div>
        <w:div w:id="1010646326">
          <w:marLeft w:val="0"/>
          <w:marRight w:val="0"/>
          <w:marTop w:val="0"/>
          <w:marBottom w:val="0"/>
          <w:divBdr>
            <w:top w:val="none" w:sz="0" w:space="0" w:color="auto"/>
            <w:left w:val="none" w:sz="0" w:space="0" w:color="auto"/>
            <w:bottom w:val="none" w:sz="0" w:space="0" w:color="auto"/>
            <w:right w:val="none" w:sz="0" w:space="0" w:color="auto"/>
          </w:divBdr>
        </w:div>
        <w:div w:id="1011566989">
          <w:marLeft w:val="0"/>
          <w:marRight w:val="0"/>
          <w:marTop w:val="0"/>
          <w:marBottom w:val="0"/>
          <w:divBdr>
            <w:top w:val="none" w:sz="0" w:space="0" w:color="auto"/>
            <w:left w:val="none" w:sz="0" w:space="0" w:color="auto"/>
            <w:bottom w:val="none" w:sz="0" w:space="0" w:color="auto"/>
            <w:right w:val="none" w:sz="0" w:space="0" w:color="auto"/>
          </w:divBdr>
        </w:div>
        <w:div w:id="1078211376">
          <w:marLeft w:val="0"/>
          <w:marRight w:val="0"/>
          <w:marTop w:val="0"/>
          <w:marBottom w:val="0"/>
          <w:divBdr>
            <w:top w:val="none" w:sz="0" w:space="0" w:color="auto"/>
            <w:left w:val="none" w:sz="0" w:space="0" w:color="auto"/>
            <w:bottom w:val="none" w:sz="0" w:space="0" w:color="auto"/>
            <w:right w:val="none" w:sz="0" w:space="0" w:color="auto"/>
          </w:divBdr>
        </w:div>
        <w:div w:id="1078869849">
          <w:marLeft w:val="0"/>
          <w:marRight w:val="0"/>
          <w:marTop w:val="0"/>
          <w:marBottom w:val="0"/>
          <w:divBdr>
            <w:top w:val="none" w:sz="0" w:space="0" w:color="auto"/>
            <w:left w:val="none" w:sz="0" w:space="0" w:color="auto"/>
            <w:bottom w:val="none" w:sz="0" w:space="0" w:color="auto"/>
            <w:right w:val="none" w:sz="0" w:space="0" w:color="auto"/>
          </w:divBdr>
        </w:div>
        <w:div w:id="1232814876">
          <w:marLeft w:val="0"/>
          <w:marRight w:val="0"/>
          <w:marTop w:val="0"/>
          <w:marBottom w:val="0"/>
          <w:divBdr>
            <w:top w:val="none" w:sz="0" w:space="0" w:color="auto"/>
            <w:left w:val="none" w:sz="0" w:space="0" w:color="auto"/>
            <w:bottom w:val="none" w:sz="0" w:space="0" w:color="auto"/>
            <w:right w:val="none" w:sz="0" w:space="0" w:color="auto"/>
          </w:divBdr>
        </w:div>
        <w:div w:id="1247374062">
          <w:marLeft w:val="0"/>
          <w:marRight w:val="0"/>
          <w:marTop w:val="0"/>
          <w:marBottom w:val="0"/>
          <w:divBdr>
            <w:top w:val="none" w:sz="0" w:space="0" w:color="auto"/>
            <w:left w:val="none" w:sz="0" w:space="0" w:color="auto"/>
            <w:bottom w:val="none" w:sz="0" w:space="0" w:color="auto"/>
            <w:right w:val="none" w:sz="0" w:space="0" w:color="auto"/>
          </w:divBdr>
        </w:div>
        <w:div w:id="1272320728">
          <w:marLeft w:val="0"/>
          <w:marRight w:val="0"/>
          <w:marTop w:val="0"/>
          <w:marBottom w:val="0"/>
          <w:divBdr>
            <w:top w:val="none" w:sz="0" w:space="0" w:color="auto"/>
            <w:left w:val="none" w:sz="0" w:space="0" w:color="auto"/>
            <w:bottom w:val="none" w:sz="0" w:space="0" w:color="auto"/>
            <w:right w:val="none" w:sz="0" w:space="0" w:color="auto"/>
          </w:divBdr>
        </w:div>
        <w:div w:id="1276869416">
          <w:marLeft w:val="0"/>
          <w:marRight w:val="0"/>
          <w:marTop w:val="0"/>
          <w:marBottom w:val="0"/>
          <w:divBdr>
            <w:top w:val="none" w:sz="0" w:space="0" w:color="auto"/>
            <w:left w:val="none" w:sz="0" w:space="0" w:color="auto"/>
            <w:bottom w:val="none" w:sz="0" w:space="0" w:color="auto"/>
            <w:right w:val="none" w:sz="0" w:space="0" w:color="auto"/>
          </w:divBdr>
        </w:div>
        <w:div w:id="1278176919">
          <w:marLeft w:val="0"/>
          <w:marRight w:val="0"/>
          <w:marTop w:val="0"/>
          <w:marBottom w:val="0"/>
          <w:divBdr>
            <w:top w:val="none" w:sz="0" w:space="0" w:color="auto"/>
            <w:left w:val="none" w:sz="0" w:space="0" w:color="auto"/>
            <w:bottom w:val="none" w:sz="0" w:space="0" w:color="auto"/>
            <w:right w:val="none" w:sz="0" w:space="0" w:color="auto"/>
          </w:divBdr>
        </w:div>
        <w:div w:id="1298562731">
          <w:marLeft w:val="0"/>
          <w:marRight w:val="0"/>
          <w:marTop w:val="0"/>
          <w:marBottom w:val="0"/>
          <w:divBdr>
            <w:top w:val="none" w:sz="0" w:space="0" w:color="auto"/>
            <w:left w:val="none" w:sz="0" w:space="0" w:color="auto"/>
            <w:bottom w:val="none" w:sz="0" w:space="0" w:color="auto"/>
            <w:right w:val="none" w:sz="0" w:space="0" w:color="auto"/>
          </w:divBdr>
        </w:div>
        <w:div w:id="1315061404">
          <w:marLeft w:val="0"/>
          <w:marRight w:val="0"/>
          <w:marTop w:val="0"/>
          <w:marBottom w:val="0"/>
          <w:divBdr>
            <w:top w:val="none" w:sz="0" w:space="0" w:color="auto"/>
            <w:left w:val="none" w:sz="0" w:space="0" w:color="auto"/>
            <w:bottom w:val="none" w:sz="0" w:space="0" w:color="auto"/>
            <w:right w:val="none" w:sz="0" w:space="0" w:color="auto"/>
          </w:divBdr>
        </w:div>
        <w:div w:id="1443720270">
          <w:marLeft w:val="0"/>
          <w:marRight w:val="0"/>
          <w:marTop w:val="0"/>
          <w:marBottom w:val="0"/>
          <w:divBdr>
            <w:top w:val="none" w:sz="0" w:space="0" w:color="auto"/>
            <w:left w:val="none" w:sz="0" w:space="0" w:color="auto"/>
            <w:bottom w:val="none" w:sz="0" w:space="0" w:color="auto"/>
            <w:right w:val="none" w:sz="0" w:space="0" w:color="auto"/>
          </w:divBdr>
        </w:div>
        <w:div w:id="1593200520">
          <w:marLeft w:val="0"/>
          <w:marRight w:val="0"/>
          <w:marTop w:val="0"/>
          <w:marBottom w:val="0"/>
          <w:divBdr>
            <w:top w:val="none" w:sz="0" w:space="0" w:color="auto"/>
            <w:left w:val="none" w:sz="0" w:space="0" w:color="auto"/>
            <w:bottom w:val="none" w:sz="0" w:space="0" w:color="auto"/>
            <w:right w:val="none" w:sz="0" w:space="0" w:color="auto"/>
          </w:divBdr>
        </w:div>
        <w:div w:id="1609774874">
          <w:marLeft w:val="0"/>
          <w:marRight w:val="0"/>
          <w:marTop w:val="0"/>
          <w:marBottom w:val="0"/>
          <w:divBdr>
            <w:top w:val="none" w:sz="0" w:space="0" w:color="auto"/>
            <w:left w:val="none" w:sz="0" w:space="0" w:color="auto"/>
            <w:bottom w:val="none" w:sz="0" w:space="0" w:color="auto"/>
            <w:right w:val="none" w:sz="0" w:space="0" w:color="auto"/>
          </w:divBdr>
        </w:div>
        <w:div w:id="1620524995">
          <w:marLeft w:val="0"/>
          <w:marRight w:val="0"/>
          <w:marTop w:val="0"/>
          <w:marBottom w:val="0"/>
          <w:divBdr>
            <w:top w:val="none" w:sz="0" w:space="0" w:color="auto"/>
            <w:left w:val="none" w:sz="0" w:space="0" w:color="auto"/>
            <w:bottom w:val="none" w:sz="0" w:space="0" w:color="auto"/>
            <w:right w:val="none" w:sz="0" w:space="0" w:color="auto"/>
          </w:divBdr>
        </w:div>
        <w:div w:id="1724215065">
          <w:marLeft w:val="0"/>
          <w:marRight w:val="0"/>
          <w:marTop w:val="0"/>
          <w:marBottom w:val="0"/>
          <w:divBdr>
            <w:top w:val="none" w:sz="0" w:space="0" w:color="auto"/>
            <w:left w:val="none" w:sz="0" w:space="0" w:color="auto"/>
            <w:bottom w:val="none" w:sz="0" w:space="0" w:color="auto"/>
            <w:right w:val="none" w:sz="0" w:space="0" w:color="auto"/>
          </w:divBdr>
        </w:div>
        <w:div w:id="1820877617">
          <w:marLeft w:val="0"/>
          <w:marRight w:val="0"/>
          <w:marTop w:val="0"/>
          <w:marBottom w:val="0"/>
          <w:divBdr>
            <w:top w:val="none" w:sz="0" w:space="0" w:color="auto"/>
            <w:left w:val="none" w:sz="0" w:space="0" w:color="auto"/>
            <w:bottom w:val="none" w:sz="0" w:space="0" w:color="auto"/>
            <w:right w:val="none" w:sz="0" w:space="0" w:color="auto"/>
          </w:divBdr>
        </w:div>
        <w:div w:id="1900287921">
          <w:marLeft w:val="0"/>
          <w:marRight w:val="0"/>
          <w:marTop w:val="0"/>
          <w:marBottom w:val="0"/>
          <w:divBdr>
            <w:top w:val="none" w:sz="0" w:space="0" w:color="auto"/>
            <w:left w:val="none" w:sz="0" w:space="0" w:color="auto"/>
            <w:bottom w:val="none" w:sz="0" w:space="0" w:color="auto"/>
            <w:right w:val="none" w:sz="0" w:space="0" w:color="auto"/>
          </w:divBdr>
        </w:div>
        <w:div w:id="1901859731">
          <w:marLeft w:val="0"/>
          <w:marRight w:val="0"/>
          <w:marTop w:val="0"/>
          <w:marBottom w:val="0"/>
          <w:divBdr>
            <w:top w:val="none" w:sz="0" w:space="0" w:color="auto"/>
            <w:left w:val="none" w:sz="0" w:space="0" w:color="auto"/>
            <w:bottom w:val="none" w:sz="0" w:space="0" w:color="auto"/>
            <w:right w:val="none" w:sz="0" w:space="0" w:color="auto"/>
          </w:divBdr>
        </w:div>
        <w:div w:id="1964655359">
          <w:marLeft w:val="0"/>
          <w:marRight w:val="0"/>
          <w:marTop w:val="0"/>
          <w:marBottom w:val="0"/>
          <w:divBdr>
            <w:top w:val="none" w:sz="0" w:space="0" w:color="auto"/>
            <w:left w:val="none" w:sz="0" w:space="0" w:color="auto"/>
            <w:bottom w:val="none" w:sz="0" w:space="0" w:color="auto"/>
            <w:right w:val="none" w:sz="0" w:space="0" w:color="auto"/>
          </w:divBdr>
        </w:div>
        <w:div w:id="1964966639">
          <w:marLeft w:val="0"/>
          <w:marRight w:val="0"/>
          <w:marTop w:val="0"/>
          <w:marBottom w:val="0"/>
          <w:divBdr>
            <w:top w:val="none" w:sz="0" w:space="0" w:color="auto"/>
            <w:left w:val="none" w:sz="0" w:space="0" w:color="auto"/>
            <w:bottom w:val="none" w:sz="0" w:space="0" w:color="auto"/>
            <w:right w:val="none" w:sz="0" w:space="0" w:color="auto"/>
          </w:divBdr>
        </w:div>
        <w:div w:id="2024360237">
          <w:marLeft w:val="0"/>
          <w:marRight w:val="0"/>
          <w:marTop w:val="0"/>
          <w:marBottom w:val="0"/>
          <w:divBdr>
            <w:top w:val="none" w:sz="0" w:space="0" w:color="auto"/>
            <w:left w:val="none" w:sz="0" w:space="0" w:color="auto"/>
            <w:bottom w:val="none" w:sz="0" w:space="0" w:color="auto"/>
            <w:right w:val="none" w:sz="0" w:space="0" w:color="auto"/>
          </w:divBdr>
        </w:div>
        <w:div w:id="2036421490">
          <w:marLeft w:val="0"/>
          <w:marRight w:val="0"/>
          <w:marTop w:val="0"/>
          <w:marBottom w:val="0"/>
          <w:divBdr>
            <w:top w:val="none" w:sz="0" w:space="0" w:color="auto"/>
            <w:left w:val="none" w:sz="0" w:space="0" w:color="auto"/>
            <w:bottom w:val="none" w:sz="0" w:space="0" w:color="auto"/>
            <w:right w:val="none" w:sz="0" w:space="0" w:color="auto"/>
          </w:divBdr>
        </w:div>
        <w:div w:id="2145535502">
          <w:marLeft w:val="0"/>
          <w:marRight w:val="0"/>
          <w:marTop w:val="0"/>
          <w:marBottom w:val="0"/>
          <w:divBdr>
            <w:top w:val="none" w:sz="0" w:space="0" w:color="auto"/>
            <w:left w:val="none" w:sz="0" w:space="0" w:color="auto"/>
            <w:bottom w:val="none" w:sz="0" w:space="0" w:color="auto"/>
            <w:right w:val="none" w:sz="0" w:space="0" w:color="auto"/>
          </w:divBdr>
        </w:div>
      </w:divsChild>
    </w:div>
    <w:div w:id="1430466939">
      <w:bodyDiv w:val="1"/>
      <w:marLeft w:val="0"/>
      <w:marRight w:val="0"/>
      <w:marTop w:val="0"/>
      <w:marBottom w:val="0"/>
      <w:divBdr>
        <w:top w:val="none" w:sz="0" w:space="0" w:color="auto"/>
        <w:left w:val="none" w:sz="0" w:space="0" w:color="auto"/>
        <w:bottom w:val="none" w:sz="0" w:space="0" w:color="auto"/>
        <w:right w:val="none" w:sz="0" w:space="0" w:color="auto"/>
      </w:divBdr>
      <w:divsChild>
        <w:div w:id="19162933">
          <w:marLeft w:val="0"/>
          <w:marRight w:val="0"/>
          <w:marTop w:val="0"/>
          <w:marBottom w:val="0"/>
          <w:divBdr>
            <w:top w:val="none" w:sz="0" w:space="0" w:color="auto"/>
            <w:left w:val="none" w:sz="0" w:space="0" w:color="auto"/>
            <w:bottom w:val="none" w:sz="0" w:space="0" w:color="auto"/>
            <w:right w:val="none" w:sz="0" w:space="0" w:color="auto"/>
          </w:divBdr>
        </w:div>
        <w:div w:id="1105199833">
          <w:marLeft w:val="0"/>
          <w:marRight w:val="0"/>
          <w:marTop w:val="0"/>
          <w:marBottom w:val="0"/>
          <w:divBdr>
            <w:top w:val="none" w:sz="0" w:space="0" w:color="auto"/>
            <w:left w:val="none" w:sz="0" w:space="0" w:color="auto"/>
            <w:bottom w:val="none" w:sz="0" w:space="0" w:color="auto"/>
            <w:right w:val="none" w:sz="0" w:space="0" w:color="auto"/>
          </w:divBdr>
        </w:div>
        <w:div w:id="1131443187">
          <w:marLeft w:val="0"/>
          <w:marRight w:val="0"/>
          <w:marTop w:val="0"/>
          <w:marBottom w:val="0"/>
          <w:divBdr>
            <w:top w:val="none" w:sz="0" w:space="0" w:color="auto"/>
            <w:left w:val="none" w:sz="0" w:space="0" w:color="auto"/>
            <w:bottom w:val="none" w:sz="0" w:space="0" w:color="auto"/>
            <w:right w:val="none" w:sz="0" w:space="0" w:color="auto"/>
          </w:divBdr>
        </w:div>
        <w:div w:id="1133527271">
          <w:marLeft w:val="0"/>
          <w:marRight w:val="0"/>
          <w:marTop w:val="0"/>
          <w:marBottom w:val="0"/>
          <w:divBdr>
            <w:top w:val="none" w:sz="0" w:space="0" w:color="auto"/>
            <w:left w:val="none" w:sz="0" w:space="0" w:color="auto"/>
            <w:bottom w:val="none" w:sz="0" w:space="0" w:color="auto"/>
            <w:right w:val="none" w:sz="0" w:space="0" w:color="auto"/>
          </w:divBdr>
        </w:div>
        <w:div w:id="1713915642">
          <w:marLeft w:val="0"/>
          <w:marRight w:val="0"/>
          <w:marTop w:val="0"/>
          <w:marBottom w:val="0"/>
          <w:divBdr>
            <w:top w:val="none" w:sz="0" w:space="0" w:color="auto"/>
            <w:left w:val="none" w:sz="0" w:space="0" w:color="auto"/>
            <w:bottom w:val="none" w:sz="0" w:space="0" w:color="auto"/>
            <w:right w:val="none" w:sz="0" w:space="0" w:color="auto"/>
          </w:divBdr>
        </w:div>
        <w:div w:id="2044750740">
          <w:marLeft w:val="0"/>
          <w:marRight w:val="0"/>
          <w:marTop w:val="0"/>
          <w:marBottom w:val="0"/>
          <w:divBdr>
            <w:top w:val="none" w:sz="0" w:space="0" w:color="auto"/>
            <w:left w:val="none" w:sz="0" w:space="0" w:color="auto"/>
            <w:bottom w:val="none" w:sz="0" w:space="0" w:color="auto"/>
            <w:right w:val="none" w:sz="0" w:space="0" w:color="auto"/>
          </w:divBdr>
        </w:div>
        <w:div w:id="2112046797">
          <w:marLeft w:val="0"/>
          <w:marRight w:val="0"/>
          <w:marTop w:val="0"/>
          <w:marBottom w:val="0"/>
          <w:divBdr>
            <w:top w:val="none" w:sz="0" w:space="0" w:color="auto"/>
            <w:left w:val="none" w:sz="0" w:space="0" w:color="auto"/>
            <w:bottom w:val="none" w:sz="0" w:space="0" w:color="auto"/>
            <w:right w:val="none" w:sz="0" w:space="0" w:color="auto"/>
          </w:divBdr>
        </w:div>
      </w:divsChild>
    </w:div>
    <w:div w:id="1456946448">
      <w:bodyDiv w:val="1"/>
      <w:marLeft w:val="0"/>
      <w:marRight w:val="0"/>
      <w:marTop w:val="0"/>
      <w:marBottom w:val="0"/>
      <w:divBdr>
        <w:top w:val="none" w:sz="0" w:space="0" w:color="auto"/>
        <w:left w:val="none" w:sz="0" w:space="0" w:color="auto"/>
        <w:bottom w:val="none" w:sz="0" w:space="0" w:color="auto"/>
        <w:right w:val="none" w:sz="0" w:space="0" w:color="auto"/>
      </w:divBdr>
    </w:div>
    <w:div w:id="1535734437">
      <w:bodyDiv w:val="1"/>
      <w:marLeft w:val="0"/>
      <w:marRight w:val="0"/>
      <w:marTop w:val="0"/>
      <w:marBottom w:val="0"/>
      <w:divBdr>
        <w:top w:val="none" w:sz="0" w:space="0" w:color="auto"/>
        <w:left w:val="none" w:sz="0" w:space="0" w:color="auto"/>
        <w:bottom w:val="none" w:sz="0" w:space="0" w:color="auto"/>
        <w:right w:val="none" w:sz="0" w:space="0" w:color="auto"/>
      </w:divBdr>
      <w:divsChild>
        <w:div w:id="74330418">
          <w:marLeft w:val="0"/>
          <w:marRight w:val="0"/>
          <w:marTop w:val="0"/>
          <w:marBottom w:val="0"/>
          <w:divBdr>
            <w:top w:val="none" w:sz="0" w:space="0" w:color="auto"/>
            <w:left w:val="none" w:sz="0" w:space="0" w:color="auto"/>
            <w:bottom w:val="none" w:sz="0" w:space="0" w:color="auto"/>
            <w:right w:val="none" w:sz="0" w:space="0" w:color="auto"/>
          </w:divBdr>
        </w:div>
        <w:div w:id="76446202">
          <w:marLeft w:val="0"/>
          <w:marRight w:val="0"/>
          <w:marTop w:val="0"/>
          <w:marBottom w:val="0"/>
          <w:divBdr>
            <w:top w:val="none" w:sz="0" w:space="0" w:color="auto"/>
            <w:left w:val="none" w:sz="0" w:space="0" w:color="auto"/>
            <w:bottom w:val="none" w:sz="0" w:space="0" w:color="auto"/>
            <w:right w:val="none" w:sz="0" w:space="0" w:color="auto"/>
          </w:divBdr>
        </w:div>
        <w:div w:id="88896378">
          <w:marLeft w:val="0"/>
          <w:marRight w:val="0"/>
          <w:marTop w:val="0"/>
          <w:marBottom w:val="0"/>
          <w:divBdr>
            <w:top w:val="none" w:sz="0" w:space="0" w:color="auto"/>
            <w:left w:val="none" w:sz="0" w:space="0" w:color="auto"/>
            <w:bottom w:val="none" w:sz="0" w:space="0" w:color="auto"/>
            <w:right w:val="none" w:sz="0" w:space="0" w:color="auto"/>
          </w:divBdr>
        </w:div>
        <w:div w:id="189532765">
          <w:marLeft w:val="0"/>
          <w:marRight w:val="0"/>
          <w:marTop w:val="0"/>
          <w:marBottom w:val="0"/>
          <w:divBdr>
            <w:top w:val="none" w:sz="0" w:space="0" w:color="auto"/>
            <w:left w:val="none" w:sz="0" w:space="0" w:color="auto"/>
            <w:bottom w:val="none" w:sz="0" w:space="0" w:color="auto"/>
            <w:right w:val="none" w:sz="0" w:space="0" w:color="auto"/>
          </w:divBdr>
        </w:div>
        <w:div w:id="212352003">
          <w:marLeft w:val="0"/>
          <w:marRight w:val="0"/>
          <w:marTop w:val="0"/>
          <w:marBottom w:val="0"/>
          <w:divBdr>
            <w:top w:val="none" w:sz="0" w:space="0" w:color="auto"/>
            <w:left w:val="none" w:sz="0" w:space="0" w:color="auto"/>
            <w:bottom w:val="none" w:sz="0" w:space="0" w:color="auto"/>
            <w:right w:val="none" w:sz="0" w:space="0" w:color="auto"/>
          </w:divBdr>
        </w:div>
        <w:div w:id="234558210">
          <w:marLeft w:val="0"/>
          <w:marRight w:val="0"/>
          <w:marTop w:val="0"/>
          <w:marBottom w:val="0"/>
          <w:divBdr>
            <w:top w:val="none" w:sz="0" w:space="0" w:color="auto"/>
            <w:left w:val="none" w:sz="0" w:space="0" w:color="auto"/>
            <w:bottom w:val="none" w:sz="0" w:space="0" w:color="auto"/>
            <w:right w:val="none" w:sz="0" w:space="0" w:color="auto"/>
          </w:divBdr>
        </w:div>
        <w:div w:id="259608293">
          <w:marLeft w:val="0"/>
          <w:marRight w:val="0"/>
          <w:marTop w:val="0"/>
          <w:marBottom w:val="0"/>
          <w:divBdr>
            <w:top w:val="none" w:sz="0" w:space="0" w:color="auto"/>
            <w:left w:val="none" w:sz="0" w:space="0" w:color="auto"/>
            <w:bottom w:val="none" w:sz="0" w:space="0" w:color="auto"/>
            <w:right w:val="none" w:sz="0" w:space="0" w:color="auto"/>
          </w:divBdr>
        </w:div>
        <w:div w:id="270016199">
          <w:marLeft w:val="0"/>
          <w:marRight w:val="0"/>
          <w:marTop w:val="0"/>
          <w:marBottom w:val="0"/>
          <w:divBdr>
            <w:top w:val="none" w:sz="0" w:space="0" w:color="auto"/>
            <w:left w:val="none" w:sz="0" w:space="0" w:color="auto"/>
            <w:bottom w:val="none" w:sz="0" w:space="0" w:color="auto"/>
            <w:right w:val="none" w:sz="0" w:space="0" w:color="auto"/>
          </w:divBdr>
        </w:div>
        <w:div w:id="279387399">
          <w:marLeft w:val="0"/>
          <w:marRight w:val="0"/>
          <w:marTop w:val="0"/>
          <w:marBottom w:val="0"/>
          <w:divBdr>
            <w:top w:val="none" w:sz="0" w:space="0" w:color="auto"/>
            <w:left w:val="none" w:sz="0" w:space="0" w:color="auto"/>
            <w:bottom w:val="none" w:sz="0" w:space="0" w:color="auto"/>
            <w:right w:val="none" w:sz="0" w:space="0" w:color="auto"/>
          </w:divBdr>
        </w:div>
        <w:div w:id="298994793">
          <w:marLeft w:val="0"/>
          <w:marRight w:val="0"/>
          <w:marTop w:val="0"/>
          <w:marBottom w:val="0"/>
          <w:divBdr>
            <w:top w:val="none" w:sz="0" w:space="0" w:color="auto"/>
            <w:left w:val="none" w:sz="0" w:space="0" w:color="auto"/>
            <w:bottom w:val="none" w:sz="0" w:space="0" w:color="auto"/>
            <w:right w:val="none" w:sz="0" w:space="0" w:color="auto"/>
          </w:divBdr>
        </w:div>
        <w:div w:id="325397527">
          <w:marLeft w:val="0"/>
          <w:marRight w:val="0"/>
          <w:marTop w:val="0"/>
          <w:marBottom w:val="0"/>
          <w:divBdr>
            <w:top w:val="none" w:sz="0" w:space="0" w:color="auto"/>
            <w:left w:val="none" w:sz="0" w:space="0" w:color="auto"/>
            <w:bottom w:val="none" w:sz="0" w:space="0" w:color="auto"/>
            <w:right w:val="none" w:sz="0" w:space="0" w:color="auto"/>
          </w:divBdr>
        </w:div>
        <w:div w:id="516889285">
          <w:marLeft w:val="0"/>
          <w:marRight w:val="0"/>
          <w:marTop w:val="0"/>
          <w:marBottom w:val="0"/>
          <w:divBdr>
            <w:top w:val="none" w:sz="0" w:space="0" w:color="auto"/>
            <w:left w:val="none" w:sz="0" w:space="0" w:color="auto"/>
            <w:bottom w:val="none" w:sz="0" w:space="0" w:color="auto"/>
            <w:right w:val="none" w:sz="0" w:space="0" w:color="auto"/>
          </w:divBdr>
        </w:div>
        <w:div w:id="544486644">
          <w:marLeft w:val="0"/>
          <w:marRight w:val="0"/>
          <w:marTop w:val="0"/>
          <w:marBottom w:val="0"/>
          <w:divBdr>
            <w:top w:val="none" w:sz="0" w:space="0" w:color="auto"/>
            <w:left w:val="none" w:sz="0" w:space="0" w:color="auto"/>
            <w:bottom w:val="none" w:sz="0" w:space="0" w:color="auto"/>
            <w:right w:val="none" w:sz="0" w:space="0" w:color="auto"/>
          </w:divBdr>
        </w:div>
        <w:div w:id="612249577">
          <w:marLeft w:val="0"/>
          <w:marRight w:val="0"/>
          <w:marTop w:val="0"/>
          <w:marBottom w:val="0"/>
          <w:divBdr>
            <w:top w:val="none" w:sz="0" w:space="0" w:color="auto"/>
            <w:left w:val="none" w:sz="0" w:space="0" w:color="auto"/>
            <w:bottom w:val="none" w:sz="0" w:space="0" w:color="auto"/>
            <w:right w:val="none" w:sz="0" w:space="0" w:color="auto"/>
          </w:divBdr>
        </w:div>
        <w:div w:id="617178969">
          <w:marLeft w:val="0"/>
          <w:marRight w:val="0"/>
          <w:marTop w:val="0"/>
          <w:marBottom w:val="0"/>
          <w:divBdr>
            <w:top w:val="none" w:sz="0" w:space="0" w:color="auto"/>
            <w:left w:val="none" w:sz="0" w:space="0" w:color="auto"/>
            <w:bottom w:val="none" w:sz="0" w:space="0" w:color="auto"/>
            <w:right w:val="none" w:sz="0" w:space="0" w:color="auto"/>
          </w:divBdr>
        </w:div>
        <w:div w:id="708529931">
          <w:marLeft w:val="0"/>
          <w:marRight w:val="0"/>
          <w:marTop w:val="0"/>
          <w:marBottom w:val="0"/>
          <w:divBdr>
            <w:top w:val="none" w:sz="0" w:space="0" w:color="auto"/>
            <w:left w:val="none" w:sz="0" w:space="0" w:color="auto"/>
            <w:bottom w:val="none" w:sz="0" w:space="0" w:color="auto"/>
            <w:right w:val="none" w:sz="0" w:space="0" w:color="auto"/>
          </w:divBdr>
        </w:div>
        <w:div w:id="776606906">
          <w:marLeft w:val="0"/>
          <w:marRight w:val="0"/>
          <w:marTop w:val="0"/>
          <w:marBottom w:val="0"/>
          <w:divBdr>
            <w:top w:val="none" w:sz="0" w:space="0" w:color="auto"/>
            <w:left w:val="none" w:sz="0" w:space="0" w:color="auto"/>
            <w:bottom w:val="none" w:sz="0" w:space="0" w:color="auto"/>
            <w:right w:val="none" w:sz="0" w:space="0" w:color="auto"/>
          </w:divBdr>
        </w:div>
        <w:div w:id="801190739">
          <w:marLeft w:val="0"/>
          <w:marRight w:val="0"/>
          <w:marTop w:val="0"/>
          <w:marBottom w:val="0"/>
          <w:divBdr>
            <w:top w:val="none" w:sz="0" w:space="0" w:color="auto"/>
            <w:left w:val="none" w:sz="0" w:space="0" w:color="auto"/>
            <w:bottom w:val="none" w:sz="0" w:space="0" w:color="auto"/>
            <w:right w:val="none" w:sz="0" w:space="0" w:color="auto"/>
          </w:divBdr>
        </w:div>
        <w:div w:id="804468836">
          <w:marLeft w:val="0"/>
          <w:marRight w:val="0"/>
          <w:marTop w:val="0"/>
          <w:marBottom w:val="0"/>
          <w:divBdr>
            <w:top w:val="none" w:sz="0" w:space="0" w:color="auto"/>
            <w:left w:val="none" w:sz="0" w:space="0" w:color="auto"/>
            <w:bottom w:val="none" w:sz="0" w:space="0" w:color="auto"/>
            <w:right w:val="none" w:sz="0" w:space="0" w:color="auto"/>
          </w:divBdr>
        </w:div>
        <w:div w:id="831406432">
          <w:marLeft w:val="0"/>
          <w:marRight w:val="0"/>
          <w:marTop w:val="0"/>
          <w:marBottom w:val="0"/>
          <w:divBdr>
            <w:top w:val="none" w:sz="0" w:space="0" w:color="auto"/>
            <w:left w:val="none" w:sz="0" w:space="0" w:color="auto"/>
            <w:bottom w:val="none" w:sz="0" w:space="0" w:color="auto"/>
            <w:right w:val="none" w:sz="0" w:space="0" w:color="auto"/>
          </w:divBdr>
        </w:div>
        <w:div w:id="842553742">
          <w:marLeft w:val="0"/>
          <w:marRight w:val="0"/>
          <w:marTop w:val="0"/>
          <w:marBottom w:val="0"/>
          <w:divBdr>
            <w:top w:val="none" w:sz="0" w:space="0" w:color="auto"/>
            <w:left w:val="none" w:sz="0" w:space="0" w:color="auto"/>
            <w:bottom w:val="none" w:sz="0" w:space="0" w:color="auto"/>
            <w:right w:val="none" w:sz="0" w:space="0" w:color="auto"/>
          </w:divBdr>
        </w:div>
        <w:div w:id="846364147">
          <w:marLeft w:val="0"/>
          <w:marRight w:val="0"/>
          <w:marTop w:val="0"/>
          <w:marBottom w:val="0"/>
          <w:divBdr>
            <w:top w:val="none" w:sz="0" w:space="0" w:color="auto"/>
            <w:left w:val="none" w:sz="0" w:space="0" w:color="auto"/>
            <w:bottom w:val="none" w:sz="0" w:space="0" w:color="auto"/>
            <w:right w:val="none" w:sz="0" w:space="0" w:color="auto"/>
          </w:divBdr>
        </w:div>
        <w:div w:id="990253968">
          <w:marLeft w:val="0"/>
          <w:marRight w:val="0"/>
          <w:marTop w:val="0"/>
          <w:marBottom w:val="0"/>
          <w:divBdr>
            <w:top w:val="none" w:sz="0" w:space="0" w:color="auto"/>
            <w:left w:val="none" w:sz="0" w:space="0" w:color="auto"/>
            <w:bottom w:val="none" w:sz="0" w:space="0" w:color="auto"/>
            <w:right w:val="none" w:sz="0" w:space="0" w:color="auto"/>
          </w:divBdr>
        </w:div>
        <w:div w:id="1017192932">
          <w:marLeft w:val="0"/>
          <w:marRight w:val="0"/>
          <w:marTop w:val="0"/>
          <w:marBottom w:val="0"/>
          <w:divBdr>
            <w:top w:val="none" w:sz="0" w:space="0" w:color="auto"/>
            <w:left w:val="none" w:sz="0" w:space="0" w:color="auto"/>
            <w:bottom w:val="none" w:sz="0" w:space="0" w:color="auto"/>
            <w:right w:val="none" w:sz="0" w:space="0" w:color="auto"/>
          </w:divBdr>
        </w:div>
        <w:div w:id="1049106660">
          <w:marLeft w:val="0"/>
          <w:marRight w:val="0"/>
          <w:marTop w:val="0"/>
          <w:marBottom w:val="0"/>
          <w:divBdr>
            <w:top w:val="none" w:sz="0" w:space="0" w:color="auto"/>
            <w:left w:val="none" w:sz="0" w:space="0" w:color="auto"/>
            <w:bottom w:val="none" w:sz="0" w:space="0" w:color="auto"/>
            <w:right w:val="none" w:sz="0" w:space="0" w:color="auto"/>
          </w:divBdr>
        </w:div>
        <w:div w:id="1059402905">
          <w:marLeft w:val="0"/>
          <w:marRight w:val="0"/>
          <w:marTop w:val="0"/>
          <w:marBottom w:val="0"/>
          <w:divBdr>
            <w:top w:val="none" w:sz="0" w:space="0" w:color="auto"/>
            <w:left w:val="none" w:sz="0" w:space="0" w:color="auto"/>
            <w:bottom w:val="none" w:sz="0" w:space="0" w:color="auto"/>
            <w:right w:val="none" w:sz="0" w:space="0" w:color="auto"/>
          </w:divBdr>
        </w:div>
        <w:div w:id="1065832223">
          <w:marLeft w:val="0"/>
          <w:marRight w:val="0"/>
          <w:marTop w:val="0"/>
          <w:marBottom w:val="0"/>
          <w:divBdr>
            <w:top w:val="none" w:sz="0" w:space="0" w:color="auto"/>
            <w:left w:val="none" w:sz="0" w:space="0" w:color="auto"/>
            <w:bottom w:val="none" w:sz="0" w:space="0" w:color="auto"/>
            <w:right w:val="none" w:sz="0" w:space="0" w:color="auto"/>
          </w:divBdr>
        </w:div>
        <w:div w:id="1076317472">
          <w:marLeft w:val="0"/>
          <w:marRight w:val="0"/>
          <w:marTop w:val="0"/>
          <w:marBottom w:val="0"/>
          <w:divBdr>
            <w:top w:val="none" w:sz="0" w:space="0" w:color="auto"/>
            <w:left w:val="none" w:sz="0" w:space="0" w:color="auto"/>
            <w:bottom w:val="none" w:sz="0" w:space="0" w:color="auto"/>
            <w:right w:val="none" w:sz="0" w:space="0" w:color="auto"/>
          </w:divBdr>
        </w:div>
        <w:div w:id="1179853100">
          <w:marLeft w:val="0"/>
          <w:marRight w:val="0"/>
          <w:marTop w:val="0"/>
          <w:marBottom w:val="0"/>
          <w:divBdr>
            <w:top w:val="none" w:sz="0" w:space="0" w:color="auto"/>
            <w:left w:val="none" w:sz="0" w:space="0" w:color="auto"/>
            <w:bottom w:val="none" w:sz="0" w:space="0" w:color="auto"/>
            <w:right w:val="none" w:sz="0" w:space="0" w:color="auto"/>
          </w:divBdr>
        </w:div>
        <w:div w:id="1267468770">
          <w:marLeft w:val="0"/>
          <w:marRight w:val="0"/>
          <w:marTop w:val="0"/>
          <w:marBottom w:val="0"/>
          <w:divBdr>
            <w:top w:val="none" w:sz="0" w:space="0" w:color="auto"/>
            <w:left w:val="none" w:sz="0" w:space="0" w:color="auto"/>
            <w:bottom w:val="none" w:sz="0" w:space="0" w:color="auto"/>
            <w:right w:val="none" w:sz="0" w:space="0" w:color="auto"/>
          </w:divBdr>
        </w:div>
        <w:div w:id="1325816865">
          <w:marLeft w:val="0"/>
          <w:marRight w:val="0"/>
          <w:marTop w:val="0"/>
          <w:marBottom w:val="0"/>
          <w:divBdr>
            <w:top w:val="none" w:sz="0" w:space="0" w:color="auto"/>
            <w:left w:val="none" w:sz="0" w:space="0" w:color="auto"/>
            <w:bottom w:val="none" w:sz="0" w:space="0" w:color="auto"/>
            <w:right w:val="none" w:sz="0" w:space="0" w:color="auto"/>
          </w:divBdr>
        </w:div>
        <w:div w:id="1379741904">
          <w:marLeft w:val="0"/>
          <w:marRight w:val="0"/>
          <w:marTop w:val="0"/>
          <w:marBottom w:val="0"/>
          <w:divBdr>
            <w:top w:val="none" w:sz="0" w:space="0" w:color="auto"/>
            <w:left w:val="none" w:sz="0" w:space="0" w:color="auto"/>
            <w:bottom w:val="none" w:sz="0" w:space="0" w:color="auto"/>
            <w:right w:val="none" w:sz="0" w:space="0" w:color="auto"/>
          </w:divBdr>
        </w:div>
        <w:div w:id="1404403223">
          <w:marLeft w:val="0"/>
          <w:marRight w:val="0"/>
          <w:marTop w:val="0"/>
          <w:marBottom w:val="0"/>
          <w:divBdr>
            <w:top w:val="none" w:sz="0" w:space="0" w:color="auto"/>
            <w:left w:val="none" w:sz="0" w:space="0" w:color="auto"/>
            <w:bottom w:val="none" w:sz="0" w:space="0" w:color="auto"/>
            <w:right w:val="none" w:sz="0" w:space="0" w:color="auto"/>
          </w:divBdr>
        </w:div>
        <w:div w:id="1414425216">
          <w:marLeft w:val="0"/>
          <w:marRight w:val="0"/>
          <w:marTop w:val="0"/>
          <w:marBottom w:val="0"/>
          <w:divBdr>
            <w:top w:val="none" w:sz="0" w:space="0" w:color="auto"/>
            <w:left w:val="none" w:sz="0" w:space="0" w:color="auto"/>
            <w:bottom w:val="none" w:sz="0" w:space="0" w:color="auto"/>
            <w:right w:val="none" w:sz="0" w:space="0" w:color="auto"/>
          </w:divBdr>
        </w:div>
        <w:div w:id="1646666823">
          <w:marLeft w:val="0"/>
          <w:marRight w:val="0"/>
          <w:marTop w:val="0"/>
          <w:marBottom w:val="0"/>
          <w:divBdr>
            <w:top w:val="none" w:sz="0" w:space="0" w:color="auto"/>
            <w:left w:val="none" w:sz="0" w:space="0" w:color="auto"/>
            <w:bottom w:val="none" w:sz="0" w:space="0" w:color="auto"/>
            <w:right w:val="none" w:sz="0" w:space="0" w:color="auto"/>
          </w:divBdr>
        </w:div>
        <w:div w:id="1675105156">
          <w:marLeft w:val="0"/>
          <w:marRight w:val="0"/>
          <w:marTop w:val="0"/>
          <w:marBottom w:val="0"/>
          <w:divBdr>
            <w:top w:val="none" w:sz="0" w:space="0" w:color="auto"/>
            <w:left w:val="none" w:sz="0" w:space="0" w:color="auto"/>
            <w:bottom w:val="none" w:sz="0" w:space="0" w:color="auto"/>
            <w:right w:val="none" w:sz="0" w:space="0" w:color="auto"/>
          </w:divBdr>
        </w:div>
        <w:div w:id="1705055256">
          <w:marLeft w:val="0"/>
          <w:marRight w:val="0"/>
          <w:marTop w:val="0"/>
          <w:marBottom w:val="0"/>
          <w:divBdr>
            <w:top w:val="none" w:sz="0" w:space="0" w:color="auto"/>
            <w:left w:val="none" w:sz="0" w:space="0" w:color="auto"/>
            <w:bottom w:val="none" w:sz="0" w:space="0" w:color="auto"/>
            <w:right w:val="none" w:sz="0" w:space="0" w:color="auto"/>
          </w:divBdr>
        </w:div>
        <w:div w:id="1708876087">
          <w:marLeft w:val="0"/>
          <w:marRight w:val="0"/>
          <w:marTop w:val="0"/>
          <w:marBottom w:val="0"/>
          <w:divBdr>
            <w:top w:val="none" w:sz="0" w:space="0" w:color="auto"/>
            <w:left w:val="none" w:sz="0" w:space="0" w:color="auto"/>
            <w:bottom w:val="none" w:sz="0" w:space="0" w:color="auto"/>
            <w:right w:val="none" w:sz="0" w:space="0" w:color="auto"/>
          </w:divBdr>
        </w:div>
        <w:div w:id="1758094080">
          <w:marLeft w:val="0"/>
          <w:marRight w:val="0"/>
          <w:marTop w:val="0"/>
          <w:marBottom w:val="0"/>
          <w:divBdr>
            <w:top w:val="none" w:sz="0" w:space="0" w:color="auto"/>
            <w:left w:val="none" w:sz="0" w:space="0" w:color="auto"/>
            <w:bottom w:val="none" w:sz="0" w:space="0" w:color="auto"/>
            <w:right w:val="none" w:sz="0" w:space="0" w:color="auto"/>
          </w:divBdr>
        </w:div>
        <w:div w:id="1776485888">
          <w:marLeft w:val="0"/>
          <w:marRight w:val="0"/>
          <w:marTop w:val="0"/>
          <w:marBottom w:val="0"/>
          <w:divBdr>
            <w:top w:val="none" w:sz="0" w:space="0" w:color="auto"/>
            <w:left w:val="none" w:sz="0" w:space="0" w:color="auto"/>
            <w:bottom w:val="none" w:sz="0" w:space="0" w:color="auto"/>
            <w:right w:val="none" w:sz="0" w:space="0" w:color="auto"/>
          </w:divBdr>
        </w:div>
        <w:div w:id="1866090525">
          <w:marLeft w:val="0"/>
          <w:marRight w:val="0"/>
          <w:marTop w:val="0"/>
          <w:marBottom w:val="0"/>
          <w:divBdr>
            <w:top w:val="none" w:sz="0" w:space="0" w:color="auto"/>
            <w:left w:val="none" w:sz="0" w:space="0" w:color="auto"/>
            <w:bottom w:val="none" w:sz="0" w:space="0" w:color="auto"/>
            <w:right w:val="none" w:sz="0" w:space="0" w:color="auto"/>
          </w:divBdr>
        </w:div>
        <w:div w:id="1951164398">
          <w:marLeft w:val="0"/>
          <w:marRight w:val="0"/>
          <w:marTop w:val="0"/>
          <w:marBottom w:val="0"/>
          <w:divBdr>
            <w:top w:val="none" w:sz="0" w:space="0" w:color="auto"/>
            <w:left w:val="none" w:sz="0" w:space="0" w:color="auto"/>
            <w:bottom w:val="none" w:sz="0" w:space="0" w:color="auto"/>
            <w:right w:val="none" w:sz="0" w:space="0" w:color="auto"/>
          </w:divBdr>
        </w:div>
        <w:div w:id="2000503841">
          <w:marLeft w:val="0"/>
          <w:marRight w:val="0"/>
          <w:marTop w:val="0"/>
          <w:marBottom w:val="0"/>
          <w:divBdr>
            <w:top w:val="none" w:sz="0" w:space="0" w:color="auto"/>
            <w:left w:val="none" w:sz="0" w:space="0" w:color="auto"/>
            <w:bottom w:val="none" w:sz="0" w:space="0" w:color="auto"/>
            <w:right w:val="none" w:sz="0" w:space="0" w:color="auto"/>
          </w:divBdr>
        </w:div>
        <w:div w:id="2046060316">
          <w:marLeft w:val="0"/>
          <w:marRight w:val="0"/>
          <w:marTop w:val="0"/>
          <w:marBottom w:val="0"/>
          <w:divBdr>
            <w:top w:val="none" w:sz="0" w:space="0" w:color="auto"/>
            <w:left w:val="none" w:sz="0" w:space="0" w:color="auto"/>
            <w:bottom w:val="none" w:sz="0" w:space="0" w:color="auto"/>
            <w:right w:val="none" w:sz="0" w:space="0" w:color="auto"/>
          </w:divBdr>
        </w:div>
        <w:div w:id="2074623047">
          <w:marLeft w:val="0"/>
          <w:marRight w:val="0"/>
          <w:marTop w:val="0"/>
          <w:marBottom w:val="0"/>
          <w:divBdr>
            <w:top w:val="none" w:sz="0" w:space="0" w:color="auto"/>
            <w:left w:val="none" w:sz="0" w:space="0" w:color="auto"/>
            <w:bottom w:val="none" w:sz="0" w:space="0" w:color="auto"/>
            <w:right w:val="none" w:sz="0" w:space="0" w:color="auto"/>
          </w:divBdr>
        </w:div>
      </w:divsChild>
    </w:div>
    <w:div w:id="1541089171">
      <w:bodyDiv w:val="1"/>
      <w:marLeft w:val="0"/>
      <w:marRight w:val="0"/>
      <w:marTop w:val="0"/>
      <w:marBottom w:val="0"/>
      <w:divBdr>
        <w:top w:val="none" w:sz="0" w:space="0" w:color="auto"/>
        <w:left w:val="none" w:sz="0" w:space="0" w:color="auto"/>
        <w:bottom w:val="none" w:sz="0" w:space="0" w:color="auto"/>
        <w:right w:val="none" w:sz="0" w:space="0" w:color="auto"/>
      </w:divBdr>
      <w:divsChild>
        <w:div w:id="52891943">
          <w:marLeft w:val="0"/>
          <w:marRight w:val="0"/>
          <w:marTop w:val="0"/>
          <w:marBottom w:val="0"/>
          <w:divBdr>
            <w:top w:val="none" w:sz="0" w:space="0" w:color="auto"/>
            <w:left w:val="none" w:sz="0" w:space="0" w:color="auto"/>
            <w:bottom w:val="none" w:sz="0" w:space="0" w:color="auto"/>
            <w:right w:val="none" w:sz="0" w:space="0" w:color="auto"/>
          </w:divBdr>
        </w:div>
        <w:div w:id="160006010">
          <w:marLeft w:val="0"/>
          <w:marRight w:val="0"/>
          <w:marTop w:val="0"/>
          <w:marBottom w:val="0"/>
          <w:divBdr>
            <w:top w:val="none" w:sz="0" w:space="0" w:color="auto"/>
            <w:left w:val="none" w:sz="0" w:space="0" w:color="auto"/>
            <w:bottom w:val="none" w:sz="0" w:space="0" w:color="auto"/>
            <w:right w:val="none" w:sz="0" w:space="0" w:color="auto"/>
          </w:divBdr>
        </w:div>
        <w:div w:id="263419589">
          <w:marLeft w:val="0"/>
          <w:marRight w:val="0"/>
          <w:marTop w:val="0"/>
          <w:marBottom w:val="0"/>
          <w:divBdr>
            <w:top w:val="none" w:sz="0" w:space="0" w:color="auto"/>
            <w:left w:val="none" w:sz="0" w:space="0" w:color="auto"/>
            <w:bottom w:val="none" w:sz="0" w:space="0" w:color="auto"/>
            <w:right w:val="none" w:sz="0" w:space="0" w:color="auto"/>
          </w:divBdr>
        </w:div>
        <w:div w:id="353729182">
          <w:marLeft w:val="0"/>
          <w:marRight w:val="0"/>
          <w:marTop w:val="0"/>
          <w:marBottom w:val="0"/>
          <w:divBdr>
            <w:top w:val="none" w:sz="0" w:space="0" w:color="auto"/>
            <w:left w:val="none" w:sz="0" w:space="0" w:color="auto"/>
            <w:bottom w:val="none" w:sz="0" w:space="0" w:color="auto"/>
            <w:right w:val="none" w:sz="0" w:space="0" w:color="auto"/>
          </w:divBdr>
        </w:div>
        <w:div w:id="712315195">
          <w:marLeft w:val="0"/>
          <w:marRight w:val="0"/>
          <w:marTop w:val="0"/>
          <w:marBottom w:val="0"/>
          <w:divBdr>
            <w:top w:val="none" w:sz="0" w:space="0" w:color="auto"/>
            <w:left w:val="none" w:sz="0" w:space="0" w:color="auto"/>
            <w:bottom w:val="none" w:sz="0" w:space="0" w:color="auto"/>
            <w:right w:val="none" w:sz="0" w:space="0" w:color="auto"/>
          </w:divBdr>
        </w:div>
        <w:div w:id="1992900753">
          <w:marLeft w:val="0"/>
          <w:marRight w:val="0"/>
          <w:marTop w:val="0"/>
          <w:marBottom w:val="0"/>
          <w:divBdr>
            <w:top w:val="none" w:sz="0" w:space="0" w:color="auto"/>
            <w:left w:val="none" w:sz="0" w:space="0" w:color="auto"/>
            <w:bottom w:val="none" w:sz="0" w:space="0" w:color="auto"/>
            <w:right w:val="none" w:sz="0" w:space="0" w:color="auto"/>
          </w:divBdr>
        </w:div>
        <w:div w:id="2125223661">
          <w:marLeft w:val="0"/>
          <w:marRight w:val="0"/>
          <w:marTop w:val="0"/>
          <w:marBottom w:val="0"/>
          <w:divBdr>
            <w:top w:val="none" w:sz="0" w:space="0" w:color="auto"/>
            <w:left w:val="none" w:sz="0" w:space="0" w:color="auto"/>
            <w:bottom w:val="none" w:sz="0" w:space="0" w:color="auto"/>
            <w:right w:val="none" w:sz="0" w:space="0" w:color="auto"/>
          </w:divBdr>
        </w:div>
      </w:divsChild>
    </w:div>
    <w:div w:id="1563324711">
      <w:bodyDiv w:val="1"/>
      <w:marLeft w:val="0"/>
      <w:marRight w:val="0"/>
      <w:marTop w:val="0"/>
      <w:marBottom w:val="0"/>
      <w:divBdr>
        <w:top w:val="none" w:sz="0" w:space="0" w:color="auto"/>
        <w:left w:val="none" w:sz="0" w:space="0" w:color="auto"/>
        <w:bottom w:val="none" w:sz="0" w:space="0" w:color="auto"/>
        <w:right w:val="none" w:sz="0" w:space="0" w:color="auto"/>
      </w:divBdr>
    </w:div>
    <w:div w:id="1568422217">
      <w:bodyDiv w:val="1"/>
      <w:marLeft w:val="0"/>
      <w:marRight w:val="0"/>
      <w:marTop w:val="0"/>
      <w:marBottom w:val="0"/>
      <w:divBdr>
        <w:top w:val="none" w:sz="0" w:space="0" w:color="auto"/>
        <w:left w:val="none" w:sz="0" w:space="0" w:color="auto"/>
        <w:bottom w:val="none" w:sz="0" w:space="0" w:color="auto"/>
        <w:right w:val="none" w:sz="0" w:space="0" w:color="auto"/>
      </w:divBdr>
      <w:divsChild>
        <w:div w:id="328139095">
          <w:marLeft w:val="0"/>
          <w:marRight w:val="0"/>
          <w:marTop w:val="0"/>
          <w:marBottom w:val="0"/>
          <w:divBdr>
            <w:top w:val="none" w:sz="0" w:space="0" w:color="auto"/>
            <w:left w:val="none" w:sz="0" w:space="0" w:color="auto"/>
            <w:bottom w:val="none" w:sz="0" w:space="0" w:color="auto"/>
            <w:right w:val="none" w:sz="0" w:space="0" w:color="auto"/>
          </w:divBdr>
        </w:div>
        <w:div w:id="341666152">
          <w:marLeft w:val="0"/>
          <w:marRight w:val="0"/>
          <w:marTop w:val="0"/>
          <w:marBottom w:val="0"/>
          <w:divBdr>
            <w:top w:val="none" w:sz="0" w:space="0" w:color="auto"/>
            <w:left w:val="none" w:sz="0" w:space="0" w:color="auto"/>
            <w:bottom w:val="none" w:sz="0" w:space="0" w:color="auto"/>
            <w:right w:val="none" w:sz="0" w:space="0" w:color="auto"/>
          </w:divBdr>
        </w:div>
        <w:div w:id="1220824600">
          <w:marLeft w:val="0"/>
          <w:marRight w:val="0"/>
          <w:marTop w:val="0"/>
          <w:marBottom w:val="0"/>
          <w:divBdr>
            <w:top w:val="none" w:sz="0" w:space="0" w:color="auto"/>
            <w:left w:val="none" w:sz="0" w:space="0" w:color="auto"/>
            <w:bottom w:val="none" w:sz="0" w:space="0" w:color="auto"/>
            <w:right w:val="none" w:sz="0" w:space="0" w:color="auto"/>
          </w:divBdr>
        </w:div>
        <w:div w:id="1526750168">
          <w:marLeft w:val="0"/>
          <w:marRight w:val="0"/>
          <w:marTop w:val="0"/>
          <w:marBottom w:val="0"/>
          <w:divBdr>
            <w:top w:val="none" w:sz="0" w:space="0" w:color="auto"/>
            <w:left w:val="none" w:sz="0" w:space="0" w:color="auto"/>
            <w:bottom w:val="none" w:sz="0" w:space="0" w:color="auto"/>
            <w:right w:val="none" w:sz="0" w:space="0" w:color="auto"/>
          </w:divBdr>
        </w:div>
        <w:div w:id="1704593624">
          <w:marLeft w:val="0"/>
          <w:marRight w:val="0"/>
          <w:marTop w:val="0"/>
          <w:marBottom w:val="0"/>
          <w:divBdr>
            <w:top w:val="none" w:sz="0" w:space="0" w:color="auto"/>
            <w:left w:val="none" w:sz="0" w:space="0" w:color="auto"/>
            <w:bottom w:val="none" w:sz="0" w:space="0" w:color="auto"/>
            <w:right w:val="none" w:sz="0" w:space="0" w:color="auto"/>
          </w:divBdr>
        </w:div>
        <w:div w:id="1828596127">
          <w:marLeft w:val="0"/>
          <w:marRight w:val="0"/>
          <w:marTop w:val="0"/>
          <w:marBottom w:val="0"/>
          <w:divBdr>
            <w:top w:val="none" w:sz="0" w:space="0" w:color="auto"/>
            <w:left w:val="none" w:sz="0" w:space="0" w:color="auto"/>
            <w:bottom w:val="none" w:sz="0" w:space="0" w:color="auto"/>
            <w:right w:val="none" w:sz="0" w:space="0" w:color="auto"/>
          </w:divBdr>
        </w:div>
        <w:div w:id="2006931868">
          <w:marLeft w:val="0"/>
          <w:marRight w:val="0"/>
          <w:marTop w:val="0"/>
          <w:marBottom w:val="0"/>
          <w:divBdr>
            <w:top w:val="none" w:sz="0" w:space="0" w:color="auto"/>
            <w:left w:val="none" w:sz="0" w:space="0" w:color="auto"/>
            <w:bottom w:val="none" w:sz="0" w:space="0" w:color="auto"/>
            <w:right w:val="none" w:sz="0" w:space="0" w:color="auto"/>
          </w:divBdr>
        </w:div>
      </w:divsChild>
    </w:div>
    <w:div w:id="1632903989">
      <w:bodyDiv w:val="1"/>
      <w:marLeft w:val="0"/>
      <w:marRight w:val="0"/>
      <w:marTop w:val="0"/>
      <w:marBottom w:val="0"/>
      <w:divBdr>
        <w:top w:val="none" w:sz="0" w:space="0" w:color="auto"/>
        <w:left w:val="none" w:sz="0" w:space="0" w:color="auto"/>
        <w:bottom w:val="none" w:sz="0" w:space="0" w:color="auto"/>
        <w:right w:val="none" w:sz="0" w:space="0" w:color="auto"/>
      </w:divBdr>
    </w:div>
    <w:div w:id="1646004110">
      <w:bodyDiv w:val="1"/>
      <w:marLeft w:val="0"/>
      <w:marRight w:val="0"/>
      <w:marTop w:val="0"/>
      <w:marBottom w:val="0"/>
      <w:divBdr>
        <w:top w:val="none" w:sz="0" w:space="0" w:color="auto"/>
        <w:left w:val="none" w:sz="0" w:space="0" w:color="auto"/>
        <w:bottom w:val="none" w:sz="0" w:space="0" w:color="auto"/>
        <w:right w:val="none" w:sz="0" w:space="0" w:color="auto"/>
      </w:divBdr>
    </w:div>
    <w:div w:id="1650405057">
      <w:bodyDiv w:val="1"/>
      <w:marLeft w:val="0"/>
      <w:marRight w:val="0"/>
      <w:marTop w:val="0"/>
      <w:marBottom w:val="0"/>
      <w:divBdr>
        <w:top w:val="none" w:sz="0" w:space="0" w:color="auto"/>
        <w:left w:val="none" w:sz="0" w:space="0" w:color="auto"/>
        <w:bottom w:val="none" w:sz="0" w:space="0" w:color="auto"/>
        <w:right w:val="none" w:sz="0" w:space="0" w:color="auto"/>
      </w:divBdr>
    </w:div>
    <w:div w:id="1665158449">
      <w:bodyDiv w:val="1"/>
      <w:marLeft w:val="0"/>
      <w:marRight w:val="0"/>
      <w:marTop w:val="0"/>
      <w:marBottom w:val="0"/>
      <w:divBdr>
        <w:top w:val="none" w:sz="0" w:space="0" w:color="auto"/>
        <w:left w:val="none" w:sz="0" w:space="0" w:color="auto"/>
        <w:bottom w:val="none" w:sz="0" w:space="0" w:color="auto"/>
        <w:right w:val="none" w:sz="0" w:space="0" w:color="auto"/>
      </w:divBdr>
      <w:divsChild>
        <w:div w:id="12927510">
          <w:marLeft w:val="0"/>
          <w:marRight w:val="0"/>
          <w:marTop w:val="0"/>
          <w:marBottom w:val="0"/>
          <w:divBdr>
            <w:top w:val="none" w:sz="0" w:space="0" w:color="auto"/>
            <w:left w:val="none" w:sz="0" w:space="0" w:color="auto"/>
            <w:bottom w:val="none" w:sz="0" w:space="0" w:color="auto"/>
            <w:right w:val="none" w:sz="0" w:space="0" w:color="auto"/>
          </w:divBdr>
        </w:div>
        <w:div w:id="715737170">
          <w:marLeft w:val="0"/>
          <w:marRight w:val="0"/>
          <w:marTop w:val="0"/>
          <w:marBottom w:val="0"/>
          <w:divBdr>
            <w:top w:val="none" w:sz="0" w:space="0" w:color="auto"/>
            <w:left w:val="none" w:sz="0" w:space="0" w:color="auto"/>
            <w:bottom w:val="none" w:sz="0" w:space="0" w:color="auto"/>
            <w:right w:val="none" w:sz="0" w:space="0" w:color="auto"/>
          </w:divBdr>
          <w:divsChild>
            <w:div w:id="284653244">
              <w:marLeft w:val="0"/>
              <w:marRight w:val="0"/>
              <w:marTop w:val="0"/>
              <w:marBottom w:val="0"/>
              <w:divBdr>
                <w:top w:val="none" w:sz="0" w:space="0" w:color="auto"/>
                <w:left w:val="none" w:sz="0" w:space="0" w:color="auto"/>
                <w:bottom w:val="none" w:sz="0" w:space="0" w:color="auto"/>
                <w:right w:val="none" w:sz="0" w:space="0" w:color="auto"/>
              </w:divBdr>
            </w:div>
            <w:div w:id="298999518">
              <w:marLeft w:val="0"/>
              <w:marRight w:val="0"/>
              <w:marTop w:val="0"/>
              <w:marBottom w:val="0"/>
              <w:divBdr>
                <w:top w:val="none" w:sz="0" w:space="0" w:color="auto"/>
                <w:left w:val="none" w:sz="0" w:space="0" w:color="auto"/>
                <w:bottom w:val="none" w:sz="0" w:space="0" w:color="auto"/>
                <w:right w:val="none" w:sz="0" w:space="0" w:color="auto"/>
              </w:divBdr>
            </w:div>
            <w:div w:id="345785856">
              <w:marLeft w:val="0"/>
              <w:marRight w:val="0"/>
              <w:marTop w:val="0"/>
              <w:marBottom w:val="0"/>
              <w:divBdr>
                <w:top w:val="none" w:sz="0" w:space="0" w:color="auto"/>
                <w:left w:val="none" w:sz="0" w:space="0" w:color="auto"/>
                <w:bottom w:val="none" w:sz="0" w:space="0" w:color="auto"/>
                <w:right w:val="none" w:sz="0" w:space="0" w:color="auto"/>
              </w:divBdr>
            </w:div>
            <w:div w:id="1902864599">
              <w:marLeft w:val="0"/>
              <w:marRight w:val="0"/>
              <w:marTop w:val="225"/>
              <w:marBottom w:val="0"/>
              <w:divBdr>
                <w:top w:val="none" w:sz="0" w:space="0" w:color="auto"/>
                <w:left w:val="none" w:sz="0" w:space="0" w:color="auto"/>
                <w:bottom w:val="none" w:sz="0" w:space="0" w:color="auto"/>
                <w:right w:val="none" w:sz="0" w:space="0" w:color="auto"/>
              </w:divBdr>
              <w:divsChild>
                <w:div w:id="1091975552">
                  <w:marLeft w:val="0"/>
                  <w:marRight w:val="0"/>
                  <w:marTop w:val="0"/>
                  <w:marBottom w:val="0"/>
                  <w:divBdr>
                    <w:top w:val="none" w:sz="0" w:space="0" w:color="auto"/>
                    <w:left w:val="none" w:sz="0" w:space="0" w:color="auto"/>
                    <w:bottom w:val="none" w:sz="0" w:space="0" w:color="auto"/>
                    <w:right w:val="none" w:sz="0" w:space="0" w:color="auto"/>
                  </w:divBdr>
                  <w:divsChild>
                    <w:div w:id="19781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24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214273">
      <w:bodyDiv w:val="1"/>
      <w:marLeft w:val="0"/>
      <w:marRight w:val="0"/>
      <w:marTop w:val="0"/>
      <w:marBottom w:val="0"/>
      <w:divBdr>
        <w:top w:val="none" w:sz="0" w:space="0" w:color="auto"/>
        <w:left w:val="none" w:sz="0" w:space="0" w:color="auto"/>
        <w:bottom w:val="none" w:sz="0" w:space="0" w:color="auto"/>
        <w:right w:val="none" w:sz="0" w:space="0" w:color="auto"/>
      </w:divBdr>
      <w:divsChild>
        <w:div w:id="486367056">
          <w:marLeft w:val="0"/>
          <w:marRight w:val="0"/>
          <w:marTop w:val="0"/>
          <w:marBottom w:val="0"/>
          <w:divBdr>
            <w:top w:val="none" w:sz="0" w:space="0" w:color="auto"/>
            <w:left w:val="none" w:sz="0" w:space="0" w:color="auto"/>
            <w:bottom w:val="none" w:sz="0" w:space="0" w:color="auto"/>
            <w:right w:val="none" w:sz="0" w:space="0" w:color="auto"/>
          </w:divBdr>
        </w:div>
        <w:div w:id="499778428">
          <w:marLeft w:val="0"/>
          <w:marRight w:val="0"/>
          <w:marTop w:val="0"/>
          <w:marBottom w:val="0"/>
          <w:divBdr>
            <w:top w:val="none" w:sz="0" w:space="0" w:color="auto"/>
            <w:left w:val="none" w:sz="0" w:space="0" w:color="auto"/>
            <w:bottom w:val="none" w:sz="0" w:space="0" w:color="auto"/>
            <w:right w:val="none" w:sz="0" w:space="0" w:color="auto"/>
          </w:divBdr>
        </w:div>
        <w:div w:id="586959323">
          <w:marLeft w:val="0"/>
          <w:marRight w:val="0"/>
          <w:marTop w:val="0"/>
          <w:marBottom w:val="0"/>
          <w:divBdr>
            <w:top w:val="none" w:sz="0" w:space="0" w:color="auto"/>
            <w:left w:val="none" w:sz="0" w:space="0" w:color="auto"/>
            <w:bottom w:val="none" w:sz="0" w:space="0" w:color="auto"/>
            <w:right w:val="none" w:sz="0" w:space="0" w:color="auto"/>
          </w:divBdr>
        </w:div>
        <w:div w:id="672802589">
          <w:marLeft w:val="0"/>
          <w:marRight w:val="0"/>
          <w:marTop w:val="0"/>
          <w:marBottom w:val="0"/>
          <w:divBdr>
            <w:top w:val="none" w:sz="0" w:space="0" w:color="auto"/>
            <w:left w:val="none" w:sz="0" w:space="0" w:color="auto"/>
            <w:bottom w:val="none" w:sz="0" w:space="0" w:color="auto"/>
            <w:right w:val="none" w:sz="0" w:space="0" w:color="auto"/>
          </w:divBdr>
        </w:div>
        <w:div w:id="750585806">
          <w:marLeft w:val="0"/>
          <w:marRight w:val="0"/>
          <w:marTop w:val="0"/>
          <w:marBottom w:val="0"/>
          <w:divBdr>
            <w:top w:val="none" w:sz="0" w:space="0" w:color="auto"/>
            <w:left w:val="none" w:sz="0" w:space="0" w:color="auto"/>
            <w:bottom w:val="none" w:sz="0" w:space="0" w:color="auto"/>
            <w:right w:val="none" w:sz="0" w:space="0" w:color="auto"/>
          </w:divBdr>
        </w:div>
        <w:div w:id="1790584498">
          <w:marLeft w:val="0"/>
          <w:marRight w:val="0"/>
          <w:marTop w:val="0"/>
          <w:marBottom w:val="0"/>
          <w:divBdr>
            <w:top w:val="none" w:sz="0" w:space="0" w:color="auto"/>
            <w:left w:val="none" w:sz="0" w:space="0" w:color="auto"/>
            <w:bottom w:val="none" w:sz="0" w:space="0" w:color="auto"/>
            <w:right w:val="none" w:sz="0" w:space="0" w:color="auto"/>
          </w:divBdr>
        </w:div>
        <w:div w:id="1828741448">
          <w:marLeft w:val="0"/>
          <w:marRight w:val="0"/>
          <w:marTop w:val="0"/>
          <w:marBottom w:val="0"/>
          <w:divBdr>
            <w:top w:val="none" w:sz="0" w:space="0" w:color="auto"/>
            <w:left w:val="none" w:sz="0" w:space="0" w:color="auto"/>
            <w:bottom w:val="none" w:sz="0" w:space="0" w:color="auto"/>
            <w:right w:val="none" w:sz="0" w:space="0" w:color="auto"/>
          </w:divBdr>
        </w:div>
      </w:divsChild>
    </w:div>
    <w:div w:id="1714843251">
      <w:bodyDiv w:val="1"/>
      <w:marLeft w:val="0"/>
      <w:marRight w:val="0"/>
      <w:marTop w:val="0"/>
      <w:marBottom w:val="0"/>
      <w:divBdr>
        <w:top w:val="none" w:sz="0" w:space="0" w:color="auto"/>
        <w:left w:val="none" w:sz="0" w:space="0" w:color="auto"/>
        <w:bottom w:val="none" w:sz="0" w:space="0" w:color="auto"/>
        <w:right w:val="none" w:sz="0" w:space="0" w:color="auto"/>
      </w:divBdr>
    </w:div>
    <w:div w:id="1751200014">
      <w:bodyDiv w:val="1"/>
      <w:marLeft w:val="0"/>
      <w:marRight w:val="0"/>
      <w:marTop w:val="0"/>
      <w:marBottom w:val="0"/>
      <w:divBdr>
        <w:top w:val="none" w:sz="0" w:space="0" w:color="auto"/>
        <w:left w:val="none" w:sz="0" w:space="0" w:color="auto"/>
        <w:bottom w:val="none" w:sz="0" w:space="0" w:color="auto"/>
        <w:right w:val="none" w:sz="0" w:space="0" w:color="auto"/>
      </w:divBdr>
      <w:divsChild>
        <w:div w:id="22555501">
          <w:marLeft w:val="0"/>
          <w:marRight w:val="0"/>
          <w:marTop w:val="0"/>
          <w:marBottom w:val="0"/>
          <w:divBdr>
            <w:top w:val="none" w:sz="0" w:space="0" w:color="auto"/>
            <w:left w:val="none" w:sz="0" w:space="0" w:color="auto"/>
            <w:bottom w:val="none" w:sz="0" w:space="0" w:color="auto"/>
            <w:right w:val="none" w:sz="0" w:space="0" w:color="auto"/>
          </w:divBdr>
        </w:div>
        <w:div w:id="44644529">
          <w:marLeft w:val="0"/>
          <w:marRight w:val="0"/>
          <w:marTop w:val="0"/>
          <w:marBottom w:val="0"/>
          <w:divBdr>
            <w:top w:val="none" w:sz="0" w:space="0" w:color="auto"/>
            <w:left w:val="none" w:sz="0" w:space="0" w:color="auto"/>
            <w:bottom w:val="none" w:sz="0" w:space="0" w:color="auto"/>
            <w:right w:val="none" w:sz="0" w:space="0" w:color="auto"/>
          </w:divBdr>
        </w:div>
        <w:div w:id="64452548">
          <w:marLeft w:val="0"/>
          <w:marRight w:val="0"/>
          <w:marTop w:val="0"/>
          <w:marBottom w:val="0"/>
          <w:divBdr>
            <w:top w:val="none" w:sz="0" w:space="0" w:color="auto"/>
            <w:left w:val="none" w:sz="0" w:space="0" w:color="auto"/>
            <w:bottom w:val="none" w:sz="0" w:space="0" w:color="auto"/>
            <w:right w:val="none" w:sz="0" w:space="0" w:color="auto"/>
          </w:divBdr>
        </w:div>
        <w:div w:id="90863079">
          <w:marLeft w:val="0"/>
          <w:marRight w:val="0"/>
          <w:marTop w:val="0"/>
          <w:marBottom w:val="0"/>
          <w:divBdr>
            <w:top w:val="none" w:sz="0" w:space="0" w:color="auto"/>
            <w:left w:val="none" w:sz="0" w:space="0" w:color="auto"/>
            <w:bottom w:val="none" w:sz="0" w:space="0" w:color="auto"/>
            <w:right w:val="none" w:sz="0" w:space="0" w:color="auto"/>
          </w:divBdr>
        </w:div>
        <w:div w:id="287014456">
          <w:marLeft w:val="0"/>
          <w:marRight w:val="0"/>
          <w:marTop w:val="0"/>
          <w:marBottom w:val="0"/>
          <w:divBdr>
            <w:top w:val="none" w:sz="0" w:space="0" w:color="auto"/>
            <w:left w:val="none" w:sz="0" w:space="0" w:color="auto"/>
            <w:bottom w:val="none" w:sz="0" w:space="0" w:color="auto"/>
            <w:right w:val="none" w:sz="0" w:space="0" w:color="auto"/>
          </w:divBdr>
        </w:div>
        <w:div w:id="404769186">
          <w:marLeft w:val="0"/>
          <w:marRight w:val="0"/>
          <w:marTop w:val="0"/>
          <w:marBottom w:val="0"/>
          <w:divBdr>
            <w:top w:val="none" w:sz="0" w:space="0" w:color="auto"/>
            <w:left w:val="none" w:sz="0" w:space="0" w:color="auto"/>
            <w:bottom w:val="none" w:sz="0" w:space="0" w:color="auto"/>
            <w:right w:val="none" w:sz="0" w:space="0" w:color="auto"/>
          </w:divBdr>
        </w:div>
        <w:div w:id="406152674">
          <w:marLeft w:val="0"/>
          <w:marRight w:val="0"/>
          <w:marTop w:val="0"/>
          <w:marBottom w:val="0"/>
          <w:divBdr>
            <w:top w:val="none" w:sz="0" w:space="0" w:color="auto"/>
            <w:left w:val="none" w:sz="0" w:space="0" w:color="auto"/>
            <w:bottom w:val="none" w:sz="0" w:space="0" w:color="auto"/>
            <w:right w:val="none" w:sz="0" w:space="0" w:color="auto"/>
          </w:divBdr>
        </w:div>
        <w:div w:id="519125520">
          <w:marLeft w:val="0"/>
          <w:marRight w:val="0"/>
          <w:marTop w:val="0"/>
          <w:marBottom w:val="0"/>
          <w:divBdr>
            <w:top w:val="none" w:sz="0" w:space="0" w:color="auto"/>
            <w:left w:val="none" w:sz="0" w:space="0" w:color="auto"/>
            <w:bottom w:val="none" w:sz="0" w:space="0" w:color="auto"/>
            <w:right w:val="none" w:sz="0" w:space="0" w:color="auto"/>
          </w:divBdr>
        </w:div>
        <w:div w:id="552697414">
          <w:marLeft w:val="0"/>
          <w:marRight w:val="0"/>
          <w:marTop w:val="0"/>
          <w:marBottom w:val="0"/>
          <w:divBdr>
            <w:top w:val="none" w:sz="0" w:space="0" w:color="auto"/>
            <w:left w:val="none" w:sz="0" w:space="0" w:color="auto"/>
            <w:bottom w:val="none" w:sz="0" w:space="0" w:color="auto"/>
            <w:right w:val="none" w:sz="0" w:space="0" w:color="auto"/>
          </w:divBdr>
        </w:div>
        <w:div w:id="555971746">
          <w:marLeft w:val="0"/>
          <w:marRight w:val="0"/>
          <w:marTop w:val="0"/>
          <w:marBottom w:val="0"/>
          <w:divBdr>
            <w:top w:val="none" w:sz="0" w:space="0" w:color="auto"/>
            <w:left w:val="none" w:sz="0" w:space="0" w:color="auto"/>
            <w:bottom w:val="none" w:sz="0" w:space="0" w:color="auto"/>
            <w:right w:val="none" w:sz="0" w:space="0" w:color="auto"/>
          </w:divBdr>
        </w:div>
        <w:div w:id="588536801">
          <w:marLeft w:val="0"/>
          <w:marRight w:val="0"/>
          <w:marTop w:val="0"/>
          <w:marBottom w:val="0"/>
          <w:divBdr>
            <w:top w:val="none" w:sz="0" w:space="0" w:color="auto"/>
            <w:left w:val="none" w:sz="0" w:space="0" w:color="auto"/>
            <w:bottom w:val="none" w:sz="0" w:space="0" w:color="auto"/>
            <w:right w:val="none" w:sz="0" w:space="0" w:color="auto"/>
          </w:divBdr>
        </w:div>
        <w:div w:id="633026841">
          <w:marLeft w:val="0"/>
          <w:marRight w:val="0"/>
          <w:marTop w:val="0"/>
          <w:marBottom w:val="0"/>
          <w:divBdr>
            <w:top w:val="none" w:sz="0" w:space="0" w:color="auto"/>
            <w:left w:val="none" w:sz="0" w:space="0" w:color="auto"/>
            <w:bottom w:val="none" w:sz="0" w:space="0" w:color="auto"/>
            <w:right w:val="none" w:sz="0" w:space="0" w:color="auto"/>
          </w:divBdr>
        </w:div>
        <w:div w:id="748430390">
          <w:marLeft w:val="0"/>
          <w:marRight w:val="0"/>
          <w:marTop w:val="0"/>
          <w:marBottom w:val="0"/>
          <w:divBdr>
            <w:top w:val="none" w:sz="0" w:space="0" w:color="auto"/>
            <w:left w:val="none" w:sz="0" w:space="0" w:color="auto"/>
            <w:bottom w:val="none" w:sz="0" w:space="0" w:color="auto"/>
            <w:right w:val="none" w:sz="0" w:space="0" w:color="auto"/>
          </w:divBdr>
        </w:div>
        <w:div w:id="751123235">
          <w:marLeft w:val="0"/>
          <w:marRight w:val="0"/>
          <w:marTop w:val="0"/>
          <w:marBottom w:val="0"/>
          <w:divBdr>
            <w:top w:val="none" w:sz="0" w:space="0" w:color="auto"/>
            <w:left w:val="none" w:sz="0" w:space="0" w:color="auto"/>
            <w:bottom w:val="none" w:sz="0" w:space="0" w:color="auto"/>
            <w:right w:val="none" w:sz="0" w:space="0" w:color="auto"/>
          </w:divBdr>
        </w:div>
        <w:div w:id="782765253">
          <w:marLeft w:val="0"/>
          <w:marRight w:val="0"/>
          <w:marTop w:val="0"/>
          <w:marBottom w:val="0"/>
          <w:divBdr>
            <w:top w:val="none" w:sz="0" w:space="0" w:color="auto"/>
            <w:left w:val="none" w:sz="0" w:space="0" w:color="auto"/>
            <w:bottom w:val="none" w:sz="0" w:space="0" w:color="auto"/>
            <w:right w:val="none" w:sz="0" w:space="0" w:color="auto"/>
          </w:divBdr>
        </w:div>
        <w:div w:id="856696436">
          <w:marLeft w:val="0"/>
          <w:marRight w:val="0"/>
          <w:marTop w:val="0"/>
          <w:marBottom w:val="0"/>
          <w:divBdr>
            <w:top w:val="none" w:sz="0" w:space="0" w:color="auto"/>
            <w:left w:val="none" w:sz="0" w:space="0" w:color="auto"/>
            <w:bottom w:val="none" w:sz="0" w:space="0" w:color="auto"/>
            <w:right w:val="none" w:sz="0" w:space="0" w:color="auto"/>
          </w:divBdr>
        </w:div>
        <w:div w:id="881748531">
          <w:marLeft w:val="0"/>
          <w:marRight w:val="0"/>
          <w:marTop w:val="0"/>
          <w:marBottom w:val="0"/>
          <w:divBdr>
            <w:top w:val="none" w:sz="0" w:space="0" w:color="auto"/>
            <w:left w:val="none" w:sz="0" w:space="0" w:color="auto"/>
            <w:bottom w:val="none" w:sz="0" w:space="0" w:color="auto"/>
            <w:right w:val="none" w:sz="0" w:space="0" w:color="auto"/>
          </w:divBdr>
        </w:div>
        <w:div w:id="923302049">
          <w:marLeft w:val="0"/>
          <w:marRight w:val="0"/>
          <w:marTop w:val="0"/>
          <w:marBottom w:val="0"/>
          <w:divBdr>
            <w:top w:val="none" w:sz="0" w:space="0" w:color="auto"/>
            <w:left w:val="none" w:sz="0" w:space="0" w:color="auto"/>
            <w:bottom w:val="none" w:sz="0" w:space="0" w:color="auto"/>
            <w:right w:val="none" w:sz="0" w:space="0" w:color="auto"/>
          </w:divBdr>
        </w:div>
        <w:div w:id="940457514">
          <w:marLeft w:val="0"/>
          <w:marRight w:val="0"/>
          <w:marTop w:val="0"/>
          <w:marBottom w:val="0"/>
          <w:divBdr>
            <w:top w:val="none" w:sz="0" w:space="0" w:color="auto"/>
            <w:left w:val="none" w:sz="0" w:space="0" w:color="auto"/>
            <w:bottom w:val="none" w:sz="0" w:space="0" w:color="auto"/>
            <w:right w:val="none" w:sz="0" w:space="0" w:color="auto"/>
          </w:divBdr>
        </w:div>
        <w:div w:id="947086351">
          <w:marLeft w:val="0"/>
          <w:marRight w:val="0"/>
          <w:marTop w:val="0"/>
          <w:marBottom w:val="0"/>
          <w:divBdr>
            <w:top w:val="none" w:sz="0" w:space="0" w:color="auto"/>
            <w:left w:val="none" w:sz="0" w:space="0" w:color="auto"/>
            <w:bottom w:val="none" w:sz="0" w:space="0" w:color="auto"/>
            <w:right w:val="none" w:sz="0" w:space="0" w:color="auto"/>
          </w:divBdr>
        </w:div>
        <w:div w:id="1129788659">
          <w:marLeft w:val="0"/>
          <w:marRight w:val="0"/>
          <w:marTop w:val="0"/>
          <w:marBottom w:val="0"/>
          <w:divBdr>
            <w:top w:val="none" w:sz="0" w:space="0" w:color="auto"/>
            <w:left w:val="none" w:sz="0" w:space="0" w:color="auto"/>
            <w:bottom w:val="none" w:sz="0" w:space="0" w:color="auto"/>
            <w:right w:val="none" w:sz="0" w:space="0" w:color="auto"/>
          </w:divBdr>
        </w:div>
        <w:div w:id="1232691348">
          <w:marLeft w:val="0"/>
          <w:marRight w:val="0"/>
          <w:marTop w:val="0"/>
          <w:marBottom w:val="0"/>
          <w:divBdr>
            <w:top w:val="none" w:sz="0" w:space="0" w:color="auto"/>
            <w:left w:val="none" w:sz="0" w:space="0" w:color="auto"/>
            <w:bottom w:val="none" w:sz="0" w:space="0" w:color="auto"/>
            <w:right w:val="none" w:sz="0" w:space="0" w:color="auto"/>
          </w:divBdr>
        </w:div>
        <w:div w:id="1238396164">
          <w:marLeft w:val="0"/>
          <w:marRight w:val="0"/>
          <w:marTop w:val="0"/>
          <w:marBottom w:val="0"/>
          <w:divBdr>
            <w:top w:val="none" w:sz="0" w:space="0" w:color="auto"/>
            <w:left w:val="none" w:sz="0" w:space="0" w:color="auto"/>
            <w:bottom w:val="none" w:sz="0" w:space="0" w:color="auto"/>
            <w:right w:val="none" w:sz="0" w:space="0" w:color="auto"/>
          </w:divBdr>
        </w:div>
        <w:div w:id="1249269536">
          <w:marLeft w:val="0"/>
          <w:marRight w:val="0"/>
          <w:marTop w:val="0"/>
          <w:marBottom w:val="0"/>
          <w:divBdr>
            <w:top w:val="none" w:sz="0" w:space="0" w:color="auto"/>
            <w:left w:val="none" w:sz="0" w:space="0" w:color="auto"/>
            <w:bottom w:val="none" w:sz="0" w:space="0" w:color="auto"/>
            <w:right w:val="none" w:sz="0" w:space="0" w:color="auto"/>
          </w:divBdr>
        </w:div>
        <w:div w:id="1281457378">
          <w:marLeft w:val="0"/>
          <w:marRight w:val="0"/>
          <w:marTop w:val="0"/>
          <w:marBottom w:val="0"/>
          <w:divBdr>
            <w:top w:val="none" w:sz="0" w:space="0" w:color="auto"/>
            <w:left w:val="none" w:sz="0" w:space="0" w:color="auto"/>
            <w:bottom w:val="none" w:sz="0" w:space="0" w:color="auto"/>
            <w:right w:val="none" w:sz="0" w:space="0" w:color="auto"/>
          </w:divBdr>
        </w:div>
        <w:div w:id="1292901326">
          <w:marLeft w:val="0"/>
          <w:marRight w:val="0"/>
          <w:marTop w:val="0"/>
          <w:marBottom w:val="0"/>
          <w:divBdr>
            <w:top w:val="none" w:sz="0" w:space="0" w:color="auto"/>
            <w:left w:val="none" w:sz="0" w:space="0" w:color="auto"/>
            <w:bottom w:val="none" w:sz="0" w:space="0" w:color="auto"/>
            <w:right w:val="none" w:sz="0" w:space="0" w:color="auto"/>
          </w:divBdr>
        </w:div>
        <w:div w:id="1305428417">
          <w:marLeft w:val="0"/>
          <w:marRight w:val="0"/>
          <w:marTop w:val="0"/>
          <w:marBottom w:val="0"/>
          <w:divBdr>
            <w:top w:val="none" w:sz="0" w:space="0" w:color="auto"/>
            <w:left w:val="none" w:sz="0" w:space="0" w:color="auto"/>
            <w:bottom w:val="none" w:sz="0" w:space="0" w:color="auto"/>
            <w:right w:val="none" w:sz="0" w:space="0" w:color="auto"/>
          </w:divBdr>
        </w:div>
        <w:div w:id="1322152452">
          <w:marLeft w:val="0"/>
          <w:marRight w:val="0"/>
          <w:marTop w:val="0"/>
          <w:marBottom w:val="0"/>
          <w:divBdr>
            <w:top w:val="none" w:sz="0" w:space="0" w:color="auto"/>
            <w:left w:val="none" w:sz="0" w:space="0" w:color="auto"/>
            <w:bottom w:val="none" w:sz="0" w:space="0" w:color="auto"/>
            <w:right w:val="none" w:sz="0" w:space="0" w:color="auto"/>
          </w:divBdr>
        </w:div>
        <w:div w:id="1359502213">
          <w:marLeft w:val="0"/>
          <w:marRight w:val="0"/>
          <w:marTop w:val="0"/>
          <w:marBottom w:val="0"/>
          <w:divBdr>
            <w:top w:val="none" w:sz="0" w:space="0" w:color="auto"/>
            <w:left w:val="none" w:sz="0" w:space="0" w:color="auto"/>
            <w:bottom w:val="none" w:sz="0" w:space="0" w:color="auto"/>
            <w:right w:val="none" w:sz="0" w:space="0" w:color="auto"/>
          </w:divBdr>
        </w:div>
        <w:div w:id="1393381284">
          <w:marLeft w:val="0"/>
          <w:marRight w:val="0"/>
          <w:marTop w:val="0"/>
          <w:marBottom w:val="0"/>
          <w:divBdr>
            <w:top w:val="none" w:sz="0" w:space="0" w:color="auto"/>
            <w:left w:val="none" w:sz="0" w:space="0" w:color="auto"/>
            <w:bottom w:val="none" w:sz="0" w:space="0" w:color="auto"/>
            <w:right w:val="none" w:sz="0" w:space="0" w:color="auto"/>
          </w:divBdr>
        </w:div>
        <w:div w:id="1416320480">
          <w:marLeft w:val="0"/>
          <w:marRight w:val="0"/>
          <w:marTop w:val="0"/>
          <w:marBottom w:val="0"/>
          <w:divBdr>
            <w:top w:val="none" w:sz="0" w:space="0" w:color="auto"/>
            <w:left w:val="none" w:sz="0" w:space="0" w:color="auto"/>
            <w:bottom w:val="none" w:sz="0" w:space="0" w:color="auto"/>
            <w:right w:val="none" w:sz="0" w:space="0" w:color="auto"/>
          </w:divBdr>
        </w:div>
        <w:div w:id="1599557864">
          <w:marLeft w:val="0"/>
          <w:marRight w:val="0"/>
          <w:marTop w:val="0"/>
          <w:marBottom w:val="0"/>
          <w:divBdr>
            <w:top w:val="none" w:sz="0" w:space="0" w:color="auto"/>
            <w:left w:val="none" w:sz="0" w:space="0" w:color="auto"/>
            <w:bottom w:val="none" w:sz="0" w:space="0" w:color="auto"/>
            <w:right w:val="none" w:sz="0" w:space="0" w:color="auto"/>
          </w:divBdr>
        </w:div>
        <w:div w:id="1601335661">
          <w:marLeft w:val="0"/>
          <w:marRight w:val="0"/>
          <w:marTop w:val="0"/>
          <w:marBottom w:val="0"/>
          <w:divBdr>
            <w:top w:val="none" w:sz="0" w:space="0" w:color="auto"/>
            <w:left w:val="none" w:sz="0" w:space="0" w:color="auto"/>
            <w:bottom w:val="none" w:sz="0" w:space="0" w:color="auto"/>
            <w:right w:val="none" w:sz="0" w:space="0" w:color="auto"/>
          </w:divBdr>
        </w:div>
        <w:div w:id="1618370358">
          <w:marLeft w:val="0"/>
          <w:marRight w:val="0"/>
          <w:marTop w:val="0"/>
          <w:marBottom w:val="0"/>
          <w:divBdr>
            <w:top w:val="none" w:sz="0" w:space="0" w:color="auto"/>
            <w:left w:val="none" w:sz="0" w:space="0" w:color="auto"/>
            <w:bottom w:val="none" w:sz="0" w:space="0" w:color="auto"/>
            <w:right w:val="none" w:sz="0" w:space="0" w:color="auto"/>
          </w:divBdr>
        </w:div>
        <w:div w:id="1651324934">
          <w:marLeft w:val="0"/>
          <w:marRight w:val="0"/>
          <w:marTop w:val="0"/>
          <w:marBottom w:val="0"/>
          <w:divBdr>
            <w:top w:val="none" w:sz="0" w:space="0" w:color="auto"/>
            <w:left w:val="none" w:sz="0" w:space="0" w:color="auto"/>
            <w:bottom w:val="none" w:sz="0" w:space="0" w:color="auto"/>
            <w:right w:val="none" w:sz="0" w:space="0" w:color="auto"/>
          </w:divBdr>
        </w:div>
        <w:div w:id="1719820380">
          <w:marLeft w:val="0"/>
          <w:marRight w:val="0"/>
          <w:marTop w:val="0"/>
          <w:marBottom w:val="0"/>
          <w:divBdr>
            <w:top w:val="none" w:sz="0" w:space="0" w:color="auto"/>
            <w:left w:val="none" w:sz="0" w:space="0" w:color="auto"/>
            <w:bottom w:val="none" w:sz="0" w:space="0" w:color="auto"/>
            <w:right w:val="none" w:sz="0" w:space="0" w:color="auto"/>
          </w:divBdr>
        </w:div>
        <w:div w:id="1744715291">
          <w:marLeft w:val="0"/>
          <w:marRight w:val="0"/>
          <w:marTop w:val="0"/>
          <w:marBottom w:val="0"/>
          <w:divBdr>
            <w:top w:val="none" w:sz="0" w:space="0" w:color="auto"/>
            <w:left w:val="none" w:sz="0" w:space="0" w:color="auto"/>
            <w:bottom w:val="none" w:sz="0" w:space="0" w:color="auto"/>
            <w:right w:val="none" w:sz="0" w:space="0" w:color="auto"/>
          </w:divBdr>
        </w:div>
        <w:div w:id="1798986516">
          <w:marLeft w:val="0"/>
          <w:marRight w:val="0"/>
          <w:marTop w:val="0"/>
          <w:marBottom w:val="0"/>
          <w:divBdr>
            <w:top w:val="none" w:sz="0" w:space="0" w:color="auto"/>
            <w:left w:val="none" w:sz="0" w:space="0" w:color="auto"/>
            <w:bottom w:val="none" w:sz="0" w:space="0" w:color="auto"/>
            <w:right w:val="none" w:sz="0" w:space="0" w:color="auto"/>
          </w:divBdr>
        </w:div>
        <w:div w:id="1820684074">
          <w:marLeft w:val="0"/>
          <w:marRight w:val="0"/>
          <w:marTop w:val="0"/>
          <w:marBottom w:val="0"/>
          <w:divBdr>
            <w:top w:val="none" w:sz="0" w:space="0" w:color="auto"/>
            <w:left w:val="none" w:sz="0" w:space="0" w:color="auto"/>
            <w:bottom w:val="none" w:sz="0" w:space="0" w:color="auto"/>
            <w:right w:val="none" w:sz="0" w:space="0" w:color="auto"/>
          </w:divBdr>
        </w:div>
        <w:div w:id="1913587090">
          <w:marLeft w:val="0"/>
          <w:marRight w:val="0"/>
          <w:marTop w:val="0"/>
          <w:marBottom w:val="0"/>
          <w:divBdr>
            <w:top w:val="none" w:sz="0" w:space="0" w:color="auto"/>
            <w:left w:val="none" w:sz="0" w:space="0" w:color="auto"/>
            <w:bottom w:val="none" w:sz="0" w:space="0" w:color="auto"/>
            <w:right w:val="none" w:sz="0" w:space="0" w:color="auto"/>
          </w:divBdr>
        </w:div>
        <w:div w:id="1916041727">
          <w:marLeft w:val="0"/>
          <w:marRight w:val="0"/>
          <w:marTop w:val="0"/>
          <w:marBottom w:val="0"/>
          <w:divBdr>
            <w:top w:val="none" w:sz="0" w:space="0" w:color="auto"/>
            <w:left w:val="none" w:sz="0" w:space="0" w:color="auto"/>
            <w:bottom w:val="none" w:sz="0" w:space="0" w:color="auto"/>
            <w:right w:val="none" w:sz="0" w:space="0" w:color="auto"/>
          </w:divBdr>
        </w:div>
        <w:div w:id="1988165964">
          <w:marLeft w:val="0"/>
          <w:marRight w:val="0"/>
          <w:marTop w:val="0"/>
          <w:marBottom w:val="0"/>
          <w:divBdr>
            <w:top w:val="none" w:sz="0" w:space="0" w:color="auto"/>
            <w:left w:val="none" w:sz="0" w:space="0" w:color="auto"/>
            <w:bottom w:val="none" w:sz="0" w:space="0" w:color="auto"/>
            <w:right w:val="none" w:sz="0" w:space="0" w:color="auto"/>
          </w:divBdr>
        </w:div>
        <w:div w:id="2040275778">
          <w:marLeft w:val="0"/>
          <w:marRight w:val="0"/>
          <w:marTop w:val="0"/>
          <w:marBottom w:val="0"/>
          <w:divBdr>
            <w:top w:val="none" w:sz="0" w:space="0" w:color="auto"/>
            <w:left w:val="none" w:sz="0" w:space="0" w:color="auto"/>
            <w:bottom w:val="none" w:sz="0" w:space="0" w:color="auto"/>
            <w:right w:val="none" w:sz="0" w:space="0" w:color="auto"/>
          </w:divBdr>
        </w:div>
        <w:div w:id="2050103764">
          <w:marLeft w:val="0"/>
          <w:marRight w:val="0"/>
          <w:marTop w:val="0"/>
          <w:marBottom w:val="0"/>
          <w:divBdr>
            <w:top w:val="none" w:sz="0" w:space="0" w:color="auto"/>
            <w:left w:val="none" w:sz="0" w:space="0" w:color="auto"/>
            <w:bottom w:val="none" w:sz="0" w:space="0" w:color="auto"/>
            <w:right w:val="none" w:sz="0" w:space="0" w:color="auto"/>
          </w:divBdr>
        </w:div>
        <w:div w:id="2121412984">
          <w:marLeft w:val="0"/>
          <w:marRight w:val="0"/>
          <w:marTop w:val="0"/>
          <w:marBottom w:val="0"/>
          <w:divBdr>
            <w:top w:val="none" w:sz="0" w:space="0" w:color="auto"/>
            <w:left w:val="none" w:sz="0" w:space="0" w:color="auto"/>
            <w:bottom w:val="none" w:sz="0" w:space="0" w:color="auto"/>
            <w:right w:val="none" w:sz="0" w:space="0" w:color="auto"/>
          </w:divBdr>
        </w:div>
      </w:divsChild>
    </w:div>
    <w:div w:id="1763842290">
      <w:bodyDiv w:val="1"/>
      <w:marLeft w:val="0"/>
      <w:marRight w:val="0"/>
      <w:marTop w:val="0"/>
      <w:marBottom w:val="0"/>
      <w:divBdr>
        <w:top w:val="none" w:sz="0" w:space="0" w:color="auto"/>
        <w:left w:val="none" w:sz="0" w:space="0" w:color="auto"/>
        <w:bottom w:val="none" w:sz="0" w:space="0" w:color="auto"/>
        <w:right w:val="none" w:sz="0" w:space="0" w:color="auto"/>
      </w:divBdr>
    </w:div>
    <w:div w:id="1770200893">
      <w:bodyDiv w:val="1"/>
      <w:marLeft w:val="0"/>
      <w:marRight w:val="0"/>
      <w:marTop w:val="0"/>
      <w:marBottom w:val="0"/>
      <w:divBdr>
        <w:top w:val="none" w:sz="0" w:space="0" w:color="auto"/>
        <w:left w:val="none" w:sz="0" w:space="0" w:color="auto"/>
        <w:bottom w:val="none" w:sz="0" w:space="0" w:color="auto"/>
        <w:right w:val="none" w:sz="0" w:space="0" w:color="auto"/>
      </w:divBdr>
      <w:divsChild>
        <w:div w:id="425733539">
          <w:marLeft w:val="0"/>
          <w:marRight w:val="0"/>
          <w:marTop w:val="0"/>
          <w:marBottom w:val="0"/>
          <w:divBdr>
            <w:top w:val="none" w:sz="0" w:space="0" w:color="auto"/>
            <w:left w:val="none" w:sz="0" w:space="0" w:color="auto"/>
            <w:bottom w:val="none" w:sz="0" w:space="0" w:color="auto"/>
            <w:right w:val="none" w:sz="0" w:space="0" w:color="auto"/>
          </w:divBdr>
        </w:div>
        <w:div w:id="1500929570">
          <w:marLeft w:val="0"/>
          <w:marRight w:val="0"/>
          <w:marTop w:val="0"/>
          <w:marBottom w:val="0"/>
          <w:divBdr>
            <w:top w:val="none" w:sz="0" w:space="0" w:color="auto"/>
            <w:left w:val="none" w:sz="0" w:space="0" w:color="auto"/>
            <w:bottom w:val="none" w:sz="0" w:space="0" w:color="auto"/>
            <w:right w:val="none" w:sz="0" w:space="0" w:color="auto"/>
          </w:divBdr>
        </w:div>
        <w:div w:id="1566716630">
          <w:marLeft w:val="0"/>
          <w:marRight w:val="0"/>
          <w:marTop w:val="0"/>
          <w:marBottom w:val="0"/>
          <w:divBdr>
            <w:top w:val="none" w:sz="0" w:space="0" w:color="auto"/>
            <w:left w:val="none" w:sz="0" w:space="0" w:color="auto"/>
            <w:bottom w:val="none" w:sz="0" w:space="0" w:color="auto"/>
            <w:right w:val="none" w:sz="0" w:space="0" w:color="auto"/>
          </w:divBdr>
        </w:div>
        <w:div w:id="1616212962">
          <w:marLeft w:val="0"/>
          <w:marRight w:val="0"/>
          <w:marTop w:val="0"/>
          <w:marBottom w:val="0"/>
          <w:divBdr>
            <w:top w:val="none" w:sz="0" w:space="0" w:color="auto"/>
            <w:left w:val="none" w:sz="0" w:space="0" w:color="auto"/>
            <w:bottom w:val="none" w:sz="0" w:space="0" w:color="auto"/>
            <w:right w:val="none" w:sz="0" w:space="0" w:color="auto"/>
          </w:divBdr>
        </w:div>
        <w:div w:id="1689746483">
          <w:marLeft w:val="0"/>
          <w:marRight w:val="0"/>
          <w:marTop w:val="0"/>
          <w:marBottom w:val="0"/>
          <w:divBdr>
            <w:top w:val="none" w:sz="0" w:space="0" w:color="auto"/>
            <w:left w:val="none" w:sz="0" w:space="0" w:color="auto"/>
            <w:bottom w:val="none" w:sz="0" w:space="0" w:color="auto"/>
            <w:right w:val="none" w:sz="0" w:space="0" w:color="auto"/>
          </w:divBdr>
        </w:div>
        <w:div w:id="1775784838">
          <w:marLeft w:val="0"/>
          <w:marRight w:val="0"/>
          <w:marTop w:val="0"/>
          <w:marBottom w:val="0"/>
          <w:divBdr>
            <w:top w:val="none" w:sz="0" w:space="0" w:color="auto"/>
            <w:left w:val="none" w:sz="0" w:space="0" w:color="auto"/>
            <w:bottom w:val="none" w:sz="0" w:space="0" w:color="auto"/>
            <w:right w:val="none" w:sz="0" w:space="0" w:color="auto"/>
          </w:divBdr>
        </w:div>
        <w:div w:id="1865052722">
          <w:marLeft w:val="0"/>
          <w:marRight w:val="0"/>
          <w:marTop w:val="0"/>
          <w:marBottom w:val="0"/>
          <w:divBdr>
            <w:top w:val="none" w:sz="0" w:space="0" w:color="auto"/>
            <w:left w:val="none" w:sz="0" w:space="0" w:color="auto"/>
            <w:bottom w:val="none" w:sz="0" w:space="0" w:color="auto"/>
            <w:right w:val="none" w:sz="0" w:space="0" w:color="auto"/>
          </w:divBdr>
        </w:div>
      </w:divsChild>
    </w:div>
    <w:div w:id="1775050918">
      <w:bodyDiv w:val="1"/>
      <w:marLeft w:val="0"/>
      <w:marRight w:val="0"/>
      <w:marTop w:val="0"/>
      <w:marBottom w:val="0"/>
      <w:divBdr>
        <w:top w:val="none" w:sz="0" w:space="0" w:color="auto"/>
        <w:left w:val="none" w:sz="0" w:space="0" w:color="auto"/>
        <w:bottom w:val="none" w:sz="0" w:space="0" w:color="auto"/>
        <w:right w:val="none" w:sz="0" w:space="0" w:color="auto"/>
      </w:divBdr>
    </w:div>
    <w:div w:id="1797873877">
      <w:bodyDiv w:val="1"/>
      <w:marLeft w:val="0"/>
      <w:marRight w:val="0"/>
      <w:marTop w:val="0"/>
      <w:marBottom w:val="0"/>
      <w:divBdr>
        <w:top w:val="none" w:sz="0" w:space="0" w:color="auto"/>
        <w:left w:val="none" w:sz="0" w:space="0" w:color="auto"/>
        <w:bottom w:val="none" w:sz="0" w:space="0" w:color="auto"/>
        <w:right w:val="none" w:sz="0" w:space="0" w:color="auto"/>
      </w:divBdr>
    </w:div>
    <w:div w:id="1813593256">
      <w:bodyDiv w:val="1"/>
      <w:marLeft w:val="0"/>
      <w:marRight w:val="0"/>
      <w:marTop w:val="0"/>
      <w:marBottom w:val="0"/>
      <w:divBdr>
        <w:top w:val="none" w:sz="0" w:space="0" w:color="auto"/>
        <w:left w:val="none" w:sz="0" w:space="0" w:color="auto"/>
        <w:bottom w:val="none" w:sz="0" w:space="0" w:color="auto"/>
        <w:right w:val="none" w:sz="0" w:space="0" w:color="auto"/>
      </w:divBdr>
      <w:divsChild>
        <w:div w:id="28645862">
          <w:marLeft w:val="0"/>
          <w:marRight w:val="0"/>
          <w:marTop w:val="0"/>
          <w:marBottom w:val="0"/>
          <w:divBdr>
            <w:top w:val="none" w:sz="0" w:space="0" w:color="auto"/>
            <w:left w:val="none" w:sz="0" w:space="0" w:color="auto"/>
            <w:bottom w:val="none" w:sz="0" w:space="0" w:color="auto"/>
            <w:right w:val="none" w:sz="0" w:space="0" w:color="auto"/>
          </w:divBdr>
        </w:div>
        <w:div w:id="96948468">
          <w:marLeft w:val="0"/>
          <w:marRight w:val="0"/>
          <w:marTop w:val="0"/>
          <w:marBottom w:val="0"/>
          <w:divBdr>
            <w:top w:val="none" w:sz="0" w:space="0" w:color="auto"/>
            <w:left w:val="none" w:sz="0" w:space="0" w:color="auto"/>
            <w:bottom w:val="none" w:sz="0" w:space="0" w:color="auto"/>
            <w:right w:val="none" w:sz="0" w:space="0" w:color="auto"/>
          </w:divBdr>
        </w:div>
        <w:div w:id="128401477">
          <w:marLeft w:val="0"/>
          <w:marRight w:val="0"/>
          <w:marTop w:val="0"/>
          <w:marBottom w:val="0"/>
          <w:divBdr>
            <w:top w:val="none" w:sz="0" w:space="0" w:color="auto"/>
            <w:left w:val="none" w:sz="0" w:space="0" w:color="auto"/>
            <w:bottom w:val="none" w:sz="0" w:space="0" w:color="auto"/>
            <w:right w:val="none" w:sz="0" w:space="0" w:color="auto"/>
          </w:divBdr>
        </w:div>
        <w:div w:id="147720715">
          <w:marLeft w:val="0"/>
          <w:marRight w:val="0"/>
          <w:marTop w:val="0"/>
          <w:marBottom w:val="0"/>
          <w:divBdr>
            <w:top w:val="none" w:sz="0" w:space="0" w:color="auto"/>
            <w:left w:val="none" w:sz="0" w:space="0" w:color="auto"/>
            <w:bottom w:val="none" w:sz="0" w:space="0" w:color="auto"/>
            <w:right w:val="none" w:sz="0" w:space="0" w:color="auto"/>
          </w:divBdr>
        </w:div>
        <w:div w:id="200826486">
          <w:marLeft w:val="0"/>
          <w:marRight w:val="0"/>
          <w:marTop w:val="0"/>
          <w:marBottom w:val="0"/>
          <w:divBdr>
            <w:top w:val="none" w:sz="0" w:space="0" w:color="auto"/>
            <w:left w:val="none" w:sz="0" w:space="0" w:color="auto"/>
            <w:bottom w:val="none" w:sz="0" w:space="0" w:color="auto"/>
            <w:right w:val="none" w:sz="0" w:space="0" w:color="auto"/>
          </w:divBdr>
        </w:div>
        <w:div w:id="240794073">
          <w:marLeft w:val="0"/>
          <w:marRight w:val="0"/>
          <w:marTop w:val="0"/>
          <w:marBottom w:val="0"/>
          <w:divBdr>
            <w:top w:val="none" w:sz="0" w:space="0" w:color="auto"/>
            <w:left w:val="none" w:sz="0" w:space="0" w:color="auto"/>
            <w:bottom w:val="none" w:sz="0" w:space="0" w:color="auto"/>
            <w:right w:val="none" w:sz="0" w:space="0" w:color="auto"/>
          </w:divBdr>
        </w:div>
        <w:div w:id="396443706">
          <w:marLeft w:val="0"/>
          <w:marRight w:val="0"/>
          <w:marTop w:val="0"/>
          <w:marBottom w:val="0"/>
          <w:divBdr>
            <w:top w:val="none" w:sz="0" w:space="0" w:color="auto"/>
            <w:left w:val="none" w:sz="0" w:space="0" w:color="auto"/>
            <w:bottom w:val="none" w:sz="0" w:space="0" w:color="auto"/>
            <w:right w:val="none" w:sz="0" w:space="0" w:color="auto"/>
          </w:divBdr>
        </w:div>
        <w:div w:id="443158601">
          <w:marLeft w:val="0"/>
          <w:marRight w:val="0"/>
          <w:marTop w:val="0"/>
          <w:marBottom w:val="0"/>
          <w:divBdr>
            <w:top w:val="none" w:sz="0" w:space="0" w:color="auto"/>
            <w:left w:val="none" w:sz="0" w:space="0" w:color="auto"/>
            <w:bottom w:val="none" w:sz="0" w:space="0" w:color="auto"/>
            <w:right w:val="none" w:sz="0" w:space="0" w:color="auto"/>
          </w:divBdr>
        </w:div>
        <w:div w:id="492455685">
          <w:marLeft w:val="0"/>
          <w:marRight w:val="0"/>
          <w:marTop w:val="0"/>
          <w:marBottom w:val="0"/>
          <w:divBdr>
            <w:top w:val="none" w:sz="0" w:space="0" w:color="auto"/>
            <w:left w:val="none" w:sz="0" w:space="0" w:color="auto"/>
            <w:bottom w:val="none" w:sz="0" w:space="0" w:color="auto"/>
            <w:right w:val="none" w:sz="0" w:space="0" w:color="auto"/>
          </w:divBdr>
        </w:div>
        <w:div w:id="527839716">
          <w:marLeft w:val="0"/>
          <w:marRight w:val="0"/>
          <w:marTop w:val="0"/>
          <w:marBottom w:val="0"/>
          <w:divBdr>
            <w:top w:val="none" w:sz="0" w:space="0" w:color="auto"/>
            <w:left w:val="none" w:sz="0" w:space="0" w:color="auto"/>
            <w:bottom w:val="none" w:sz="0" w:space="0" w:color="auto"/>
            <w:right w:val="none" w:sz="0" w:space="0" w:color="auto"/>
          </w:divBdr>
        </w:div>
        <w:div w:id="560024782">
          <w:marLeft w:val="0"/>
          <w:marRight w:val="0"/>
          <w:marTop w:val="0"/>
          <w:marBottom w:val="0"/>
          <w:divBdr>
            <w:top w:val="none" w:sz="0" w:space="0" w:color="auto"/>
            <w:left w:val="none" w:sz="0" w:space="0" w:color="auto"/>
            <w:bottom w:val="none" w:sz="0" w:space="0" w:color="auto"/>
            <w:right w:val="none" w:sz="0" w:space="0" w:color="auto"/>
          </w:divBdr>
        </w:div>
        <w:div w:id="574435738">
          <w:marLeft w:val="0"/>
          <w:marRight w:val="0"/>
          <w:marTop w:val="0"/>
          <w:marBottom w:val="0"/>
          <w:divBdr>
            <w:top w:val="none" w:sz="0" w:space="0" w:color="auto"/>
            <w:left w:val="none" w:sz="0" w:space="0" w:color="auto"/>
            <w:bottom w:val="none" w:sz="0" w:space="0" w:color="auto"/>
            <w:right w:val="none" w:sz="0" w:space="0" w:color="auto"/>
          </w:divBdr>
          <w:divsChild>
            <w:div w:id="22096571">
              <w:marLeft w:val="0"/>
              <w:marRight w:val="0"/>
              <w:marTop w:val="0"/>
              <w:marBottom w:val="0"/>
              <w:divBdr>
                <w:top w:val="none" w:sz="0" w:space="0" w:color="auto"/>
                <w:left w:val="none" w:sz="0" w:space="0" w:color="auto"/>
                <w:bottom w:val="none" w:sz="0" w:space="0" w:color="auto"/>
                <w:right w:val="none" w:sz="0" w:space="0" w:color="auto"/>
              </w:divBdr>
            </w:div>
            <w:div w:id="24452710">
              <w:marLeft w:val="0"/>
              <w:marRight w:val="0"/>
              <w:marTop w:val="0"/>
              <w:marBottom w:val="0"/>
              <w:divBdr>
                <w:top w:val="none" w:sz="0" w:space="0" w:color="auto"/>
                <w:left w:val="none" w:sz="0" w:space="0" w:color="auto"/>
                <w:bottom w:val="none" w:sz="0" w:space="0" w:color="auto"/>
                <w:right w:val="none" w:sz="0" w:space="0" w:color="auto"/>
              </w:divBdr>
            </w:div>
            <w:div w:id="39327668">
              <w:marLeft w:val="0"/>
              <w:marRight w:val="0"/>
              <w:marTop w:val="0"/>
              <w:marBottom w:val="0"/>
              <w:divBdr>
                <w:top w:val="none" w:sz="0" w:space="0" w:color="auto"/>
                <w:left w:val="none" w:sz="0" w:space="0" w:color="auto"/>
                <w:bottom w:val="none" w:sz="0" w:space="0" w:color="auto"/>
                <w:right w:val="none" w:sz="0" w:space="0" w:color="auto"/>
              </w:divBdr>
            </w:div>
            <w:div w:id="53239593">
              <w:marLeft w:val="0"/>
              <w:marRight w:val="0"/>
              <w:marTop w:val="0"/>
              <w:marBottom w:val="0"/>
              <w:divBdr>
                <w:top w:val="none" w:sz="0" w:space="0" w:color="auto"/>
                <w:left w:val="none" w:sz="0" w:space="0" w:color="auto"/>
                <w:bottom w:val="none" w:sz="0" w:space="0" w:color="auto"/>
                <w:right w:val="none" w:sz="0" w:space="0" w:color="auto"/>
              </w:divBdr>
            </w:div>
            <w:div w:id="88937376">
              <w:marLeft w:val="0"/>
              <w:marRight w:val="0"/>
              <w:marTop w:val="0"/>
              <w:marBottom w:val="0"/>
              <w:divBdr>
                <w:top w:val="none" w:sz="0" w:space="0" w:color="auto"/>
                <w:left w:val="none" w:sz="0" w:space="0" w:color="auto"/>
                <w:bottom w:val="none" w:sz="0" w:space="0" w:color="auto"/>
                <w:right w:val="none" w:sz="0" w:space="0" w:color="auto"/>
              </w:divBdr>
            </w:div>
            <w:div w:id="157886541">
              <w:marLeft w:val="0"/>
              <w:marRight w:val="0"/>
              <w:marTop w:val="0"/>
              <w:marBottom w:val="0"/>
              <w:divBdr>
                <w:top w:val="none" w:sz="0" w:space="0" w:color="auto"/>
                <w:left w:val="none" w:sz="0" w:space="0" w:color="auto"/>
                <w:bottom w:val="none" w:sz="0" w:space="0" w:color="auto"/>
                <w:right w:val="none" w:sz="0" w:space="0" w:color="auto"/>
              </w:divBdr>
            </w:div>
            <w:div w:id="310867399">
              <w:marLeft w:val="0"/>
              <w:marRight w:val="0"/>
              <w:marTop w:val="0"/>
              <w:marBottom w:val="0"/>
              <w:divBdr>
                <w:top w:val="none" w:sz="0" w:space="0" w:color="auto"/>
                <w:left w:val="none" w:sz="0" w:space="0" w:color="auto"/>
                <w:bottom w:val="none" w:sz="0" w:space="0" w:color="auto"/>
                <w:right w:val="none" w:sz="0" w:space="0" w:color="auto"/>
              </w:divBdr>
            </w:div>
            <w:div w:id="343632906">
              <w:marLeft w:val="0"/>
              <w:marRight w:val="0"/>
              <w:marTop w:val="0"/>
              <w:marBottom w:val="0"/>
              <w:divBdr>
                <w:top w:val="none" w:sz="0" w:space="0" w:color="auto"/>
                <w:left w:val="none" w:sz="0" w:space="0" w:color="auto"/>
                <w:bottom w:val="none" w:sz="0" w:space="0" w:color="auto"/>
                <w:right w:val="none" w:sz="0" w:space="0" w:color="auto"/>
              </w:divBdr>
            </w:div>
            <w:div w:id="356590457">
              <w:marLeft w:val="0"/>
              <w:marRight w:val="0"/>
              <w:marTop w:val="0"/>
              <w:marBottom w:val="0"/>
              <w:divBdr>
                <w:top w:val="none" w:sz="0" w:space="0" w:color="auto"/>
                <w:left w:val="none" w:sz="0" w:space="0" w:color="auto"/>
                <w:bottom w:val="none" w:sz="0" w:space="0" w:color="auto"/>
                <w:right w:val="none" w:sz="0" w:space="0" w:color="auto"/>
              </w:divBdr>
            </w:div>
            <w:div w:id="378021190">
              <w:marLeft w:val="0"/>
              <w:marRight w:val="0"/>
              <w:marTop w:val="0"/>
              <w:marBottom w:val="0"/>
              <w:divBdr>
                <w:top w:val="none" w:sz="0" w:space="0" w:color="auto"/>
                <w:left w:val="none" w:sz="0" w:space="0" w:color="auto"/>
                <w:bottom w:val="none" w:sz="0" w:space="0" w:color="auto"/>
                <w:right w:val="none" w:sz="0" w:space="0" w:color="auto"/>
              </w:divBdr>
            </w:div>
            <w:div w:id="379986358">
              <w:marLeft w:val="0"/>
              <w:marRight w:val="0"/>
              <w:marTop w:val="0"/>
              <w:marBottom w:val="0"/>
              <w:divBdr>
                <w:top w:val="none" w:sz="0" w:space="0" w:color="auto"/>
                <w:left w:val="none" w:sz="0" w:space="0" w:color="auto"/>
                <w:bottom w:val="none" w:sz="0" w:space="0" w:color="auto"/>
                <w:right w:val="none" w:sz="0" w:space="0" w:color="auto"/>
              </w:divBdr>
            </w:div>
            <w:div w:id="481779702">
              <w:marLeft w:val="0"/>
              <w:marRight w:val="0"/>
              <w:marTop w:val="0"/>
              <w:marBottom w:val="0"/>
              <w:divBdr>
                <w:top w:val="none" w:sz="0" w:space="0" w:color="auto"/>
                <w:left w:val="none" w:sz="0" w:space="0" w:color="auto"/>
                <w:bottom w:val="none" w:sz="0" w:space="0" w:color="auto"/>
                <w:right w:val="none" w:sz="0" w:space="0" w:color="auto"/>
              </w:divBdr>
            </w:div>
            <w:div w:id="491798830">
              <w:marLeft w:val="0"/>
              <w:marRight w:val="0"/>
              <w:marTop w:val="0"/>
              <w:marBottom w:val="0"/>
              <w:divBdr>
                <w:top w:val="none" w:sz="0" w:space="0" w:color="auto"/>
                <w:left w:val="none" w:sz="0" w:space="0" w:color="auto"/>
                <w:bottom w:val="none" w:sz="0" w:space="0" w:color="auto"/>
                <w:right w:val="none" w:sz="0" w:space="0" w:color="auto"/>
              </w:divBdr>
            </w:div>
            <w:div w:id="501776156">
              <w:marLeft w:val="0"/>
              <w:marRight w:val="0"/>
              <w:marTop w:val="0"/>
              <w:marBottom w:val="0"/>
              <w:divBdr>
                <w:top w:val="none" w:sz="0" w:space="0" w:color="auto"/>
                <w:left w:val="none" w:sz="0" w:space="0" w:color="auto"/>
                <w:bottom w:val="none" w:sz="0" w:space="0" w:color="auto"/>
                <w:right w:val="none" w:sz="0" w:space="0" w:color="auto"/>
              </w:divBdr>
            </w:div>
            <w:div w:id="576675447">
              <w:marLeft w:val="0"/>
              <w:marRight w:val="0"/>
              <w:marTop w:val="0"/>
              <w:marBottom w:val="0"/>
              <w:divBdr>
                <w:top w:val="none" w:sz="0" w:space="0" w:color="auto"/>
                <w:left w:val="none" w:sz="0" w:space="0" w:color="auto"/>
                <w:bottom w:val="none" w:sz="0" w:space="0" w:color="auto"/>
                <w:right w:val="none" w:sz="0" w:space="0" w:color="auto"/>
              </w:divBdr>
            </w:div>
            <w:div w:id="653143607">
              <w:marLeft w:val="0"/>
              <w:marRight w:val="0"/>
              <w:marTop w:val="0"/>
              <w:marBottom w:val="0"/>
              <w:divBdr>
                <w:top w:val="none" w:sz="0" w:space="0" w:color="auto"/>
                <w:left w:val="none" w:sz="0" w:space="0" w:color="auto"/>
                <w:bottom w:val="none" w:sz="0" w:space="0" w:color="auto"/>
                <w:right w:val="none" w:sz="0" w:space="0" w:color="auto"/>
              </w:divBdr>
            </w:div>
            <w:div w:id="689524596">
              <w:marLeft w:val="0"/>
              <w:marRight w:val="0"/>
              <w:marTop w:val="0"/>
              <w:marBottom w:val="0"/>
              <w:divBdr>
                <w:top w:val="none" w:sz="0" w:space="0" w:color="auto"/>
                <w:left w:val="none" w:sz="0" w:space="0" w:color="auto"/>
                <w:bottom w:val="none" w:sz="0" w:space="0" w:color="auto"/>
                <w:right w:val="none" w:sz="0" w:space="0" w:color="auto"/>
              </w:divBdr>
            </w:div>
            <w:div w:id="718167650">
              <w:marLeft w:val="0"/>
              <w:marRight w:val="0"/>
              <w:marTop w:val="0"/>
              <w:marBottom w:val="0"/>
              <w:divBdr>
                <w:top w:val="none" w:sz="0" w:space="0" w:color="auto"/>
                <w:left w:val="none" w:sz="0" w:space="0" w:color="auto"/>
                <w:bottom w:val="none" w:sz="0" w:space="0" w:color="auto"/>
                <w:right w:val="none" w:sz="0" w:space="0" w:color="auto"/>
              </w:divBdr>
            </w:div>
            <w:div w:id="744183832">
              <w:marLeft w:val="0"/>
              <w:marRight w:val="0"/>
              <w:marTop w:val="0"/>
              <w:marBottom w:val="0"/>
              <w:divBdr>
                <w:top w:val="none" w:sz="0" w:space="0" w:color="auto"/>
                <w:left w:val="none" w:sz="0" w:space="0" w:color="auto"/>
                <w:bottom w:val="none" w:sz="0" w:space="0" w:color="auto"/>
                <w:right w:val="none" w:sz="0" w:space="0" w:color="auto"/>
              </w:divBdr>
            </w:div>
            <w:div w:id="754666409">
              <w:marLeft w:val="0"/>
              <w:marRight w:val="0"/>
              <w:marTop w:val="0"/>
              <w:marBottom w:val="0"/>
              <w:divBdr>
                <w:top w:val="none" w:sz="0" w:space="0" w:color="auto"/>
                <w:left w:val="none" w:sz="0" w:space="0" w:color="auto"/>
                <w:bottom w:val="none" w:sz="0" w:space="0" w:color="auto"/>
                <w:right w:val="none" w:sz="0" w:space="0" w:color="auto"/>
              </w:divBdr>
            </w:div>
            <w:div w:id="763956147">
              <w:marLeft w:val="0"/>
              <w:marRight w:val="0"/>
              <w:marTop w:val="0"/>
              <w:marBottom w:val="0"/>
              <w:divBdr>
                <w:top w:val="none" w:sz="0" w:space="0" w:color="auto"/>
                <w:left w:val="none" w:sz="0" w:space="0" w:color="auto"/>
                <w:bottom w:val="none" w:sz="0" w:space="0" w:color="auto"/>
                <w:right w:val="none" w:sz="0" w:space="0" w:color="auto"/>
              </w:divBdr>
            </w:div>
            <w:div w:id="835539623">
              <w:marLeft w:val="0"/>
              <w:marRight w:val="0"/>
              <w:marTop w:val="0"/>
              <w:marBottom w:val="0"/>
              <w:divBdr>
                <w:top w:val="none" w:sz="0" w:space="0" w:color="auto"/>
                <w:left w:val="none" w:sz="0" w:space="0" w:color="auto"/>
                <w:bottom w:val="none" w:sz="0" w:space="0" w:color="auto"/>
                <w:right w:val="none" w:sz="0" w:space="0" w:color="auto"/>
              </w:divBdr>
            </w:div>
            <w:div w:id="849179414">
              <w:marLeft w:val="0"/>
              <w:marRight w:val="0"/>
              <w:marTop w:val="0"/>
              <w:marBottom w:val="0"/>
              <w:divBdr>
                <w:top w:val="none" w:sz="0" w:space="0" w:color="auto"/>
                <w:left w:val="none" w:sz="0" w:space="0" w:color="auto"/>
                <w:bottom w:val="none" w:sz="0" w:space="0" w:color="auto"/>
                <w:right w:val="none" w:sz="0" w:space="0" w:color="auto"/>
              </w:divBdr>
            </w:div>
            <w:div w:id="857618824">
              <w:marLeft w:val="0"/>
              <w:marRight w:val="0"/>
              <w:marTop w:val="0"/>
              <w:marBottom w:val="0"/>
              <w:divBdr>
                <w:top w:val="none" w:sz="0" w:space="0" w:color="auto"/>
                <w:left w:val="none" w:sz="0" w:space="0" w:color="auto"/>
                <w:bottom w:val="none" w:sz="0" w:space="0" w:color="auto"/>
                <w:right w:val="none" w:sz="0" w:space="0" w:color="auto"/>
              </w:divBdr>
            </w:div>
            <w:div w:id="885990026">
              <w:marLeft w:val="0"/>
              <w:marRight w:val="0"/>
              <w:marTop w:val="0"/>
              <w:marBottom w:val="0"/>
              <w:divBdr>
                <w:top w:val="none" w:sz="0" w:space="0" w:color="auto"/>
                <w:left w:val="none" w:sz="0" w:space="0" w:color="auto"/>
                <w:bottom w:val="none" w:sz="0" w:space="0" w:color="auto"/>
                <w:right w:val="none" w:sz="0" w:space="0" w:color="auto"/>
              </w:divBdr>
            </w:div>
            <w:div w:id="925267674">
              <w:marLeft w:val="0"/>
              <w:marRight w:val="0"/>
              <w:marTop w:val="0"/>
              <w:marBottom w:val="0"/>
              <w:divBdr>
                <w:top w:val="none" w:sz="0" w:space="0" w:color="auto"/>
                <w:left w:val="none" w:sz="0" w:space="0" w:color="auto"/>
                <w:bottom w:val="none" w:sz="0" w:space="0" w:color="auto"/>
                <w:right w:val="none" w:sz="0" w:space="0" w:color="auto"/>
              </w:divBdr>
            </w:div>
            <w:div w:id="941688137">
              <w:marLeft w:val="0"/>
              <w:marRight w:val="0"/>
              <w:marTop w:val="0"/>
              <w:marBottom w:val="0"/>
              <w:divBdr>
                <w:top w:val="none" w:sz="0" w:space="0" w:color="auto"/>
                <w:left w:val="none" w:sz="0" w:space="0" w:color="auto"/>
                <w:bottom w:val="none" w:sz="0" w:space="0" w:color="auto"/>
                <w:right w:val="none" w:sz="0" w:space="0" w:color="auto"/>
              </w:divBdr>
            </w:div>
            <w:div w:id="956330879">
              <w:marLeft w:val="0"/>
              <w:marRight w:val="0"/>
              <w:marTop w:val="0"/>
              <w:marBottom w:val="0"/>
              <w:divBdr>
                <w:top w:val="none" w:sz="0" w:space="0" w:color="auto"/>
                <w:left w:val="none" w:sz="0" w:space="0" w:color="auto"/>
                <w:bottom w:val="none" w:sz="0" w:space="0" w:color="auto"/>
                <w:right w:val="none" w:sz="0" w:space="0" w:color="auto"/>
              </w:divBdr>
            </w:div>
            <w:div w:id="958342138">
              <w:marLeft w:val="0"/>
              <w:marRight w:val="0"/>
              <w:marTop w:val="0"/>
              <w:marBottom w:val="0"/>
              <w:divBdr>
                <w:top w:val="none" w:sz="0" w:space="0" w:color="auto"/>
                <w:left w:val="none" w:sz="0" w:space="0" w:color="auto"/>
                <w:bottom w:val="none" w:sz="0" w:space="0" w:color="auto"/>
                <w:right w:val="none" w:sz="0" w:space="0" w:color="auto"/>
              </w:divBdr>
            </w:div>
            <w:div w:id="988553927">
              <w:marLeft w:val="0"/>
              <w:marRight w:val="0"/>
              <w:marTop w:val="0"/>
              <w:marBottom w:val="0"/>
              <w:divBdr>
                <w:top w:val="none" w:sz="0" w:space="0" w:color="auto"/>
                <w:left w:val="none" w:sz="0" w:space="0" w:color="auto"/>
                <w:bottom w:val="none" w:sz="0" w:space="0" w:color="auto"/>
                <w:right w:val="none" w:sz="0" w:space="0" w:color="auto"/>
              </w:divBdr>
            </w:div>
            <w:div w:id="1020937257">
              <w:marLeft w:val="0"/>
              <w:marRight w:val="0"/>
              <w:marTop w:val="0"/>
              <w:marBottom w:val="0"/>
              <w:divBdr>
                <w:top w:val="none" w:sz="0" w:space="0" w:color="auto"/>
                <w:left w:val="none" w:sz="0" w:space="0" w:color="auto"/>
                <w:bottom w:val="none" w:sz="0" w:space="0" w:color="auto"/>
                <w:right w:val="none" w:sz="0" w:space="0" w:color="auto"/>
              </w:divBdr>
            </w:div>
            <w:div w:id="1173104863">
              <w:marLeft w:val="0"/>
              <w:marRight w:val="0"/>
              <w:marTop w:val="0"/>
              <w:marBottom w:val="0"/>
              <w:divBdr>
                <w:top w:val="none" w:sz="0" w:space="0" w:color="auto"/>
                <w:left w:val="none" w:sz="0" w:space="0" w:color="auto"/>
                <w:bottom w:val="none" w:sz="0" w:space="0" w:color="auto"/>
                <w:right w:val="none" w:sz="0" w:space="0" w:color="auto"/>
              </w:divBdr>
            </w:div>
            <w:div w:id="1211191156">
              <w:marLeft w:val="0"/>
              <w:marRight w:val="0"/>
              <w:marTop w:val="0"/>
              <w:marBottom w:val="0"/>
              <w:divBdr>
                <w:top w:val="none" w:sz="0" w:space="0" w:color="auto"/>
                <w:left w:val="none" w:sz="0" w:space="0" w:color="auto"/>
                <w:bottom w:val="none" w:sz="0" w:space="0" w:color="auto"/>
                <w:right w:val="none" w:sz="0" w:space="0" w:color="auto"/>
              </w:divBdr>
            </w:div>
            <w:div w:id="1222713573">
              <w:marLeft w:val="0"/>
              <w:marRight w:val="0"/>
              <w:marTop w:val="0"/>
              <w:marBottom w:val="0"/>
              <w:divBdr>
                <w:top w:val="none" w:sz="0" w:space="0" w:color="auto"/>
                <w:left w:val="none" w:sz="0" w:space="0" w:color="auto"/>
                <w:bottom w:val="none" w:sz="0" w:space="0" w:color="auto"/>
                <w:right w:val="none" w:sz="0" w:space="0" w:color="auto"/>
              </w:divBdr>
            </w:div>
            <w:div w:id="1236234977">
              <w:marLeft w:val="0"/>
              <w:marRight w:val="0"/>
              <w:marTop w:val="0"/>
              <w:marBottom w:val="0"/>
              <w:divBdr>
                <w:top w:val="none" w:sz="0" w:space="0" w:color="auto"/>
                <w:left w:val="none" w:sz="0" w:space="0" w:color="auto"/>
                <w:bottom w:val="none" w:sz="0" w:space="0" w:color="auto"/>
                <w:right w:val="none" w:sz="0" w:space="0" w:color="auto"/>
              </w:divBdr>
            </w:div>
            <w:div w:id="1269892218">
              <w:marLeft w:val="0"/>
              <w:marRight w:val="0"/>
              <w:marTop w:val="0"/>
              <w:marBottom w:val="0"/>
              <w:divBdr>
                <w:top w:val="none" w:sz="0" w:space="0" w:color="auto"/>
                <w:left w:val="none" w:sz="0" w:space="0" w:color="auto"/>
                <w:bottom w:val="none" w:sz="0" w:space="0" w:color="auto"/>
                <w:right w:val="none" w:sz="0" w:space="0" w:color="auto"/>
              </w:divBdr>
            </w:div>
            <w:div w:id="1277713814">
              <w:marLeft w:val="0"/>
              <w:marRight w:val="0"/>
              <w:marTop w:val="0"/>
              <w:marBottom w:val="0"/>
              <w:divBdr>
                <w:top w:val="none" w:sz="0" w:space="0" w:color="auto"/>
                <w:left w:val="none" w:sz="0" w:space="0" w:color="auto"/>
                <w:bottom w:val="none" w:sz="0" w:space="0" w:color="auto"/>
                <w:right w:val="none" w:sz="0" w:space="0" w:color="auto"/>
              </w:divBdr>
            </w:div>
            <w:div w:id="1352947926">
              <w:marLeft w:val="0"/>
              <w:marRight w:val="0"/>
              <w:marTop w:val="0"/>
              <w:marBottom w:val="0"/>
              <w:divBdr>
                <w:top w:val="none" w:sz="0" w:space="0" w:color="auto"/>
                <w:left w:val="none" w:sz="0" w:space="0" w:color="auto"/>
                <w:bottom w:val="none" w:sz="0" w:space="0" w:color="auto"/>
                <w:right w:val="none" w:sz="0" w:space="0" w:color="auto"/>
              </w:divBdr>
            </w:div>
            <w:div w:id="1353803662">
              <w:marLeft w:val="0"/>
              <w:marRight w:val="0"/>
              <w:marTop w:val="0"/>
              <w:marBottom w:val="0"/>
              <w:divBdr>
                <w:top w:val="none" w:sz="0" w:space="0" w:color="auto"/>
                <w:left w:val="none" w:sz="0" w:space="0" w:color="auto"/>
                <w:bottom w:val="none" w:sz="0" w:space="0" w:color="auto"/>
                <w:right w:val="none" w:sz="0" w:space="0" w:color="auto"/>
              </w:divBdr>
            </w:div>
            <w:div w:id="1363438252">
              <w:marLeft w:val="0"/>
              <w:marRight w:val="0"/>
              <w:marTop w:val="0"/>
              <w:marBottom w:val="0"/>
              <w:divBdr>
                <w:top w:val="none" w:sz="0" w:space="0" w:color="auto"/>
                <w:left w:val="none" w:sz="0" w:space="0" w:color="auto"/>
                <w:bottom w:val="none" w:sz="0" w:space="0" w:color="auto"/>
                <w:right w:val="none" w:sz="0" w:space="0" w:color="auto"/>
              </w:divBdr>
            </w:div>
            <w:div w:id="1380856870">
              <w:marLeft w:val="0"/>
              <w:marRight w:val="0"/>
              <w:marTop w:val="0"/>
              <w:marBottom w:val="0"/>
              <w:divBdr>
                <w:top w:val="none" w:sz="0" w:space="0" w:color="auto"/>
                <w:left w:val="none" w:sz="0" w:space="0" w:color="auto"/>
                <w:bottom w:val="none" w:sz="0" w:space="0" w:color="auto"/>
                <w:right w:val="none" w:sz="0" w:space="0" w:color="auto"/>
              </w:divBdr>
            </w:div>
            <w:div w:id="1388991600">
              <w:marLeft w:val="0"/>
              <w:marRight w:val="0"/>
              <w:marTop w:val="0"/>
              <w:marBottom w:val="0"/>
              <w:divBdr>
                <w:top w:val="none" w:sz="0" w:space="0" w:color="auto"/>
                <w:left w:val="none" w:sz="0" w:space="0" w:color="auto"/>
                <w:bottom w:val="none" w:sz="0" w:space="0" w:color="auto"/>
                <w:right w:val="none" w:sz="0" w:space="0" w:color="auto"/>
              </w:divBdr>
            </w:div>
            <w:div w:id="1451044614">
              <w:marLeft w:val="0"/>
              <w:marRight w:val="0"/>
              <w:marTop w:val="0"/>
              <w:marBottom w:val="0"/>
              <w:divBdr>
                <w:top w:val="none" w:sz="0" w:space="0" w:color="auto"/>
                <w:left w:val="none" w:sz="0" w:space="0" w:color="auto"/>
                <w:bottom w:val="none" w:sz="0" w:space="0" w:color="auto"/>
                <w:right w:val="none" w:sz="0" w:space="0" w:color="auto"/>
              </w:divBdr>
            </w:div>
            <w:div w:id="1539007019">
              <w:marLeft w:val="0"/>
              <w:marRight w:val="0"/>
              <w:marTop w:val="0"/>
              <w:marBottom w:val="0"/>
              <w:divBdr>
                <w:top w:val="none" w:sz="0" w:space="0" w:color="auto"/>
                <w:left w:val="none" w:sz="0" w:space="0" w:color="auto"/>
                <w:bottom w:val="none" w:sz="0" w:space="0" w:color="auto"/>
                <w:right w:val="none" w:sz="0" w:space="0" w:color="auto"/>
              </w:divBdr>
            </w:div>
            <w:div w:id="1545092713">
              <w:marLeft w:val="0"/>
              <w:marRight w:val="0"/>
              <w:marTop w:val="0"/>
              <w:marBottom w:val="0"/>
              <w:divBdr>
                <w:top w:val="none" w:sz="0" w:space="0" w:color="auto"/>
                <w:left w:val="none" w:sz="0" w:space="0" w:color="auto"/>
                <w:bottom w:val="none" w:sz="0" w:space="0" w:color="auto"/>
                <w:right w:val="none" w:sz="0" w:space="0" w:color="auto"/>
              </w:divBdr>
            </w:div>
            <w:div w:id="1549608723">
              <w:marLeft w:val="0"/>
              <w:marRight w:val="0"/>
              <w:marTop w:val="0"/>
              <w:marBottom w:val="0"/>
              <w:divBdr>
                <w:top w:val="none" w:sz="0" w:space="0" w:color="auto"/>
                <w:left w:val="none" w:sz="0" w:space="0" w:color="auto"/>
                <w:bottom w:val="none" w:sz="0" w:space="0" w:color="auto"/>
                <w:right w:val="none" w:sz="0" w:space="0" w:color="auto"/>
              </w:divBdr>
            </w:div>
            <w:div w:id="1610505843">
              <w:marLeft w:val="0"/>
              <w:marRight w:val="0"/>
              <w:marTop w:val="0"/>
              <w:marBottom w:val="0"/>
              <w:divBdr>
                <w:top w:val="none" w:sz="0" w:space="0" w:color="auto"/>
                <w:left w:val="none" w:sz="0" w:space="0" w:color="auto"/>
                <w:bottom w:val="none" w:sz="0" w:space="0" w:color="auto"/>
                <w:right w:val="none" w:sz="0" w:space="0" w:color="auto"/>
              </w:divBdr>
            </w:div>
            <w:div w:id="1631088983">
              <w:marLeft w:val="0"/>
              <w:marRight w:val="0"/>
              <w:marTop w:val="0"/>
              <w:marBottom w:val="0"/>
              <w:divBdr>
                <w:top w:val="none" w:sz="0" w:space="0" w:color="auto"/>
                <w:left w:val="none" w:sz="0" w:space="0" w:color="auto"/>
                <w:bottom w:val="none" w:sz="0" w:space="0" w:color="auto"/>
                <w:right w:val="none" w:sz="0" w:space="0" w:color="auto"/>
              </w:divBdr>
            </w:div>
            <w:div w:id="1642538078">
              <w:marLeft w:val="0"/>
              <w:marRight w:val="0"/>
              <w:marTop w:val="0"/>
              <w:marBottom w:val="0"/>
              <w:divBdr>
                <w:top w:val="none" w:sz="0" w:space="0" w:color="auto"/>
                <w:left w:val="none" w:sz="0" w:space="0" w:color="auto"/>
                <w:bottom w:val="none" w:sz="0" w:space="0" w:color="auto"/>
                <w:right w:val="none" w:sz="0" w:space="0" w:color="auto"/>
              </w:divBdr>
            </w:div>
            <w:div w:id="1649941084">
              <w:marLeft w:val="0"/>
              <w:marRight w:val="0"/>
              <w:marTop w:val="0"/>
              <w:marBottom w:val="0"/>
              <w:divBdr>
                <w:top w:val="none" w:sz="0" w:space="0" w:color="auto"/>
                <w:left w:val="none" w:sz="0" w:space="0" w:color="auto"/>
                <w:bottom w:val="none" w:sz="0" w:space="0" w:color="auto"/>
                <w:right w:val="none" w:sz="0" w:space="0" w:color="auto"/>
              </w:divBdr>
            </w:div>
            <w:div w:id="1666517686">
              <w:marLeft w:val="0"/>
              <w:marRight w:val="0"/>
              <w:marTop w:val="0"/>
              <w:marBottom w:val="0"/>
              <w:divBdr>
                <w:top w:val="none" w:sz="0" w:space="0" w:color="auto"/>
                <w:left w:val="none" w:sz="0" w:space="0" w:color="auto"/>
                <w:bottom w:val="none" w:sz="0" w:space="0" w:color="auto"/>
                <w:right w:val="none" w:sz="0" w:space="0" w:color="auto"/>
              </w:divBdr>
            </w:div>
            <w:div w:id="1681740741">
              <w:marLeft w:val="0"/>
              <w:marRight w:val="0"/>
              <w:marTop w:val="0"/>
              <w:marBottom w:val="0"/>
              <w:divBdr>
                <w:top w:val="none" w:sz="0" w:space="0" w:color="auto"/>
                <w:left w:val="none" w:sz="0" w:space="0" w:color="auto"/>
                <w:bottom w:val="none" w:sz="0" w:space="0" w:color="auto"/>
                <w:right w:val="none" w:sz="0" w:space="0" w:color="auto"/>
              </w:divBdr>
            </w:div>
            <w:div w:id="1752118940">
              <w:marLeft w:val="0"/>
              <w:marRight w:val="0"/>
              <w:marTop w:val="0"/>
              <w:marBottom w:val="0"/>
              <w:divBdr>
                <w:top w:val="none" w:sz="0" w:space="0" w:color="auto"/>
                <w:left w:val="none" w:sz="0" w:space="0" w:color="auto"/>
                <w:bottom w:val="none" w:sz="0" w:space="0" w:color="auto"/>
                <w:right w:val="none" w:sz="0" w:space="0" w:color="auto"/>
              </w:divBdr>
            </w:div>
            <w:div w:id="1763574057">
              <w:marLeft w:val="0"/>
              <w:marRight w:val="0"/>
              <w:marTop w:val="0"/>
              <w:marBottom w:val="0"/>
              <w:divBdr>
                <w:top w:val="none" w:sz="0" w:space="0" w:color="auto"/>
                <w:left w:val="none" w:sz="0" w:space="0" w:color="auto"/>
                <w:bottom w:val="none" w:sz="0" w:space="0" w:color="auto"/>
                <w:right w:val="none" w:sz="0" w:space="0" w:color="auto"/>
              </w:divBdr>
            </w:div>
            <w:div w:id="1766919957">
              <w:marLeft w:val="0"/>
              <w:marRight w:val="0"/>
              <w:marTop w:val="0"/>
              <w:marBottom w:val="0"/>
              <w:divBdr>
                <w:top w:val="none" w:sz="0" w:space="0" w:color="auto"/>
                <w:left w:val="none" w:sz="0" w:space="0" w:color="auto"/>
                <w:bottom w:val="none" w:sz="0" w:space="0" w:color="auto"/>
                <w:right w:val="none" w:sz="0" w:space="0" w:color="auto"/>
              </w:divBdr>
            </w:div>
            <w:div w:id="1779714986">
              <w:marLeft w:val="0"/>
              <w:marRight w:val="0"/>
              <w:marTop w:val="0"/>
              <w:marBottom w:val="0"/>
              <w:divBdr>
                <w:top w:val="none" w:sz="0" w:space="0" w:color="auto"/>
                <w:left w:val="none" w:sz="0" w:space="0" w:color="auto"/>
                <w:bottom w:val="none" w:sz="0" w:space="0" w:color="auto"/>
                <w:right w:val="none" w:sz="0" w:space="0" w:color="auto"/>
              </w:divBdr>
            </w:div>
            <w:div w:id="1815025136">
              <w:marLeft w:val="0"/>
              <w:marRight w:val="0"/>
              <w:marTop w:val="0"/>
              <w:marBottom w:val="0"/>
              <w:divBdr>
                <w:top w:val="none" w:sz="0" w:space="0" w:color="auto"/>
                <w:left w:val="none" w:sz="0" w:space="0" w:color="auto"/>
                <w:bottom w:val="none" w:sz="0" w:space="0" w:color="auto"/>
                <w:right w:val="none" w:sz="0" w:space="0" w:color="auto"/>
              </w:divBdr>
            </w:div>
            <w:div w:id="1910652319">
              <w:marLeft w:val="0"/>
              <w:marRight w:val="0"/>
              <w:marTop w:val="0"/>
              <w:marBottom w:val="0"/>
              <w:divBdr>
                <w:top w:val="none" w:sz="0" w:space="0" w:color="auto"/>
                <w:left w:val="none" w:sz="0" w:space="0" w:color="auto"/>
                <w:bottom w:val="none" w:sz="0" w:space="0" w:color="auto"/>
                <w:right w:val="none" w:sz="0" w:space="0" w:color="auto"/>
              </w:divBdr>
            </w:div>
            <w:div w:id="1916891019">
              <w:marLeft w:val="0"/>
              <w:marRight w:val="0"/>
              <w:marTop w:val="0"/>
              <w:marBottom w:val="0"/>
              <w:divBdr>
                <w:top w:val="none" w:sz="0" w:space="0" w:color="auto"/>
                <w:left w:val="none" w:sz="0" w:space="0" w:color="auto"/>
                <w:bottom w:val="none" w:sz="0" w:space="0" w:color="auto"/>
                <w:right w:val="none" w:sz="0" w:space="0" w:color="auto"/>
              </w:divBdr>
            </w:div>
            <w:div w:id="1957759921">
              <w:marLeft w:val="0"/>
              <w:marRight w:val="0"/>
              <w:marTop w:val="0"/>
              <w:marBottom w:val="0"/>
              <w:divBdr>
                <w:top w:val="none" w:sz="0" w:space="0" w:color="auto"/>
                <w:left w:val="none" w:sz="0" w:space="0" w:color="auto"/>
                <w:bottom w:val="none" w:sz="0" w:space="0" w:color="auto"/>
                <w:right w:val="none" w:sz="0" w:space="0" w:color="auto"/>
              </w:divBdr>
            </w:div>
            <w:div w:id="1960454906">
              <w:marLeft w:val="0"/>
              <w:marRight w:val="0"/>
              <w:marTop w:val="0"/>
              <w:marBottom w:val="0"/>
              <w:divBdr>
                <w:top w:val="none" w:sz="0" w:space="0" w:color="auto"/>
                <w:left w:val="none" w:sz="0" w:space="0" w:color="auto"/>
                <w:bottom w:val="none" w:sz="0" w:space="0" w:color="auto"/>
                <w:right w:val="none" w:sz="0" w:space="0" w:color="auto"/>
              </w:divBdr>
            </w:div>
            <w:div w:id="1999914619">
              <w:marLeft w:val="0"/>
              <w:marRight w:val="0"/>
              <w:marTop w:val="0"/>
              <w:marBottom w:val="0"/>
              <w:divBdr>
                <w:top w:val="none" w:sz="0" w:space="0" w:color="auto"/>
                <w:left w:val="none" w:sz="0" w:space="0" w:color="auto"/>
                <w:bottom w:val="none" w:sz="0" w:space="0" w:color="auto"/>
                <w:right w:val="none" w:sz="0" w:space="0" w:color="auto"/>
              </w:divBdr>
            </w:div>
            <w:div w:id="2003578092">
              <w:marLeft w:val="0"/>
              <w:marRight w:val="0"/>
              <w:marTop w:val="0"/>
              <w:marBottom w:val="0"/>
              <w:divBdr>
                <w:top w:val="none" w:sz="0" w:space="0" w:color="auto"/>
                <w:left w:val="none" w:sz="0" w:space="0" w:color="auto"/>
                <w:bottom w:val="none" w:sz="0" w:space="0" w:color="auto"/>
                <w:right w:val="none" w:sz="0" w:space="0" w:color="auto"/>
              </w:divBdr>
            </w:div>
            <w:div w:id="2020153140">
              <w:marLeft w:val="0"/>
              <w:marRight w:val="0"/>
              <w:marTop w:val="0"/>
              <w:marBottom w:val="0"/>
              <w:divBdr>
                <w:top w:val="none" w:sz="0" w:space="0" w:color="auto"/>
                <w:left w:val="none" w:sz="0" w:space="0" w:color="auto"/>
                <w:bottom w:val="none" w:sz="0" w:space="0" w:color="auto"/>
                <w:right w:val="none" w:sz="0" w:space="0" w:color="auto"/>
              </w:divBdr>
            </w:div>
            <w:div w:id="2033148304">
              <w:marLeft w:val="0"/>
              <w:marRight w:val="0"/>
              <w:marTop w:val="0"/>
              <w:marBottom w:val="0"/>
              <w:divBdr>
                <w:top w:val="none" w:sz="0" w:space="0" w:color="auto"/>
                <w:left w:val="none" w:sz="0" w:space="0" w:color="auto"/>
                <w:bottom w:val="none" w:sz="0" w:space="0" w:color="auto"/>
                <w:right w:val="none" w:sz="0" w:space="0" w:color="auto"/>
              </w:divBdr>
            </w:div>
            <w:div w:id="2069913167">
              <w:marLeft w:val="0"/>
              <w:marRight w:val="0"/>
              <w:marTop w:val="0"/>
              <w:marBottom w:val="0"/>
              <w:divBdr>
                <w:top w:val="none" w:sz="0" w:space="0" w:color="auto"/>
                <w:left w:val="none" w:sz="0" w:space="0" w:color="auto"/>
                <w:bottom w:val="none" w:sz="0" w:space="0" w:color="auto"/>
                <w:right w:val="none" w:sz="0" w:space="0" w:color="auto"/>
              </w:divBdr>
            </w:div>
            <w:div w:id="2121757817">
              <w:marLeft w:val="0"/>
              <w:marRight w:val="0"/>
              <w:marTop w:val="0"/>
              <w:marBottom w:val="0"/>
              <w:divBdr>
                <w:top w:val="none" w:sz="0" w:space="0" w:color="auto"/>
                <w:left w:val="none" w:sz="0" w:space="0" w:color="auto"/>
                <w:bottom w:val="none" w:sz="0" w:space="0" w:color="auto"/>
                <w:right w:val="none" w:sz="0" w:space="0" w:color="auto"/>
              </w:divBdr>
            </w:div>
          </w:divsChild>
        </w:div>
        <w:div w:id="677004280">
          <w:marLeft w:val="0"/>
          <w:marRight w:val="0"/>
          <w:marTop w:val="0"/>
          <w:marBottom w:val="0"/>
          <w:divBdr>
            <w:top w:val="none" w:sz="0" w:space="0" w:color="auto"/>
            <w:left w:val="none" w:sz="0" w:space="0" w:color="auto"/>
            <w:bottom w:val="none" w:sz="0" w:space="0" w:color="auto"/>
            <w:right w:val="none" w:sz="0" w:space="0" w:color="auto"/>
          </w:divBdr>
        </w:div>
        <w:div w:id="679235013">
          <w:marLeft w:val="0"/>
          <w:marRight w:val="0"/>
          <w:marTop w:val="0"/>
          <w:marBottom w:val="0"/>
          <w:divBdr>
            <w:top w:val="none" w:sz="0" w:space="0" w:color="auto"/>
            <w:left w:val="none" w:sz="0" w:space="0" w:color="auto"/>
            <w:bottom w:val="none" w:sz="0" w:space="0" w:color="auto"/>
            <w:right w:val="none" w:sz="0" w:space="0" w:color="auto"/>
          </w:divBdr>
        </w:div>
        <w:div w:id="732433011">
          <w:marLeft w:val="0"/>
          <w:marRight w:val="0"/>
          <w:marTop w:val="0"/>
          <w:marBottom w:val="0"/>
          <w:divBdr>
            <w:top w:val="none" w:sz="0" w:space="0" w:color="auto"/>
            <w:left w:val="none" w:sz="0" w:space="0" w:color="auto"/>
            <w:bottom w:val="none" w:sz="0" w:space="0" w:color="auto"/>
            <w:right w:val="none" w:sz="0" w:space="0" w:color="auto"/>
          </w:divBdr>
        </w:div>
        <w:div w:id="853689283">
          <w:marLeft w:val="0"/>
          <w:marRight w:val="0"/>
          <w:marTop w:val="0"/>
          <w:marBottom w:val="0"/>
          <w:divBdr>
            <w:top w:val="none" w:sz="0" w:space="0" w:color="auto"/>
            <w:left w:val="none" w:sz="0" w:space="0" w:color="auto"/>
            <w:bottom w:val="none" w:sz="0" w:space="0" w:color="auto"/>
            <w:right w:val="none" w:sz="0" w:space="0" w:color="auto"/>
          </w:divBdr>
        </w:div>
        <w:div w:id="963659701">
          <w:marLeft w:val="0"/>
          <w:marRight w:val="0"/>
          <w:marTop w:val="0"/>
          <w:marBottom w:val="0"/>
          <w:divBdr>
            <w:top w:val="none" w:sz="0" w:space="0" w:color="auto"/>
            <w:left w:val="none" w:sz="0" w:space="0" w:color="auto"/>
            <w:bottom w:val="none" w:sz="0" w:space="0" w:color="auto"/>
            <w:right w:val="none" w:sz="0" w:space="0" w:color="auto"/>
          </w:divBdr>
        </w:div>
        <w:div w:id="1351222002">
          <w:marLeft w:val="0"/>
          <w:marRight w:val="0"/>
          <w:marTop w:val="0"/>
          <w:marBottom w:val="0"/>
          <w:divBdr>
            <w:top w:val="none" w:sz="0" w:space="0" w:color="auto"/>
            <w:left w:val="none" w:sz="0" w:space="0" w:color="auto"/>
            <w:bottom w:val="none" w:sz="0" w:space="0" w:color="auto"/>
            <w:right w:val="none" w:sz="0" w:space="0" w:color="auto"/>
          </w:divBdr>
        </w:div>
        <w:div w:id="1396900136">
          <w:marLeft w:val="0"/>
          <w:marRight w:val="0"/>
          <w:marTop w:val="0"/>
          <w:marBottom w:val="0"/>
          <w:divBdr>
            <w:top w:val="none" w:sz="0" w:space="0" w:color="auto"/>
            <w:left w:val="none" w:sz="0" w:space="0" w:color="auto"/>
            <w:bottom w:val="none" w:sz="0" w:space="0" w:color="auto"/>
            <w:right w:val="none" w:sz="0" w:space="0" w:color="auto"/>
          </w:divBdr>
        </w:div>
        <w:div w:id="1501193764">
          <w:marLeft w:val="0"/>
          <w:marRight w:val="0"/>
          <w:marTop w:val="0"/>
          <w:marBottom w:val="0"/>
          <w:divBdr>
            <w:top w:val="none" w:sz="0" w:space="0" w:color="auto"/>
            <w:left w:val="none" w:sz="0" w:space="0" w:color="auto"/>
            <w:bottom w:val="none" w:sz="0" w:space="0" w:color="auto"/>
            <w:right w:val="none" w:sz="0" w:space="0" w:color="auto"/>
          </w:divBdr>
        </w:div>
        <w:div w:id="1570336282">
          <w:marLeft w:val="0"/>
          <w:marRight w:val="0"/>
          <w:marTop w:val="0"/>
          <w:marBottom w:val="0"/>
          <w:divBdr>
            <w:top w:val="none" w:sz="0" w:space="0" w:color="auto"/>
            <w:left w:val="none" w:sz="0" w:space="0" w:color="auto"/>
            <w:bottom w:val="none" w:sz="0" w:space="0" w:color="auto"/>
            <w:right w:val="none" w:sz="0" w:space="0" w:color="auto"/>
          </w:divBdr>
        </w:div>
        <w:div w:id="1601064688">
          <w:marLeft w:val="0"/>
          <w:marRight w:val="0"/>
          <w:marTop w:val="0"/>
          <w:marBottom w:val="0"/>
          <w:divBdr>
            <w:top w:val="none" w:sz="0" w:space="0" w:color="auto"/>
            <w:left w:val="none" w:sz="0" w:space="0" w:color="auto"/>
            <w:bottom w:val="none" w:sz="0" w:space="0" w:color="auto"/>
            <w:right w:val="none" w:sz="0" w:space="0" w:color="auto"/>
          </w:divBdr>
        </w:div>
        <w:div w:id="1628899705">
          <w:marLeft w:val="0"/>
          <w:marRight w:val="0"/>
          <w:marTop w:val="0"/>
          <w:marBottom w:val="0"/>
          <w:divBdr>
            <w:top w:val="none" w:sz="0" w:space="0" w:color="auto"/>
            <w:left w:val="none" w:sz="0" w:space="0" w:color="auto"/>
            <w:bottom w:val="none" w:sz="0" w:space="0" w:color="auto"/>
            <w:right w:val="none" w:sz="0" w:space="0" w:color="auto"/>
          </w:divBdr>
        </w:div>
        <w:div w:id="1749038747">
          <w:marLeft w:val="0"/>
          <w:marRight w:val="0"/>
          <w:marTop w:val="0"/>
          <w:marBottom w:val="0"/>
          <w:divBdr>
            <w:top w:val="none" w:sz="0" w:space="0" w:color="auto"/>
            <w:left w:val="none" w:sz="0" w:space="0" w:color="auto"/>
            <w:bottom w:val="none" w:sz="0" w:space="0" w:color="auto"/>
            <w:right w:val="none" w:sz="0" w:space="0" w:color="auto"/>
          </w:divBdr>
        </w:div>
        <w:div w:id="1862932909">
          <w:marLeft w:val="0"/>
          <w:marRight w:val="0"/>
          <w:marTop w:val="0"/>
          <w:marBottom w:val="0"/>
          <w:divBdr>
            <w:top w:val="none" w:sz="0" w:space="0" w:color="auto"/>
            <w:left w:val="none" w:sz="0" w:space="0" w:color="auto"/>
            <w:bottom w:val="none" w:sz="0" w:space="0" w:color="auto"/>
            <w:right w:val="none" w:sz="0" w:space="0" w:color="auto"/>
          </w:divBdr>
        </w:div>
        <w:div w:id="2099056127">
          <w:marLeft w:val="0"/>
          <w:marRight w:val="0"/>
          <w:marTop w:val="0"/>
          <w:marBottom w:val="0"/>
          <w:divBdr>
            <w:top w:val="none" w:sz="0" w:space="0" w:color="auto"/>
            <w:left w:val="none" w:sz="0" w:space="0" w:color="auto"/>
            <w:bottom w:val="none" w:sz="0" w:space="0" w:color="auto"/>
            <w:right w:val="none" w:sz="0" w:space="0" w:color="auto"/>
          </w:divBdr>
        </w:div>
        <w:div w:id="2099329866">
          <w:marLeft w:val="0"/>
          <w:marRight w:val="0"/>
          <w:marTop w:val="0"/>
          <w:marBottom w:val="0"/>
          <w:divBdr>
            <w:top w:val="none" w:sz="0" w:space="0" w:color="auto"/>
            <w:left w:val="none" w:sz="0" w:space="0" w:color="auto"/>
            <w:bottom w:val="none" w:sz="0" w:space="0" w:color="auto"/>
            <w:right w:val="none" w:sz="0" w:space="0" w:color="auto"/>
          </w:divBdr>
        </w:div>
      </w:divsChild>
    </w:div>
    <w:div w:id="1868323111">
      <w:bodyDiv w:val="1"/>
      <w:marLeft w:val="0"/>
      <w:marRight w:val="0"/>
      <w:marTop w:val="0"/>
      <w:marBottom w:val="0"/>
      <w:divBdr>
        <w:top w:val="none" w:sz="0" w:space="0" w:color="auto"/>
        <w:left w:val="none" w:sz="0" w:space="0" w:color="auto"/>
        <w:bottom w:val="none" w:sz="0" w:space="0" w:color="auto"/>
        <w:right w:val="none" w:sz="0" w:space="0" w:color="auto"/>
      </w:divBdr>
    </w:div>
    <w:div w:id="1882547789">
      <w:bodyDiv w:val="1"/>
      <w:marLeft w:val="0"/>
      <w:marRight w:val="0"/>
      <w:marTop w:val="0"/>
      <w:marBottom w:val="0"/>
      <w:divBdr>
        <w:top w:val="none" w:sz="0" w:space="0" w:color="auto"/>
        <w:left w:val="none" w:sz="0" w:space="0" w:color="auto"/>
        <w:bottom w:val="none" w:sz="0" w:space="0" w:color="auto"/>
        <w:right w:val="none" w:sz="0" w:space="0" w:color="auto"/>
      </w:divBdr>
      <w:divsChild>
        <w:div w:id="362632696">
          <w:marLeft w:val="0"/>
          <w:marRight w:val="0"/>
          <w:marTop w:val="0"/>
          <w:marBottom w:val="0"/>
          <w:divBdr>
            <w:top w:val="none" w:sz="0" w:space="0" w:color="auto"/>
            <w:left w:val="none" w:sz="0" w:space="0" w:color="auto"/>
            <w:bottom w:val="none" w:sz="0" w:space="0" w:color="auto"/>
            <w:right w:val="none" w:sz="0" w:space="0" w:color="auto"/>
          </w:divBdr>
        </w:div>
        <w:div w:id="887374819">
          <w:marLeft w:val="0"/>
          <w:marRight w:val="0"/>
          <w:marTop w:val="0"/>
          <w:marBottom w:val="0"/>
          <w:divBdr>
            <w:top w:val="none" w:sz="0" w:space="0" w:color="auto"/>
            <w:left w:val="none" w:sz="0" w:space="0" w:color="auto"/>
            <w:bottom w:val="none" w:sz="0" w:space="0" w:color="auto"/>
            <w:right w:val="none" w:sz="0" w:space="0" w:color="auto"/>
          </w:divBdr>
        </w:div>
        <w:div w:id="1062144572">
          <w:marLeft w:val="0"/>
          <w:marRight w:val="0"/>
          <w:marTop w:val="0"/>
          <w:marBottom w:val="0"/>
          <w:divBdr>
            <w:top w:val="none" w:sz="0" w:space="0" w:color="auto"/>
            <w:left w:val="none" w:sz="0" w:space="0" w:color="auto"/>
            <w:bottom w:val="none" w:sz="0" w:space="0" w:color="auto"/>
            <w:right w:val="none" w:sz="0" w:space="0" w:color="auto"/>
          </w:divBdr>
        </w:div>
      </w:divsChild>
    </w:div>
    <w:div w:id="1883595744">
      <w:bodyDiv w:val="1"/>
      <w:marLeft w:val="0"/>
      <w:marRight w:val="0"/>
      <w:marTop w:val="0"/>
      <w:marBottom w:val="0"/>
      <w:divBdr>
        <w:top w:val="none" w:sz="0" w:space="0" w:color="auto"/>
        <w:left w:val="none" w:sz="0" w:space="0" w:color="auto"/>
        <w:bottom w:val="none" w:sz="0" w:space="0" w:color="auto"/>
        <w:right w:val="none" w:sz="0" w:space="0" w:color="auto"/>
      </w:divBdr>
      <w:divsChild>
        <w:div w:id="769665410">
          <w:marLeft w:val="0"/>
          <w:marRight w:val="0"/>
          <w:marTop w:val="0"/>
          <w:marBottom w:val="0"/>
          <w:divBdr>
            <w:top w:val="none" w:sz="0" w:space="0" w:color="auto"/>
            <w:left w:val="none" w:sz="0" w:space="0" w:color="auto"/>
            <w:bottom w:val="none" w:sz="0" w:space="0" w:color="auto"/>
            <w:right w:val="none" w:sz="0" w:space="0" w:color="auto"/>
          </w:divBdr>
        </w:div>
        <w:div w:id="1239170430">
          <w:marLeft w:val="0"/>
          <w:marRight w:val="0"/>
          <w:marTop w:val="0"/>
          <w:marBottom w:val="0"/>
          <w:divBdr>
            <w:top w:val="none" w:sz="0" w:space="0" w:color="auto"/>
            <w:left w:val="none" w:sz="0" w:space="0" w:color="auto"/>
            <w:bottom w:val="none" w:sz="0" w:space="0" w:color="auto"/>
            <w:right w:val="none" w:sz="0" w:space="0" w:color="auto"/>
          </w:divBdr>
          <w:divsChild>
            <w:div w:id="238105194">
              <w:marLeft w:val="0"/>
              <w:marRight w:val="0"/>
              <w:marTop w:val="0"/>
              <w:marBottom w:val="0"/>
              <w:divBdr>
                <w:top w:val="none" w:sz="0" w:space="0" w:color="auto"/>
                <w:left w:val="none" w:sz="0" w:space="0" w:color="auto"/>
                <w:bottom w:val="none" w:sz="0" w:space="0" w:color="auto"/>
                <w:right w:val="none" w:sz="0" w:space="0" w:color="auto"/>
              </w:divBdr>
            </w:div>
            <w:div w:id="430785922">
              <w:marLeft w:val="0"/>
              <w:marRight w:val="0"/>
              <w:marTop w:val="225"/>
              <w:marBottom w:val="0"/>
              <w:divBdr>
                <w:top w:val="none" w:sz="0" w:space="0" w:color="auto"/>
                <w:left w:val="none" w:sz="0" w:space="0" w:color="auto"/>
                <w:bottom w:val="none" w:sz="0" w:space="0" w:color="auto"/>
                <w:right w:val="none" w:sz="0" w:space="0" w:color="auto"/>
              </w:divBdr>
              <w:divsChild>
                <w:div w:id="1966037125">
                  <w:marLeft w:val="0"/>
                  <w:marRight w:val="0"/>
                  <w:marTop w:val="0"/>
                  <w:marBottom w:val="0"/>
                  <w:divBdr>
                    <w:top w:val="none" w:sz="0" w:space="0" w:color="auto"/>
                    <w:left w:val="none" w:sz="0" w:space="0" w:color="auto"/>
                    <w:bottom w:val="none" w:sz="0" w:space="0" w:color="auto"/>
                    <w:right w:val="none" w:sz="0" w:space="0" w:color="auto"/>
                  </w:divBdr>
                  <w:divsChild>
                    <w:div w:id="108141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061843">
              <w:marLeft w:val="0"/>
              <w:marRight w:val="0"/>
              <w:marTop w:val="0"/>
              <w:marBottom w:val="0"/>
              <w:divBdr>
                <w:top w:val="none" w:sz="0" w:space="0" w:color="auto"/>
                <w:left w:val="none" w:sz="0" w:space="0" w:color="auto"/>
                <w:bottom w:val="none" w:sz="0" w:space="0" w:color="auto"/>
                <w:right w:val="none" w:sz="0" w:space="0" w:color="auto"/>
              </w:divBdr>
            </w:div>
            <w:div w:id="583992806">
              <w:marLeft w:val="0"/>
              <w:marRight w:val="0"/>
              <w:marTop w:val="0"/>
              <w:marBottom w:val="0"/>
              <w:divBdr>
                <w:top w:val="none" w:sz="0" w:space="0" w:color="auto"/>
                <w:left w:val="none" w:sz="0" w:space="0" w:color="auto"/>
                <w:bottom w:val="none" w:sz="0" w:space="0" w:color="auto"/>
                <w:right w:val="none" w:sz="0" w:space="0" w:color="auto"/>
              </w:divBdr>
            </w:div>
            <w:div w:id="88880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945088">
      <w:bodyDiv w:val="1"/>
      <w:marLeft w:val="0"/>
      <w:marRight w:val="0"/>
      <w:marTop w:val="0"/>
      <w:marBottom w:val="0"/>
      <w:divBdr>
        <w:top w:val="none" w:sz="0" w:space="0" w:color="auto"/>
        <w:left w:val="none" w:sz="0" w:space="0" w:color="auto"/>
        <w:bottom w:val="none" w:sz="0" w:space="0" w:color="auto"/>
        <w:right w:val="none" w:sz="0" w:space="0" w:color="auto"/>
      </w:divBdr>
    </w:div>
    <w:div w:id="1930195463">
      <w:bodyDiv w:val="1"/>
      <w:marLeft w:val="0"/>
      <w:marRight w:val="0"/>
      <w:marTop w:val="0"/>
      <w:marBottom w:val="0"/>
      <w:divBdr>
        <w:top w:val="none" w:sz="0" w:space="0" w:color="auto"/>
        <w:left w:val="none" w:sz="0" w:space="0" w:color="auto"/>
        <w:bottom w:val="none" w:sz="0" w:space="0" w:color="auto"/>
        <w:right w:val="none" w:sz="0" w:space="0" w:color="auto"/>
      </w:divBdr>
      <w:divsChild>
        <w:div w:id="517473153">
          <w:marLeft w:val="0"/>
          <w:marRight w:val="0"/>
          <w:marTop w:val="0"/>
          <w:marBottom w:val="0"/>
          <w:divBdr>
            <w:top w:val="none" w:sz="0" w:space="0" w:color="auto"/>
            <w:left w:val="none" w:sz="0" w:space="0" w:color="auto"/>
            <w:bottom w:val="none" w:sz="0" w:space="0" w:color="auto"/>
            <w:right w:val="none" w:sz="0" w:space="0" w:color="auto"/>
          </w:divBdr>
        </w:div>
        <w:div w:id="1708991917">
          <w:marLeft w:val="0"/>
          <w:marRight w:val="0"/>
          <w:marTop w:val="0"/>
          <w:marBottom w:val="0"/>
          <w:divBdr>
            <w:top w:val="none" w:sz="0" w:space="0" w:color="auto"/>
            <w:left w:val="none" w:sz="0" w:space="0" w:color="auto"/>
            <w:bottom w:val="none" w:sz="0" w:space="0" w:color="auto"/>
            <w:right w:val="none" w:sz="0" w:space="0" w:color="auto"/>
          </w:divBdr>
        </w:div>
        <w:div w:id="1979257808">
          <w:marLeft w:val="0"/>
          <w:marRight w:val="0"/>
          <w:marTop w:val="0"/>
          <w:marBottom w:val="0"/>
          <w:divBdr>
            <w:top w:val="none" w:sz="0" w:space="0" w:color="auto"/>
            <w:left w:val="none" w:sz="0" w:space="0" w:color="auto"/>
            <w:bottom w:val="none" w:sz="0" w:space="0" w:color="auto"/>
            <w:right w:val="none" w:sz="0" w:space="0" w:color="auto"/>
          </w:divBdr>
        </w:div>
      </w:divsChild>
    </w:div>
    <w:div w:id="2076119983">
      <w:bodyDiv w:val="1"/>
      <w:marLeft w:val="0"/>
      <w:marRight w:val="0"/>
      <w:marTop w:val="0"/>
      <w:marBottom w:val="0"/>
      <w:divBdr>
        <w:top w:val="none" w:sz="0" w:space="0" w:color="auto"/>
        <w:left w:val="none" w:sz="0" w:space="0" w:color="auto"/>
        <w:bottom w:val="none" w:sz="0" w:space="0" w:color="auto"/>
        <w:right w:val="none" w:sz="0" w:space="0" w:color="auto"/>
      </w:divBdr>
    </w:div>
    <w:div w:id="2107342537">
      <w:bodyDiv w:val="1"/>
      <w:marLeft w:val="0"/>
      <w:marRight w:val="0"/>
      <w:marTop w:val="0"/>
      <w:marBottom w:val="0"/>
      <w:divBdr>
        <w:top w:val="none" w:sz="0" w:space="0" w:color="auto"/>
        <w:left w:val="none" w:sz="0" w:space="0" w:color="auto"/>
        <w:bottom w:val="none" w:sz="0" w:space="0" w:color="auto"/>
        <w:right w:val="none" w:sz="0" w:space="0" w:color="auto"/>
      </w:divBdr>
    </w:div>
    <w:div w:id="2137676619">
      <w:bodyDiv w:val="1"/>
      <w:marLeft w:val="0"/>
      <w:marRight w:val="0"/>
      <w:marTop w:val="0"/>
      <w:marBottom w:val="0"/>
      <w:divBdr>
        <w:top w:val="none" w:sz="0" w:space="0" w:color="auto"/>
        <w:left w:val="none" w:sz="0" w:space="0" w:color="auto"/>
        <w:bottom w:val="none" w:sz="0" w:space="0" w:color="auto"/>
        <w:right w:val="none" w:sz="0" w:space="0" w:color="auto"/>
      </w:divBdr>
      <w:divsChild>
        <w:div w:id="21637064">
          <w:marLeft w:val="0"/>
          <w:marRight w:val="0"/>
          <w:marTop w:val="0"/>
          <w:marBottom w:val="0"/>
          <w:divBdr>
            <w:top w:val="none" w:sz="0" w:space="0" w:color="auto"/>
            <w:left w:val="none" w:sz="0" w:space="0" w:color="auto"/>
            <w:bottom w:val="none" w:sz="0" w:space="0" w:color="auto"/>
            <w:right w:val="none" w:sz="0" w:space="0" w:color="auto"/>
          </w:divBdr>
        </w:div>
        <w:div w:id="52706720">
          <w:marLeft w:val="0"/>
          <w:marRight w:val="0"/>
          <w:marTop w:val="0"/>
          <w:marBottom w:val="0"/>
          <w:divBdr>
            <w:top w:val="none" w:sz="0" w:space="0" w:color="auto"/>
            <w:left w:val="none" w:sz="0" w:space="0" w:color="auto"/>
            <w:bottom w:val="none" w:sz="0" w:space="0" w:color="auto"/>
            <w:right w:val="none" w:sz="0" w:space="0" w:color="auto"/>
          </w:divBdr>
        </w:div>
        <w:div w:id="117991985">
          <w:marLeft w:val="0"/>
          <w:marRight w:val="0"/>
          <w:marTop w:val="0"/>
          <w:marBottom w:val="0"/>
          <w:divBdr>
            <w:top w:val="none" w:sz="0" w:space="0" w:color="auto"/>
            <w:left w:val="none" w:sz="0" w:space="0" w:color="auto"/>
            <w:bottom w:val="none" w:sz="0" w:space="0" w:color="auto"/>
            <w:right w:val="none" w:sz="0" w:space="0" w:color="auto"/>
          </w:divBdr>
        </w:div>
        <w:div w:id="129790439">
          <w:marLeft w:val="0"/>
          <w:marRight w:val="0"/>
          <w:marTop w:val="0"/>
          <w:marBottom w:val="0"/>
          <w:divBdr>
            <w:top w:val="none" w:sz="0" w:space="0" w:color="auto"/>
            <w:left w:val="none" w:sz="0" w:space="0" w:color="auto"/>
            <w:bottom w:val="none" w:sz="0" w:space="0" w:color="auto"/>
            <w:right w:val="none" w:sz="0" w:space="0" w:color="auto"/>
          </w:divBdr>
        </w:div>
        <w:div w:id="159319813">
          <w:marLeft w:val="0"/>
          <w:marRight w:val="0"/>
          <w:marTop w:val="0"/>
          <w:marBottom w:val="0"/>
          <w:divBdr>
            <w:top w:val="none" w:sz="0" w:space="0" w:color="auto"/>
            <w:left w:val="none" w:sz="0" w:space="0" w:color="auto"/>
            <w:bottom w:val="none" w:sz="0" w:space="0" w:color="auto"/>
            <w:right w:val="none" w:sz="0" w:space="0" w:color="auto"/>
          </w:divBdr>
        </w:div>
        <w:div w:id="166019551">
          <w:marLeft w:val="0"/>
          <w:marRight w:val="0"/>
          <w:marTop w:val="0"/>
          <w:marBottom w:val="0"/>
          <w:divBdr>
            <w:top w:val="none" w:sz="0" w:space="0" w:color="auto"/>
            <w:left w:val="none" w:sz="0" w:space="0" w:color="auto"/>
            <w:bottom w:val="none" w:sz="0" w:space="0" w:color="auto"/>
            <w:right w:val="none" w:sz="0" w:space="0" w:color="auto"/>
          </w:divBdr>
        </w:div>
        <w:div w:id="206453696">
          <w:marLeft w:val="0"/>
          <w:marRight w:val="0"/>
          <w:marTop w:val="0"/>
          <w:marBottom w:val="0"/>
          <w:divBdr>
            <w:top w:val="none" w:sz="0" w:space="0" w:color="auto"/>
            <w:left w:val="none" w:sz="0" w:space="0" w:color="auto"/>
            <w:bottom w:val="none" w:sz="0" w:space="0" w:color="auto"/>
            <w:right w:val="none" w:sz="0" w:space="0" w:color="auto"/>
          </w:divBdr>
        </w:div>
        <w:div w:id="244649510">
          <w:marLeft w:val="0"/>
          <w:marRight w:val="0"/>
          <w:marTop w:val="0"/>
          <w:marBottom w:val="0"/>
          <w:divBdr>
            <w:top w:val="none" w:sz="0" w:space="0" w:color="auto"/>
            <w:left w:val="none" w:sz="0" w:space="0" w:color="auto"/>
            <w:bottom w:val="none" w:sz="0" w:space="0" w:color="auto"/>
            <w:right w:val="none" w:sz="0" w:space="0" w:color="auto"/>
          </w:divBdr>
        </w:div>
        <w:div w:id="317537888">
          <w:marLeft w:val="0"/>
          <w:marRight w:val="0"/>
          <w:marTop w:val="0"/>
          <w:marBottom w:val="0"/>
          <w:divBdr>
            <w:top w:val="none" w:sz="0" w:space="0" w:color="auto"/>
            <w:left w:val="none" w:sz="0" w:space="0" w:color="auto"/>
            <w:bottom w:val="none" w:sz="0" w:space="0" w:color="auto"/>
            <w:right w:val="none" w:sz="0" w:space="0" w:color="auto"/>
          </w:divBdr>
        </w:div>
        <w:div w:id="347029837">
          <w:marLeft w:val="0"/>
          <w:marRight w:val="0"/>
          <w:marTop w:val="0"/>
          <w:marBottom w:val="0"/>
          <w:divBdr>
            <w:top w:val="none" w:sz="0" w:space="0" w:color="auto"/>
            <w:left w:val="none" w:sz="0" w:space="0" w:color="auto"/>
            <w:bottom w:val="none" w:sz="0" w:space="0" w:color="auto"/>
            <w:right w:val="none" w:sz="0" w:space="0" w:color="auto"/>
          </w:divBdr>
        </w:div>
        <w:div w:id="348221786">
          <w:marLeft w:val="0"/>
          <w:marRight w:val="0"/>
          <w:marTop w:val="0"/>
          <w:marBottom w:val="0"/>
          <w:divBdr>
            <w:top w:val="none" w:sz="0" w:space="0" w:color="auto"/>
            <w:left w:val="none" w:sz="0" w:space="0" w:color="auto"/>
            <w:bottom w:val="none" w:sz="0" w:space="0" w:color="auto"/>
            <w:right w:val="none" w:sz="0" w:space="0" w:color="auto"/>
          </w:divBdr>
        </w:div>
        <w:div w:id="400714715">
          <w:marLeft w:val="0"/>
          <w:marRight w:val="0"/>
          <w:marTop w:val="0"/>
          <w:marBottom w:val="0"/>
          <w:divBdr>
            <w:top w:val="none" w:sz="0" w:space="0" w:color="auto"/>
            <w:left w:val="none" w:sz="0" w:space="0" w:color="auto"/>
            <w:bottom w:val="none" w:sz="0" w:space="0" w:color="auto"/>
            <w:right w:val="none" w:sz="0" w:space="0" w:color="auto"/>
          </w:divBdr>
        </w:div>
        <w:div w:id="400955098">
          <w:marLeft w:val="0"/>
          <w:marRight w:val="0"/>
          <w:marTop w:val="0"/>
          <w:marBottom w:val="0"/>
          <w:divBdr>
            <w:top w:val="none" w:sz="0" w:space="0" w:color="auto"/>
            <w:left w:val="none" w:sz="0" w:space="0" w:color="auto"/>
            <w:bottom w:val="none" w:sz="0" w:space="0" w:color="auto"/>
            <w:right w:val="none" w:sz="0" w:space="0" w:color="auto"/>
          </w:divBdr>
        </w:div>
        <w:div w:id="411005342">
          <w:marLeft w:val="0"/>
          <w:marRight w:val="0"/>
          <w:marTop w:val="0"/>
          <w:marBottom w:val="0"/>
          <w:divBdr>
            <w:top w:val="none" w:sz="0" w:space="0" w:color="auto"/>
            <w:left w:val="none" w:sz="0" w:space="0" w:color="auto"/>
            <w:bottom w:val="none" w:sz="0" w:space="0" w:color="auto"/>
            <w:right w:val="none" w:sz="0" w:space="0" w:color="auto"/>
          </w:divBdr>
        </w:div>
        <w:div w:id="423576450">
          <w:marLeft w:val="0"/>
          <w:marRight w:val="0"/>
          <w:marTop w:val="0"/>
          <w:marBottom w:val="0"/>
          <w:divBdr>
            <w:top w:val="none" w:sz="0" w:space="0" w:color="auto"/>
            <w:left w:val="none" w:sz="0" w:space="0" w:color="auto"/>
            <w:bottom w:val="none" w:sz="0" w:space="0" w:color="auto"/>
            <w:right w:val="none" w:sz="0" w:space="0" w:color="auto"/>
          </w:divBdr>
        </w:div>
        <w:div w:id="430930655">
          <w:marLeft w:val="0"/>
          <w:marRight w:val="0"/>
          <w:marTop w:val="0"/>
          <w:marBottom w:val="0"/>
          <w:divBdr>
            <w:top w:val="none" w:sz="0" w:space="0" w:color="auto"/>
            <w:left w:val="none" w:sz="0" w:space="0" w:color="auto"/>
            <w:bottom w:val="none" w:sz="0" w:space="0" w:color="auto"/>
            <w:right w:val="none" w:sz="0" w:space="0" w:color="auto"/>
          </w:divBdr>
        </w:div>
        <w:div w:id="459955125">
          <w:marLeft w:val="0"/>
          <w:marRight w:val="0"/>
          <w:marTop w:val="0"/>
          <w:marBottom w:val="0"/>
          <w:divBdr>
            <w:top w:val="none" w:sz="0" w:space="0" w:color="auto"/>
            <w:left w:val="none" w:sz="0" w:space="0" w:color="auto"/>
            <w:bottom w:val="none" w:sz="0" w:space="0" w:color="auto"/>
            <w:right w:val="none" w:sz="0" w:space="0" w:color="auto"/>
          </w:divBdr>
        </w:div>
        <w:div w:id="543097810">
          <w:marLeft w:val="0"/>
          <w:marRight w:val="0"/>
          <w:marTop w:val="0"/>
          <w:marBottom w:val="0"/>
          <w:divBdr>
            <w:top w:val="none" w:sz="0" w:space="0" w:color="auto"/>
            <w:left w:val="none" w:sz="0" w:space="0" w:color="auto"/>
            <w:bottom w:val="none" w:sz="0" w:space="0" w:color="auto"/>
            <w:right w:val="none" w:sz="0" w:space="0" w:color="auto"/>
          </w:divBdr>
        </w:div>
        <w:div w:id="602108255">
          <w:marLeft w:val="0"/>
          <w:marRight w:val="0"/>
          <w:marTop w:val="0"/>
          <w:marBottom w:val="0"/>
          <w:divBdr>
            <w:top w:val="none" w:sz="0" w:space="0" w:color="auto"/>
            <w:left w:val="none" w:sz="0" w:space="0" w:color="auto"/>
            <w:bottom w:val="none" w:sz="0" w:space="0" w:color="auto"/>
            <w:right w:val="none" w:sz="0" w:space="0" w:color="auto"/>
          </w:divBdr>
        </w:div>
        <w:div w:id="608001779">
          <w:marLeft w:val="0"/>
          <w:marRight w:val="0"/>
          <w:marTop w:val="0"/>
          <w:marBottom w:val="0"/>
          <w:divBdr>
            <w:top w:val="none" w:sz="0" w:space="0" w:color="auto"/>
            <w:left w:val="none" w:sz="0" w:space="0" w:color="auto"/>
            <w:bottom w:val="none" w:sz="0" w:space="0" w:color="auto"/>
            <w:right w:val="none" w:sz="0" w:space="0" w:color="auto"/>
          </w:divBdr>
        </w:div>
        <w:div w:id="608706077">
          <w:marLeft w:val="0"/>
          <w:marRight w:val="0"/>
          <w:marTop w:val="0"/>
          <w:marBottom w:val="0"/>
          <w:divBdr>
            <w:top w:val="none" w:sz="0" w:space="0" w:color="auto"/>
            <w:left w:val="none" w:sz="0" w:space="0" w:color="auto"/>
            <w:bottom w:val="none" w:sz="0" w:space="0" w:color="auto"/>
            <w:right w:val="none" w:sz="0" w:space="0" w:color="auto"/>
          </w:divBdr>
        </w:div>
        <w:div w:id="633024798">
          <w:marLeft w:val="0"/>
          <w:marRight w:val="0"/>
          <w:marTop w:val="0"/>
          <w:marBottom w:val="0"/>
          <w:divBdr>
            <w:top w:val="none" w:sz="0" w:space="0" w:color="auto"/>
            <w:left w:val="none" w:sz="0" w:space="0" w:color="auto"/>
            <w:bottom w:val="none" w:sz="0" w:space="0" w:color="auto"/>
            <w:right w:val="none" w:sz="0" w:space="0" w:color="auto"/>
          </w:divBdr>
        </w:div>
        <w:div w:id="660889846">
          <w:marLeft w:val="0"/>
          <w:marRight w:val="0"/>
          <w:marTop w:val="0"/>
          <w:marBottom w:val="0"/>
          <w:divBdr>
            <w:top w:val="none" w:sz="0" w:space="0" w:color="auto"/>
            <w:left w:val="none" w:sz="0" w:space="0" w:color="auto"/>
            <w:bottom w:val="none" w:sz="0" w:space="0" w:color="auto"/>
            <w:right w:val="none" w:sz="0" w:space="0" w:color="auto"/>
          </w:divBdr>
        </w:div>
        <w:div w:id="710878905">
          <w:marLeft w:val="0"/>
          <w:marRight w:val="0"/>
          <w:marTop w:val="0"/>
          <w:marBottom w:val="0"/>
          <w:divBdr>
            <w:top w:val="none" w:sz="0" w:space="0" w:color="auto"/>
            <w:left w:val="none" w:sz="0" w:space="0" w:color="auto"/>
            <w:bottom w:val="none" w:sz="0" w:space="0" w:color="auto"/>
            <w:right w:val="none" w:sz="0" w:space="0" w:color="auto"/>
          </w:divBdr>
        </w:div>
        <w:div w:id="734548580">
          <w:marLeft w:val="0"/>
          <w:marRight w:val="0"/>
          <w:marTop w:val="0"/>
          <w:marBottom w:val="0"/>
          <w:divBdr>
            <w:top w:val="none" w:sz="0" w:space="0" w:color="auto"/>
            <w:left w:val="none" w:sz="0" w:space="0" w:color="auto"/>
            <w:bottom w:val="none" w:sz="0" w:space="0" w:color="auto"/>
            <w:right w:val="none" w:sz="0" w:space="0" w:color="auto"/>
          </w:divBdr>
        </w:div>
        <w:div w:id="811092371">
          <w:marLeft w:val="0"/>
          <w:marRight w:val="0"/>
          <w:marTop w:val="0"/>
          <w:marBottom w:val="0"/>
          <w:divBdr>
            <w:top w:val="none" w:sz="0" w:space="0" w:color="auto"/>
            <w:left w:val="none" w:sz="0" w:space="0" w:color="auto"/>
            <w:bottom w:val="none" w:sz="0" w:space="0" w:color="auto"/>
            <w:right w:val="none" w:sz="0" w:space="0" w:color="auto"/>
          </w:divBdr>
          <w:divsChild>
            <w:div w:id="31997650">
              <w:marLeft w:val="0"/>
              <w:marRight w:val="0"/>
              <w:marTop w:val="0"/>
              <w:marBottom w:val="0"/>
              <w:divBdr>
                <w:top w:val="none" w:sz="0" w:space="0" w:color="auto"/>
                <w:left w:val="none" w:sz="0" w:space="0" w:color="auto"/>
                <w:bottom w:val="none" w:sz="0" w:space="0" w:color="auto"/>
                <w:right w:val="none" w:sz="0" w:space="0" w:color="auto"/>
              </w:divBdr>
            </w:div>
            <w:div w:id="46341062">
              <w:marLeft w:val="0"/>
              <w:marRight w:val="0"/>
              <w:marTop w:val="0"/>
              <w:marBottom w:val="0"/>
              <w:divBdr>
                <w:top w:val="none" w:sz="0" w:space="0" w:color="auto"/>
                <w:left w:val="none" w:sz="0" w:space="0" w:color="auto"/>
                <w:bottom w:val="none" w:sz="0" w:space="0" w:color="auto"/>
                <w:right w:val="none" w:sz="0" w:space="0" w:color="auto"/>
              </w:divBdr>
            </w:div>
            <w:div w:id="72507886">
              <w:marLeft w:val="0"/>
              <w:marRight w:val="0"/>
              <w:marTop w:val="0"/>
              <w:marBottom w:val="0"/>
              <w:divBdr>
                <w:top w:val="none" w:sz="0" w:space="0" w:color="auto"/>
                <w:left w:val="none" w:sz="0" w:space="0" w:color="auto"/>
                <w:bottom w:val="none" w:sz="0" w:space="0" w:color="auto"/>
                <w:right w:val="none" w:sz="0" w:space="0" w:color="auto"/>
              </w:divBdr>
            </w:div>
            <w:div w:id="159126711">
              <w:marLeft w:val="0"/>
              <w:marRight w:val="0"/>
              <w:marTop w:val="0"/>
              <w:marBottom w:val="0"/>
              <w:divBdr>
                <w:top w:val="none" w:sz="0" w:space="0" w:color="auto"/>
                <w:left w:val="none" w:sz="0" w:space="0" w:color="auto"/>
                <w:bottom w:val="none" w:sz="0" w:space="0" w:color="auto"/>
                <w:right w:val="none" w:sz="0" w:space="0" w:color="auto"/>
              </w:divBdr>
            </w:div>
            <w:div w:id="168258429">
              <w:marLeft w:val="0"/>
              <w:marRight w:val="0"/>
              <w:marTop w:val="0"/>
              <w:marBottom w:val="0"/>
              <w:divBdr>
                <w:top w:val="none" w:sz="0" w:space="0" w:color="auto"/>
                <w:left w:val="none" w:sz="0" w:space="0" w:color="auto"/>
                <w:bottom w:val="none" w:sz="0" w:space="0" w:color="auto"/>
                <w:right w:val="none" w:sz="0" w:space="0" w:color="auto"/>
              </w:divBdr>
            </w:div>
            <w:div w:id="364645490">
              <w:marLeft w:val="0"/>
              <w:marRight w:val="0"/>
              <w:marTop w:val="0"/>
              <w:marBottom w:val="0"/>
              <w:divBdr>
                <w:top w:val="none" w:sz="0" w:space="0" w:color="auto"/>
                <w:left w:val="none" w:sz="0" w:space="0" w:color="auto"/>
                <w:bottom w:val="none" w:sz="0" w:space="0" w:color="auto"/>
                <w:right w:val="none" w:sz="0" w:space="0" w:color="auto"/>
              </w:divBdr>
            </w:div>
            <w:div w:id="481391527">
              <w:marLeft w:val="0"/>
              <w:marRight w:val="0"/>
              <w:marTop w:val="0"/>
              <w:marBottom w:val="0"/>
              <w:divBdr>
                <w:top w:val="none" w:sz="0" w:space="0" w:color="auto"/>
                <w:left w:val="none" w:sz="0" w:space="0" w:color="auto"/>
                <w:bottom w:val="none" w:sz="0" w:space="0" w:color="auto"/>
                <w:right w:val="none" w:sz="0" w:space="0" w:color="auto"/>
              </w:divBdr>
            </w:div>
            <w:div w:id="586503579">
              <w:marLeft w:val="0"/>
              <w:marRight w:val="0"/>
              <w:marTop w:val="0"/>
              <w:marBottom w:val="0"/>
              <w:divBdr>
                <w:top w:val="none" w:sz="0" w:space="0" w:color="auto"/>
                <w:left w:val="none" w:sz="0" w:space="0" w:color="auto"/>
                <w:bottom w:val="none" w:sz="0" w:space="0" w:color="auto"/>
                <w:right w:val="none" w:sz="0" w:space="0" w:color="auto"/>
              </w:divBdr>
            </w:div>
            <w:div w:id="661198840">
              <w:marLeft w:val="0"/>
              <w:marRight w:val="0"/>
              <w:marTop w:val="0"/>
              <w:marBottom w:val="0"/>
              <w:divBdr>
                <w:top w:val="none" w:sz="0" w:space="0" w:color="auto"/>
                <w:left w:val="none" w:sz="0" w:space="0" w:color="auto"/>
                <w:bottom w:val="none" w:sz="0" w:space="0" w:color="auto"/>
                <w:right w:val="none" w:sz="0" w:space="0" w:color="auto"/>
              </w:divBdr>
            </w:div>
            <w:div w:id="818108045">
              <w:marLeft w:val="0"/>
              <w:marRight w:val="0"/>
              <w:marTop w:val="0"/>
              <w:marBottom w:val="0"/>
              <w:divBdr>
                <w:top w:val="none" w:sz="0" w:space="0" w:color="auto"/>
                <w:left w:val="none" w:sz="0" w:space="0" w:color="auto"/>
                <w:bottom w:val="none" w:sz="0" w:space="0" w:color="auto"/>
                <w:right w:val="none" w:sz="0" w:space="0" w:color="auto"/>
              </w:divBdr>
            </w:div>
            <w:div w:id="831219171">
              <w:marLeft w:val="0"/>
              <w:marRight w:val="0"/>
              <w:marTop w:val="0"/>
              <w:marBottom w:val="0"/>
              <w:divBdr>
                <w:top w:val="none" w:sz="0" w:space="0" w:color="auto"/>
                <w:left w:val="none" w:sz="0" w:space="0" w:color="auto"/>
                <w:bottom w:val="none" w:sz="0" w:space="0" w:color="auto"/>
                <w:right w:val="none" w:sz="0" w:space="0" w:color="auto"/>
              </w:divBdr>
            </w:div>
            <w:div w:id="835730928">
              <w:marLeft w:val="0"/>
              <w:marRight w:val="0"/>
              <w:marTop w:val="0"/>
              <w:marBottom w:val="0"/>
              <w:divBdr>
                <w:top w:val="none" w:sz="0" w:space="0" w:color="auto"/>
                <w:left w:val="none" w:sz="0" w:space="0" w:color="auto"/>
                <w:bottom w:val="none" w:sz="0" w:space="0" w:color="auto"/>
                <w:right w:val="none" w:sz="0" w:space="0" w:color="auto"/>
              </w:divBdr>
            </w:div>
            <w:div w:id="844324124">
              <w:marLeft w:val="0"/>
              <w:marRight w:val="0"/>
              <w:marTop w:val="0"/>
              <w:marBottom w:val="0"/>
              <w:divBdr>
                <w:top w:val="none" w:sz="0" w:space="0" w:color="auto"/>
                <w:left w:val="none" w:sz="0" w:space="0" w:color="auto"/>
                <w:bottom w:val="none" w:sz="0" w:space="0" w:color="auto"/>
                <w:right w:val="none" w:sz="0" w:space="0" w:color="auto"/>
              </w:divBdr>
            </w:div>
            <w:div w:id="969046132">
              <w:marLeft w:val="0"/>
              <w:marRight w:val="0"/>
              <w:marTop w:val="0"/>
              <w:marBottom w:val="0"/>
              <w:divBdr>
                <w:top w:val="none" w:sz="0" w:space="0" w:color="auto"/>
                <w:left w:val="none" w:sz="0" w:space="0" w:color="auto"/>
                <w:bottom w:val="none" w:sz="0" w:space="0" w:color="auto"/>
                <w:right w:val="none" w:sz="0" w:space="0" w:color="auto"/>
              </w:divBdr>
            </w:div>
            <w:div w:id="1046948579">
              <w:marLeft w:val="0"/>
              <w:marRight w:val="0"/>
              <w:marTop w:val="0"/>
              <w:marBottom w:val="0"/>
              <w:divBdr>
                <w:top w:val="none" w:sz="0" w:space="0" w:color="auto"/>
                <w:left w:val="none" w:sz="0" w:space="0" w:color="auto"/>
                <w:bottom w:val="none" w:sz="0" w:space="0" w:color="auto"/>
                <w:right w:val="none" w:sz="0" w:space="0" w:color="auto"/>
              </w:divBdr>
            </w:div>
            <w:div w:id="1076636638">
              <w:marLeft w:val="0"/>
              <w:marRight w:val="0"/>
              <w:marTop w:val="0"/>
              <w:marBottom w:val="0"/>
              <w:divBdr>
                <w:top w:val="none" w:sz="0" w:space="0" w:color="auto"/>
                <w:left w:val="none" w:sz="0" w:space="0" w:color="auto"/>
                <w:bottom w:val="none" w:sz="0" w:space="0" w:color="auto"/>
                <w:right w:val="none" w:sz="0" w:space="0" w:color="auto"/>
              </w:divBdr>
            </w:div>
            <w:div w:id="1092896313">
              <w:marLeft w:val="0"/>
              <w:marRight w:val="0"/>
              <w:marTop w:val="0"/>
              <w:marBottom w:val="0"/>
              <w:divBdr>
                <w:top w:val="none" w:sz="0" w:space="0" w:color="auto"/>
                <w:left w:val="none" w:sz="0" w:space="0" w:color="auto"/>
                <w:bottom w:val="none" w:sz="0" w:space="0" w:color="auto"/>
                <w:right w:val="none" w:sz="0" w:space="0" w:color="auto"/>
              </w:divBdr>
            </w:div>
            <w:div w:id="1106190196">
              <w:marLeft w:val="0"/>
              <w:marRight w:val="0"/>
              <w:marTop w:val="0"/>
              <w:marBottom w:val="0"/>
              <w:divBdr>
                <w:top w:val="none" w:sz="0" w:space="0" w:color="auto"/>
                <w:left w:val="none" w:sz="0" w:space="0" w:color="auto"/>
                <w:bottom w:val="none" w:sz="0" w:space="0" w:color="auto"/>
                <w:right w:val="none" w:sz="0" w:space="0" w:color="auto"/>
              </w:divBdr>
            </w:div>
            <w:div w:id="1171527631">
              <w:marLeft w:val="0"/>
              <w:marRight w:val="0"/>
              <w:marTop w:val="0"/>
              <w:marBottom w:val="0"/>
              <w:divBdr>
                <w:top w:val="none" w:sz="0" w:space="0" w:color="auto"/>
                <w:left w:val="none" w:sz="0" w:space="0" w:color="auto"/>
                <w:bottom w:val="none" w:sz="0" w:space="0" w:color="auto"/>
                <w:right w:val="none" w:sz="0" w:space="0" w:color="auto"/>
              </w:divBdr>
            </w:div>
            <w:div w:id="1286540674">
              <w:marLeft w:val="0"/>
              <w:marRight w:val="0"/>
              <w:marTop w:val="0"/>
              <w:marBottom w:val="0"/>
              <w:divBdr>
                <w:top w:val="none" w:sz="0" w:space="0" w:color="auto"/>
                <w:left w:val="none" w:sz="0" w:space="0" w:color="auto"/>
                <w:bottom w:val="none" w:sz="0" w:space="0" w:color="auto"/>
                <w:right w:val="none" w:sz="0" w:space="0" w:color="auto"/>
              </w:divBdr>
            </w:div>
            <w:div w:id="1327442785">
              <w:marLeft w:val="0"/>
              <w:marRight w:val="0"/>
              <w:marTop w:val="0"/>
              <w:marBottom w:val="0"/>
              <w:divBdr>
                <w:top w:val="none" w:sz="0" w:space="0" w:color="auto"/>
                <w:left w:val="none" w:sz="0" w:space="0" w:color="auto"/>
                <w:bottom w:val="none" w:sz="0" w:space="0" w:color="auto"/>
                <w:right w:val="none" w:sz="0" w:space="0" w:color="auto"/>
              </w:divBdr>
            </w:div>
            <w:div w:id="1361585647">
              <w:marLeft w:val="0"/>
              <w:marRight w:val="0"/>
              <w:marTop w:val="0"/>
              <w:marBottom w:val="0"/>
              <w:divBdr>
                <w:top w:val="none" w:sz="0" w:space="0" w:color="auto"/>
                <w:left w:val="none" w:sz="0" w:space="0" w:color="auto"/>
                <w:bottom w:val="none" w:sz="0" w:space="0" w:color="auto"/>
                <w:right w:val="none" w:sz="0" w:space="0" w:color="auto"/>
              </w:divBdr>
            </w:div>
            <w:div w:id="1447695570">
              <w:marLeft w:val="0"/>
              <w:marRight w:val="0"/>
              <w:marTop w:val="0"/>
              <w:marBottom w:val="0"/>
              <w:divBdr>
                <w:top w:val="none" w:sz="0" w:space="0" w:color="auto"/>
                <w:left w:val="none" w:sz="0" w:space="0" w:color="auto"/>
                <w:bottom w:val="none" w:sz="0" w:space="0" w:color="auto"/>
                <w:right w:val="none" w:sz="0" w:space="0" w:color="auto"/>
              </w:divBdr>
            </w:div>
            <w:div w:id="1544636504">
              <w:marLeft w:val="0"/>
              <w:marRight w:val="0"/>
              <w:marTop w:val="0"/>
              <w:marBottom w:val="0"/>
              <w:divBdr>
                <w:top w:val="none" w:sz="0" w:space="0" w:color="auto"/>
                <w:left w:val="none" w:sz="0" w:space="0" w:color="auto"/>
                <w:bottom w:val="none" w:sz="0" w:space="0" w:color="auto"/>
                <w:right w:val="none" w:sz="0" w:space="0" w:color="auto"/>
              </w:divBdr>
            </w:div>
            <w:div w:id="1659309222">
              <w:marLeft w:val="0"/>
              <w:marRight w:val="0"/>
              <w:marTop w:val="0"/>
              <w:marBottom w:val="0"/>
              <w:divBdr>
                <w:top w:val="none" w:sz="0" w:space="0" w:color="auto"/>
                <w:left w:val="none" w:sz="0" w:space="0" w:color="auto"/>
                <w:bottom w:val="none" w:sz="0" w:space="0" w:color="auto"/>
                <w:right w:val="none" w:sz="0" w:space="0" w:color="auto"/>
              </w:divBdr>
            </w:div>
            <w:div w:id="1924799548">
              <w:marLeft w:val="0"/>
              <w:marRight w:val="0"/>
              <w:marTop w:val="0"/>
              <w:marBottom w:val="0"/>
              <w:divBdr>
                <w:top w:val="none" w:sz="0" w:space="0" w:color="auto"/>
                <w:left w:val="none" w:sz="0" w:space="0" w:color="auto"/>
                <w:bottom w:val="none" w:sz="0" w:space="0" w:color="auto"/>
                <w:right w:val="none" w:sz="0" w:space="0" w:color="auto"/>
              </w:divBdr>
            </w:div>
            <w:div w:id="2124878403">
              <w:marLeft w:val="0"/>
              <w:marRight w:val="0"/>
              <w:marTop w:val="0"/>
              <w:marBottom w:val="0"/>
              <w:divBdr>
                <w:top w:val="none" w:sz="0" w:space="0" w:color="auto"/>
                <w:left w:val="none" w:sz="0" w:space="0" w:color="auto"/>
                <w:bottom w:val="none" w:sz="0" w:space="0" w:color="auto"/>
                <w:right w:val="none" w:sz="0" w:space="0" w:color="auto"/>
              </w:divBdr>
            </w:div>
          </w:divsChild>
        </w:div>
        <w:div w:id="827942099">
          <w:marLeft w:val="0"/>
          <w:marRight w:val="0"/>
          <w:marTop w:val="0"/>
          <w:marBottom w:val="0"/>
          <w:divBdr>
            <w:top w:val="none" w:sz="0" w:space="0" w:color="auto"/>
            <w:left w:val="none" w:sz="0" w:space="0" w:color="auto"/>
            <w:bottom w:val="none" w:sz="0" w:space="0" w:color="auto"/>
            <w:right w:val="none" w:sz="0" w:space="0" w:color="auto"/>
          </w:divBdr>
        </w:div>
        <w:div w:id="845482928">
          <w:marLeft w:val="0"/>
          <w:marRight w:val="0"/>
          <w:marTop w:val="0"/>
          <w:marBottom w:val="0"/>
          <w:divBdr>
            <w:top w:val="none" w:sz="0" w:space="0" w:color="auto"/>
            <w:left w:val="none" w:sz="0" w:space="0" w:color="auto"/>
            <w:bottom w:val="none" w:sz="0" w:space="0" w:color="auto"/>
            <w:right w:val="none" w:sz="0" w:space="0" w:color="auto"/>
          </w:divBdr>
        </w:div>
        <w:div w:id="885606629">
          <w:marLeft w:val="0"/>
          <w:marRight w:val="0"/>
          <w:marTop w:val="0"/>
          <w:marBottom w:val="0"/>
          <w:divBdr>
            <w:top w:val="none" w:sz="0" w:space="0" w:color="auto"/>
            <w:left w:val="none" w:sz="0" w:space="0" w:color="auto"/>
            <w:bottom w:val="none" w:sz="0" w:space="0" w:color="auto"/>
            <w:right w:val="none" w:sz="0" w:space="0" w:color="auto"/>
          </w:divBdr>
        </w:div>
        <w:div w:id="896092417">
          <w:marLeft w:val="0"/>
          <w:marRight w:val="0"/>
          <w:marTop w:val="0"/>
          <w:marBottom w:val="0"/>
          <w:divBdr>
            <w:top w:val="none" w:sz="0" w:space="0" w:color="auto"/>
            <w:left w:val="none" w:sz="0" w:space="0" w:color="auto"/>
            <w:bottom w:val="none" w:sz="0" w:space="0" w:color="auto"/>
            <w:right w:val="none" w:sz="0" w:space="0" w:color="auto"/>
          </w:divBdr>
        </w:div>
        <w:div w:id="920479904">
          <w:marLeft w:val="0"/>
          <w:marRight w:val="0"/>
          <w:marTop w:val="0"/>
          <w:marBottom w:val="0"/>
          <w:divBdr>
            <w:top w:val="none" w:sz="0" w:space="0" w:color="auto"/>
            <w:left w:val="none" w:sz="0" w:space="0" w:color="auto"/>
            <w:bottom w:val="none" w:sz="0" w:space="0" w:color="auto"/>
            <w:right w:val="none" w:sz="0" w:space="0" w:color="auto"/>
          </w:divBdr>
        </w:div>
        <w:div w:id="926887619">
          <w:marLeft w:val="0"/>
          <w:marRight w:val="0"/>
          <w:marTop w:val="0"/>
          <w:marBottom w:val="0"/>
          <w:divBdr>
            <w:top w:val="none" w:sz="0" w:space="0" w:color="auto"/>
            <w:left w:val="none" w:sz="0" w:space="0" w:color="auto"/>
            <w:bottom w:val="none" w:sz="0" w:space="0" w:color="auto"/>
            <w:right w:val="none" w:sz="0" w:space="0" w:color="auto"/>
          </w:divBdr>
        </w:div>
        <w:div w:id="943071426">
          <w:marLeft w:val="0"/>
          <w:marRight w:val="0"/>
          <w:marTop w:val="0"/>
          <w:marBottom w:val="0"/>
          <w:divBdr>
            <w:top w:val="none" w:sz="0" w:space="0" w:color="auto"/>
            <w:left w:val="none" w:sz="0" w:space="0" w:color="auto"/>
            <w:bottom w:val="none" w:sz="0" w:space="0" w:color="auto"/>
            <w:right w:val="none" w:sz="0" w:space="0" w:color="auto"/>
          </w:divBdr>
        </w:div>
        <w:div w:id="953437032">
          <w:marLeft w:val="0"/>
          <w:marRight w:val="0"/>
          <w:marTop w:val="0"/>
          <w:marBottom w:val="0"/>
          <w:divBdr>
            <w:top w:val="none" w:sz="0" w:space="0" w:color="auto"/>
            <w:left w:val="none" w:sz="0" w:space="0" w:color="auto"/>
            <w:bottom w:val="none" w:sz="0" w:space="0" w:color="auto"/>
            <w:right w:val="none" w:sz="0" w:space="0" w:color="auto"/>
          </w:divBdr>
        </w:div>
        <w:div w:id="980424340">
          <w:marLeft w:val="0"/>
          <w:marRight w:val="0"/>
          <w:marTop w:val="0"/>
          <w:marBottom w:val="0"/>
          <w:divBdr>
            <w:top w:val="none" w:sz="0" w:space="0" w:color="auto"/>
            <w:left w:val="none" w:sz="0" w:space="0" w:color="auto"/>
            <w:bottom w:val="none" w:sz="0" w:space="0" w:color="auto"/>
            <w:right w:val="none" w:sz="0" w:space="0" w:color="auto"/>
          </w:divBdr>
        </w:div>
        <w:div w:id="985470195">
          <w:marLeft w:val="0"/>
          <w:marRight w:val="0"/>
          <w:marTop w:val="0"/>
          <w:marBottom w:val="0"/>
          <w:divBdr>
            <w:top w:val="none" w:sz="0" w:space="0" w:color="auto"/>
            <w:left w:val="none" w:sz="0" w:space="0" w:color="auto"/>
            <w:bottom w:val="none" w:sz="0" w:space="0" w:color="auto"/>
            <w:right w:val="none" w:sz="0" w:space="0" w:color="auto"/>
          </w:divBdr>
        </w:div>
        <w:div w:id="1006909118">
          <w:marLeft w:val="0"/>
          <w:marRight w:val="0"/>
          <w:marTop w:val="0"/>
          <w:marBottom w:val="0"/>
          <w:divBdr>
            <w:top w:val="none" w:sz="0" w:space="0" w:color="auto"/>
            <w:left w:val="none" w:sz="0" w:space="0" w:color="auto"/>
            <w:bottom w:val="none" w:sz="0" w:space="0" w:color="auto"/>
            <w:right w:val="none" w:sz="0" w:space="0" w:color="auto"/>
          </w:divBdr>
        </w:div>
        <w:div w:id="1056472060">
          <w:marLeft w:val="0"/>
          <w:marRight w:val="0"/>
          <w:marTop w:val="0"/>
          <w:marBottom w:val="0"/>
          <w:divBdr>
            <w:top w:val="none" w:sz="0" w:space="0" w:color="auto"/>
            <w:left w:val="none" w:sz="0" w:space="0" w:color="auto"/>
            <w:bottom w:val="none" w:sz="0" w:space="0" w:color="auto"/>
            <w:right w:val="none" w:sz="0" w:space="0" w:color="auto"/>
          </w:divBdr>
        </w:div>
        <w:div w:id="1083188500">
          <w:marLeft w:val="0"/>
          <w:marRight w:val="0"/>
          <w:marTop w:val="0"/>
          <w:marBottom w:val="0"/>
          <w:divBdr>
            <w:top w:val="none" w:sz="0" w:space="0" w:color="auto"/>
            <w:left w:val="none" w:sz="0" w:space="0" w:color="auto"/>
            <w:bottom w:val="none" w:sz="0" w:space="0" w:color="auto"/>
            <w:right w:val="none" w:sz="0" w:space="0" w:color="auto"/>
          </w:divBdr>
        </w:div>
        <w:div w:id="1111825305">
          <w:marLeft w:val="0"/>
          <w:marRight w:val="0"/>
          <w:marTop w:val="0"/>
          <w:marBottom w:val="0"/>
          <w:divBdr>
            <w:top w:val="none" w:sz="0" w:space="0" w:color="auto"/>
            <w:left w:val="none" w:sz="0" w:space="0" w:color="auto"/>
            <w:bottom w:val="none" w:sz="0" w:space="0" w:color="auto"/>
            <w:right w:val="none" w:sz="0" w:space="0" w:color="auto"/>
          </w:divBdr>
        </w:div>
        <w:div w:id="1117872719">
          <w:marLeft w:val="0"/>
          <w:marRight w:val="0"/>
          <w:marTop w:val="0"/>
          <w:marBottom w:val="0"/>
          <w:divBdr>
            <w:top w:val="none" w:sz="0" w:space="0" w:color="auto"/>
            <w:left w:val="none" w:sz="0" w:space="0" w:color="auto"/>
            <w:bottom w:val="none" w:sz="0" w:space="0" w:color="auto"/>
            <w:right w:val="none" w:sz="0" w:space="0" w:color="auto"/>
          </w:divBdr>
        </w:div>
        <w:div w:id="1141851753">
          <w:marLeft w:val="0"/>
          <w:marRight w:val="0"/>
          <w:marTop w:val="0"/>
          <w:marBottom w:val="0"/>
          <w:divBdr>
            <w:top w:val="none" w:sz="0" w:space="0" w:color="auto"/>
            <w:left w:val="none" w:sz="0" w:space="0" w:color="auto"/>
            <w:bottom w:val="none" w:sz="0" w:space="0" w:color="auto"/>
            <w:right w:val="none" w:sz="0" w:space="0" w:color="auto"/>
          </w:divBdr>
        </w:div>
        <w:div w:id="1171024549">
          <w:marLeft w:val="0"/>
          <w:marRight w:val="0"/>
          <w:marTop w:val="0"/>
          <w:marBottom w:val="0"/>
          <w:divBdr>
            <w:top w:val="none" w:sz="0" w:space="0" w:color="auto"/>
            <w:left w:val="none" w:sz="0" w:space="0" w:color="auto"/>
            <w:bottom w:val="none" w:sz="0" w:space="0" w:color="auto"/>
            <w:right w:val="none" w:sz="0" w:space="0" w:color="auto"/>
          </w:divBdr>
        </w:div>
        <w:div w:id="1176848425">
          <w:marLeft w:val="0"/>
          <w:marRight w:val="0"/>
          <w:marTop w:val="0"/>
          <w:marBottom w:val="0"/>
          <w:divBdr>
            <w:top w:val="none" w:sz="0" w:space="0" w:color="auto"/>
            <w:left w:val="none" w:sz="0" w:space="0" w:color="auto"/>
            <w:bottom w:val="none" w:sz="0" w:space="0" w:color="auto"/>
            <w:right w:val="none" w:sz="0" w:space="0" w:color="auto"/>
          </w:divBdr>
        </w:div>
        <w:div w:id="1184317591">
          <w:marLeft w:val="0"/>
          <w:marRight w:val="0"/>
          <w:marTop w:val="0"/>
          <w:marBottom w:val="0"/>
          <w:divBdr>
            <w:top w:val="none" w:sz="0" w:space="0" w:color="auto"/>
            <w:left w:val="none" w:sz="0" w:space="0" w:color="auto"/>
            <w:bottom w:val="none" w:sz="0" w:space="0" w:color="auto"/>
            <w:right w:val="none" w:sz="0" w:space="0" w:color="auto"/>
          </w:divBdr>
        </w:div>
        <w:div w:id="1185944362">
          <w:marLeft w:val="0"/>
          <w:marRight w:val="0"/>
          <w:marTop w:val="0"/>
          <w:marBottom w:val="0"/>
          <w:divBdr>
            <w:top w:val="none" w:sz="0" w:space="0" w:color="auto"/>
            <w:left w:val="none" w:sz="0" w:space="0" w:color="auto"/>
            <w:bottom w:val="none" w:sz="0" w:space="0" w:color="auto"/>
            <w:right w:val="none" w:sz="0" w:space="0" w:color="auto"/>
          </w:divBdr>
        </w:div>
        <w:div w:id="1207334340">
          <w:marLeft w:val="0"/>
          <w:marRight w:val="0"/>
          <w:marTop w:val="0"/>
          <w:marBottom w:val="0"/>
          <w:divBdr>
            <w:top w:val="none" w:sz="0" w:space="0" w:color="auto"/>
            <w:left w:val="none" w:sz="0" w:space="0" w:color="auto"/>
            <w:bottom w:val="none" w:sz="0" w:space="0" w:color="auto"/>
            <w:right w:val="none" w:sz="0" w:space="0" w:color="auto"/>
          </w:divBdr>
        </w:div>
        <w:div w:id="1222785686">
          <w:marLeft w:val="0"/>
          <w:marRight w:val="0"/>
          <w:marTop w:val="0"/>
          <w:marBottom w:val="0"/>
          <w:divBdr>
            <w:top w:val="none" w:sz="0" w:space="0" w:color="auto"/>
            <w:left w:val="none" w:sz="0" w:space="0" w:color="auto"/>
            <w:bottom w:val="none" w:sz="0" w:space="0" w:color="auto"/>
            <w:right w:val="none" w:sz="0" w:space="0" w:color="auto"/>
          </w:divBdr>
        </w:div>
        <w:div w:id="1226143308">
          <w:marLeft w:val="0"/>
          <w:marRight w:val="0"/>
          <w:marTop w:val="0"/>
          <w:marBottom w:val="0"/>
          <w:divBdr>
            <w:top w:val="none" w:sz="0" w:space="0" w:color="auto"/>
            <w:left w:val="none" w:sz="0" w:space="0" w:color="auto"/>
            <w:bottom w:val="none" w:sz="0" w:space="0" w:color="auto"/>
            <w:right w:val="none" w:sz="0" w:space="0" w:color="auto"/>
          </w:divBdr>
        </w:div>
        <w:div w:id="1237324654">
          <w:marLeft w:val="0"/>
          <w:marRight w:val="0"/>
          <w:marTop w:val="0"/>
          <w:marBottom w:val="0"/>
          <w:divBdr>
            <w:top w:val="none" w:sz="0" w:space="0" w:color="auto"/>
            <w:left w:val="none" w:sz="0" w:space="0" w:color="auto"/>
            <w:bottom w:val="none" w:sz="0" w:space="0" w:color="auto"/>
            <w:right w:val="none" w:sz="0" w:space="0" w:color="auto"/>
          </w:divBdr>
        </w:div>
        <w:div w:id="1273705045">
          <w:marLeft w:val="0"/>
          <w:marRight w:val="0"/>
          <w:marTop w:val="0"/>
          <w:marBottom w:val="0"/>
          <w:divBdr>
            <w:top w:val="none" w:sz="0" w:space="0" w:color="auto"/>
            <w:left w:val="none" w:sz="0" w:space="0" w:color="auto"/>
            <w:bottom w:val="none" w:sz="0" w:space="0" w:color="auto"/>
            <w:right w:val="none" w:sz="0" w:space="0" w:color="auto"/>
          </w:divBdr>
        </w:div>
        <w:div w:id="1326278873">
          <w:marLeft w:val="0"/>
          <w:marRight w:val="0"/>
          <w:marTop w:val="0"/>
          <w:marBottom w:val="0"/>
          <w:divBdr>
            <w:top w:val="none" w:sz="0" w:space="0" w:color="auto"/>
            <w:left w:val="none" w:sz="0" w:space="0" w:color="auto"/>
            <w:bottom w:val="none" w:sz="0" w:space="0" w:color="auto"/>
            <w:right w:val="none" w:sz="0" w:space="0" w:color="auto"/>
          </w:divBdr>
        </w:div>
        <w:div w:id="1342661454">
          <w:marLeft w:val="0"/>
          <w:marRight w:val="0"/>
          <w:marTop w:val="0"/>
          <w:marBottom w:val="0"/>
          <w:divBdr>
            <w:top w:val="none" w:sz="0" w:space="0" w:color="auto"/>
            <w:left w:val="none" w:sz="0" w:space="0" w:color="auto"/>
            <w:bottom w:val="none" w:sz="0" w:space="0" w:color="auto"/>
            <w:right w:val="none" w:sz="0" w:space="0" w:color="auto"/>
          </w:divBdr>
        </w:div>
        <w:div w:id="1388066087">
          <w:marLeft w:val="0"/>
          <w:marRight w:val="0"/>
          <w:marTop w:val="0"/>
          <w:marBottom w:val="0"/>
          <w:divBdr>
            <w:top w:val="none" w:sz="0" w:space="0" w:color="auto"/>
            <w:left w:val="none" w:sz="0" w:space="0" w:color="auto"/>
            <w:bottom w:val="none" w:sz="0" w:space="0" w:color="auto"/>
            <w:right w:val="none" w:sz="0" w:space="0" w:color="auto"/>
          </w:divBdr>
        </w:div>
        <w:div w:id="1403983233">
          <w:marLeft w:val="0"/>
          <w:marRight w:val="0"/>
          <w:marTop w:val="0"/>
          <w:marBottom w:val="0"/>
          <w:divBdr>
            <w:top w:val="none" w:sz="0" w:space="0" w:color="auto"/>
            <w:left w:val="none" w:sz="0" w:space="0" w:color="auto"/>
            <w:bottom w:val="none" w:sz="0" w:space="0" w:color="auto"/>
            <w:right w:val="none" w:sz="0" w:space="0" w:color="auto"/>
          </w:divBdr>
        </w:div>
        <w:div w:id="1405103132">
          <w:marLeft w:val="0"/>
          <w:marRight w:val="0"/>
          <w:marTop w:val="0"/>
          <w:marBottom w:val="0"/>
          <w:divBdr>
            <w:top w:val="none" w:sz="0" w:space="0" w:color="auto"/>
            <w:left w:val="none" w:sz="0" w:space="0" w:color="auto"/>
            <w:bottom w:val="none" w:sz="0" w:space="0" w:color="auto"/>
            <w:right w:val="none" w:sz="0" w:space="0" w:color="auto"/>
          </w:divBdr>
        </w:div>
        <w:div w:id="1545749244">
          <w:marLeft w:val="0"/>
          <w:marRight w:val="0"/>
          <w:marTop w:val="0"/>
          <w:marBottom w:val="0"/>
          <w:divBdr>
            <w:top w:val="none" w:sz="0" w:space="0" w:color="auto"/>
            <w:left w:val="none" w:sz="0" w:space="0" w:color="auto"/>
            <w:bottom w:val="none" w:sz="0" w:space="0" w:color="auto"/>
            <w:right w:val="none" w:sz="0" w:space="0" w:color="auto"/>
          </w:divBdr>
        </w:div>
        <w:div w:id="1555582980">
          <w:marLeft w:val="0"/>
          <w:marRight w:val="0"/>
          <w:marTop w:val="0"/>
          <w:marBottom w:val="0"/>
          <w:divBdr>
            <w:top w:val="none" w:sz="0" w:space="0" w:color="auto"/>
            <w:left w:val="none" w:sz="0" w:space="0" w:color="auto"/>
            <w:bottom w:val="none" w:sz="0" w:space="0" w:color="auto"/>
            <w:right w:val="none" w:sz="0" w:space="0" w:color="auto"/>
          </w:divBdr>
        </w:div>
        <w:div w:id="1569412467">
          <w:marLeft w:val="0"/>
          <w:marRight w:val="0"/>
          <w:marTop w:val="0"/>
          <w:marBottom w:val="0"/>
          <w:divBdr>
            <w:top w:val="none" w:sz="0" w:space="0" w:color="auto"/>
            <w:left w:val="none" w:sz="0" w:space="0" w:color="auto"/>
            <w:bottom w:val="none" w:sz="0" w:space="0" w:color="auto"/>
            <w:right w:val="none" w:sz="0" w:space="0" w:color="auto"/>
          </w:divBdr>
        </w:div>
        <w:div w:id="1611477123">
          <w:marLeft w:val="0"/>
          <w:marRight w:val="0"/>
          <w:marTop w:val="0"/>
          <w:marBottom w:val="0"/>
          <w:divBdr>
            <w:top w:val="none" w:sz="0" w:space="0" w:color="auto"/>
            <w:left w:val="none" w:sz="0" w:space="0" w:color="auto"/>
            <w:bottom w:val="none" w:sz="0" w:space="0" w:color="auto"/>
            <w:right w:val="none" w:sz="0" w:space="0" w:color="auto"/>
          </w:divBdr>
        </w:div>
        <w:div w:id="1615600521">
          <w:marLeft w:val="0"/>
          <w:marRight w:val="0"/>
          <w:marTop w:val="0"/>
          <w:marBottom w:val="0"/>
          <w:divBdr>
            <w:top w:val="none" w:sz="0" w:space="0" w:color="auto"/>
            <w:left w:val="none" w:sz="0" w:space="0" w:color="auto"/>
            <w:bottom w:val="none" w:sz="0" w:space="0" w:color="auto"/>
            <w:right w:val="none" w:sz="0" w:space="0" w:color="auto"/>
          </w:divBdr>
        </w:div>
        <w:div w:id="1646082439">
          <w:marLeft w:val="0"/>
          <w:marRight w:val="0"/>
          <w:marTop w:val="0"/>
          <w:marBottom w:val="0"/>
          <w:divBdr>
            <w:top w:val="none" w:sz="0" w:space="0" w:color="auto"/>
            <w:left w:val="none" w:sz="0" w:space="0" w:color="auto"/>
            <w:bottom w:val="none" w:sz="0" w:space="0" w:color="auto"/>
            <w:right w:val="none" w:sz="0" w:space="0" w:color="auto"/>
          </w:divBdr>
        </w:div>
        <w:div w:id="1651639909">
          <w:marLeft w:val="0"/>
          <w:marRight w:val="0"/>
          <w:marTop w:val="0"/>
          <w:marBottom w:val="0"/>
          <w:divBdr>
            <w:top w:val="none" w:sz="0" w:space="0" w:color="auto"/>
            <w:left w:val="none" w:sz="0" w:space="0" w:color="auto"/>
            <w:bottom w:val="none" w:sz="0" w:space="0" w:color="auto"/>
            <w:right w:val="none" w:sz="0" w:space="0" w:color="auto"/>
          </w:divBdr>
        </w:div>
        <w:div w:id="1653023485">
          <w:marLeft w:val="0"/>
          <w:marRight w:val="0"/>
          <w:marTop w:val="0"/>
          <w:marBottom w:val="0"/>
          <w:divBdr>
            <w:top w:val="none" w:sz="0" w:space="0" w:color="auto"/>
            <w:left w:val="none" w:sz="0" w:space="0" w:color="auto"/>
            <w:bottom w:val="none" w:sz="0" w:space="0" w:color="auto"/>
            <w:right w:val="none" w:sz="0" w:space="0" w:color="auto"/>
          </w:divBdr>
        </w:div>
        <w:div w:id="1691294452">
          <w:marLeft w:val="0"/>
          <w:marRight w:val="0"/>
          <w:marTop w:val="0"/>
          <w:marBottom w:val="0"/>
          <w:divBdr>
            <w:top w:val="none" w:sz="0" w:space="0" w:color="auto"/>
            <w:left w:val="none" w:sz="0" w:space="0" w:color="auto"/>
            <w:bottom w:val="none" w:sz="0" w:space="0" w:color="auto"/>
            <w:right w:val="none" w:sz="0" w:space="0" w:color="auto"/>
          </w:divBdr>
        </w:div>
        <w:div w:id="1707827604">
          <w:marLeft w:val="0"/>
          <w:marRight w:val="0"/>
          <w:marTop w:val="0"/>
          <w:marBottom w:val="0"/>
          <w:divBdr>
            <w:top w:val="none" w:sz="0" w:space="0" w:color="auto"/>
            <w:left w:val="none" w:sz="0" w:space="0" w:color="auto"/>
            <w:bottom w:val="none" w:sz="0" w:space="0" w:color="auto"/>
            <w:right w:val="none" w:sz="0" w:space="0" w:color="auto"/>
          </w:divBdr>
        </w:div>
        <w:div w:id="1713729244">
          <w:marLeft w:val="0"/>
          <w:marRight w:val="0"/>
          <w:marTop w:val="0"/>
          <w:marBottom w:val="0"/>
          <w:divBdr>
            <w:top w:val="none" w:sz="0" w:space="0" w:color="auto"/>
            <w:left w:val="none" w:sz="0" w:space="0" w:color="auto"/>
            <w:bottom w:val="none" w:sz="0" w:space="0" w:color="auto"/>
            <w:right w:val="none" w:sz="0" w:space="0" w:color="auto"/>
          </w:divBdr>
        </w:div>
        <w:div w:id="1726375286">
          <w:marLeft w:val="0"/>
          <w:marRight w:val="0"/>
          <w:marTop w:val="0"/>
          <w:marBottom w:val="0"/>
          <w:divBdr>
            <w:top w:val="none" w:sz="0" w:space="0" w:color="auto"/>
            <w:left w:val="none" w:sz="0" w:space="0" w:color="auto"/>
            <w:bottom w:val="none" w:sz="0" w:space="0" w:color="auto"/>
            <w:right w:val="none" w:sz="0" w:space="0" w:color="auto"/>
          </w:divBdr>
        </w:div>
        <w:div w:id="1733232981">
          <w:marLeft w:val="0"/>
          <w:marRight w:val="0"/>
          <w:marTop w:val="0"/>
          <w:marBottom w:val="0"/>
          <w:divBdr>
            <w:top w:val="none" w:sz="0" w:space="0" w:color="auto"/>
            <w:left w:val="none" w:sz="0" w:space="0" w:color="auto"/>
            <w:bottom w:val="none" w:sz="0" w:space="0" w:color="auto"/>
            <w:right w:val="none" w:sz="0" w:space="0" w:color="auto"/>
          </w:divBdr>
        </w:div>
        <w:div w:id="1745565849">
          <w:marLeft w:val="0"/>
          <w:marRight w:val="0"/>
          <w:marTop w:val="0"/>
          <w:marBottom w:val="0"/>
          <w:divBdr>
            <w:top w:val="none" w:sz="0" w:space="0" w:color="auto"/>
            <w:left w:val="none" w:sz="0" w:space="0" w:color="auto"/>
            <w:bottom w:val="none" w:sz="0" w:space="0" w:color="auto"/>
            <w:right w:val="none" w:sz="0" w:space="0" w:color="auto"/>
          </w:divBdr>
        </w:div>
        <w:div w:id="1748336109">
          <w:marLeft w:val="0"/>
          <w:marRight w:val="0"/>
          <w:marTop w:val="0"/>
          <w:marBottom w:val="0"/>
          <w:divBdr>
            <w:top w:val="none" w:sz="0" w:space="0" w:color="auto"/>
            <w:left w:val="none" w:sz="0" w:space="0" w:color="auto"/>
            <w:bottom w:val="none" w:sz="0" w:space="0" w:color="auto"/>
            <w:right w:val="none" w:sz="0" w:space="0" w:color="auto"/>
          </w:divBdr>
        </w:div>
        <w:div w:id="1804737920">
          <w:marLeft w:val="0"/>
          <w:marRight w:val="0"/>
          <w:marTop w:val="0"/>
          <w:marBottom w:val="0"/>
          <w:divBdr>
            <w:top w:val="none" w:sz="0" w:space="0" w:color="auto"/>
            <w:left w:val="none" w:sz="0" w:space="0" w:color="auto"/>
            <w:bottom w:val="none" w:sz="0" w:space="0" w:color="auto"/>
            <w:right w:val="none" w:sz="0" w:space="0" w:color="auto"/>
          </w:divBdr>
        </w:div>
        <w:div w:id="1873105643">
          <w:marLeft w:val="0"/>
          <w:marRight w:val="0"/>
          <w:marTop w:val="0"/>
          <w:marBottom w:val="0"/>
          <w:divBdr>
            <w:top w:val="none" w:sz="0" w:space="0" w:color="auto"/>
            <w:left w:val="none" w:sz="0" w:space="0" w:color="auto"/>
            <w:bottom w:val="none" w:sz="0" w:space="0" w:color="auto"/>
            <w:right w:val="none" w:sz="0" w:space="0" w:color="auto"/>
          </w:divBdr>
        </w:div>
        <w:div w:id="1883058895">
          <w:marLeft w:val="0"/>
          <w:marRight w:val="0"/>
          <w:marTop w:val="0"/>
          <w:marBottom w:val="0"/>
          <w:divBdr>
            <w:top w:val="none" w:sz="0" w:space="0" w:color="auto"/>
            <w:left w:val="none" w:sz="0" w:space="0" w:color="auto"/>
            <w:bottom w:val="none" w:sz="0" w:space="0" w:color="auto"/>
            <w:right w:val="none" w:sz="0" w:space="0" w:color="auto"/>
          </w:divBdr>
        </w:div>
        <w:div w:id="1907450458">
          <w:marLeft w:val="0"/>
          <w:marRight w:val="0"/>
          <w:marTop w:val="0"/>
          <w:marBottom w:val="0"/>
          <w:divBdr>
            <w:top w:val="none" w:sz="0" w:space="0" w:color="auto"/>
            <w:left w:val="none" w:sz="0" w:space="0" w:color="auto"/>
            <w:bottom w:val="none" w:sz="0" w:space="0" w:color="auto"/>
            <w:right w:val="none" w:sz="0" w:space="0" w:color="auto"/>
          </w:divBdr>
        </w:div>
        <w:div w:id="1916626004">
          <w:marLeft w:val="0"/>
          <w:marRight w:val="0"/>
          <w:marTop w:val="0"/>
          <w:marBottom w:val="0"/>
          <w:divBdr>
            <w:top w:val="none" w:sz="0" w:space="0" w:color="auto"/>
            <w:left w:val="none" w:sz="0" w:space="0" w:color="auto"/>
            <w:bottom w:val="none" w:sz="0" w:space="0" w:color="auto"/>
            <w:right w:val="none" w:sz="0" w:space="0" w:color="auto"/>
          </w:divBdr>
        </w:div>
        <w:div w:id="1929269576">
          <w:marLeft w:val="0"/>
          <w:marRight w:val="0"/>
          <w:marTop w:val="0"/>
          <w:marBottom w:val="0"/>
          <w:divBdr>
            <w:top w:val="none" w:sz="0" w:space="0" w:color="auto"/>
            <w:left w:val="none" w:sz="0" w:space="0" w:color="auto"/>
            <w:bottom w:val="none" w:sz="0" w:space="0" w:color="auto"/>
            <w:right w:val="none" w:sz="0" w:space="0" w:color="auto"/>
          </w:divBdr>
        </w:div>
        <w:div w:id="1949116103">
          <w:marLeft w:val="0"/>
          <w:marRight w:val="0"/>
          <w:marTop w:val="0"/>
          <w:marBottom w:val="0"/>
          <w:divBdr>
            <w:top w:val="none" w:sz="0" w:space="0" w:color="auto"/>
            <w:left w:val="none" w:sz="0" w:space="0" w:color="auto"/>
            <w:bottom w:val="none" w:sz="0" w:space="0" w:color="auto"/>
            <w:right w:val="none" w:sz="0" w:space="0" w:color="auto"/>
          </w:divBdr>
        </w:div>
        <w:div w:id="1993291200">
          <w:marLeft w:val="0"/>
          <w:marRight w:val="0"/>
          <w:marTop w:val="0"/>
          <w:marBottom w:val="0"/>
          <w:divBdr>
            <w:top w:val="none" w:sz="0" w:space="0" w:color="auto"/>
            <w:left w:val="none" w:sz="0" w:space="0" w:color="auto"/>
            <w:bottom w:val="none" w:sz="0" w:space="0" w:color="auto"/>
            <w:right w:val="none" w:sz="0" w:space="0" w:color="auto"/>
          </w:divBdr>
        </w:div>
        <w:div w:id="2014911029">
          <w:marLeft w:val="0"/>
          <w:marRight w:val="0"/>
          <w:marTop w:val="0"/>
          <w:marBottom w:val="0"/>
          <w:divBdr>
            <w:top w:val="none" w:sz="0" w:space="0" w:color="auto"/>
            <w:left w:val="none" w:sz="0" w:space="0" w:color="auto"/>
            <w:bottom w:val="none" w:sz="0" w:space="0" w:color="auto"/>
            <w:right w:val="none" w:sz="0" w:space="0" w:color="auto"/>
          </w:divBdr>
        </w:div>
        <w:div w:id="2080905427">
          <w:marLeft w:val="0"/>
          <w:marRight w:val="0"/>
          <w:marTop w:val="0"/>
          <w:marBottom w:val="0"/>
          <w:divBdr>
            <w:top w:val="none" w:sz="0" w:space="0" w:color="auto"/>
            <w:left w:val="none" w:sz="0" w:space="0" w:color="auto"/>
            <w:bottom w:val="none" w:sz="0" w:space="0" w:color="auto"/>
            <w:right w:val="none" w:sz="0" w:space="0" w:color="auto"/>
          </w:divBdr>
        </w:div>
        <w:div w:id="2109763740">
          <w:marLeft w:val="0"/>
          <w:marRight w:val="0"/>
          <w:marTop w:val="0"/>
          <w:marBottom w:val="0"/>
          <w:divBdr>
            <w:top w:val="none" w:sz="0" w:space="0" w:color="auto"/>
            <w:left w:val="none" w:sz="0" w:space="0" w:color="auto"/>
            <w:bottom w:val="none" w:sz="0" w:space="0" w:color="auto"/>
            <w:right w:val="none" w:sz="0" w:space="0" w:color="auto"/>
          </w:divBdr>
        </w:div>
        <w:div w:id="2128349422">
          <w:marLeft w:val="0"/>
          <w:marRight w:val="0"/>
          <w:marTop w:val="0"/>
          <w:marBottom w:val="0"/>
          <w:divBdr>
            <w:top w:val="none" w:sz="0" w:space="0" w:color="auto"/>
            <w:left w:val="none" w:sz="0" w:space="0" w:color="auto"/>
            <w:bottom w:val="none" w:sz="0" w:space="0" w:color="auto"/>
            <w:right w:val="none" w:sz="0" w:space="0" w:color="auto"/>
          </w:divBdr>
        </w:div>
        <w:div w:id="21288925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www.riigiteataja.ee/akt/108072025047" TargetMode="External"/><Relationship Id="rId2" Type="http://schemas.openxmlformats.org/officeDocument/2006/relationships/hyperlink" Target="https://www.riigiteataja.ee/akt/108072025047" TargetMode="External"/><Relationship Id="rId1" Type="http://schemas.openxmlformats.org/officeDocument/2006/relationships/hyperlink" Target="https://sonaveeb.ee/search/os/uraanimaak/1"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documenttasks/documenttasks1.xml><?xml version="1.0" encoding="utf-8"?>
<t:Tasks xmlns:t="http://schemas.microsoft.com/office/tasks/2019/documenttasks" xmlns:oel="http://schemas.microsoft.com/office/2019/extlst">
  <t:Task id="{AEDB2C7C-A987-4F5F-95CB-263F53537B3A}">
    <t:Anchor>
      <t:Comment id="680425488"/>
    </t:Anchor>
    <t:History>
      <t:Event id="{A3EAE7C6-FB39-47FB-A9AA-247C071F13A9}" time="2025-11-25T19:01:27.354Z">
        <t:Attribution userId="S::marily.jaska@envir.ee::c9ebce98-60e3-4283-82d7-dcfd82fe5384" userProvider="AD" userName="Marily Jaska"/>
        <t:Anchor>
          <t:Comment id="187162981"/>
        </t:Anchor>
        <t:Create/>
      </t:Event>
      <t:Event id="{211CA32E-AA5F-4E5E-AC2A-85049930D116}" time="2025-11-25T19:01:27.354Z">
        <t:Attribution userId="S::marily.jaska@envir.ee::c9ebce98-60e3-4283-82d7-dcfd82fe5384" userProvider="AD" userName="Marily Jaska"/>
        <t:Anchor>
          <t:Comment id="187162981"/>
        </t:Anchor>
        <t:Assign userId="S::Rene.Lauk@envir.ee::2e99c53f-5183-4d3b-a264-a8eb59d30573" userProvider="AD" userName="Rene Lauk"/>
      </t:Event>
      <t:Event id="{29322F6D-E40E-4449-9394-4C4853A6312A}" time="2025-11-25T19:01:27.354Z">
        <t:Attribution userId="S::marily.jaska@envir.ee::c9ebce98-60e3-4283-82d7-dcfd82fe5384" userProvider="AD" userName="Marily Jaska"/>
        <t:Anchor>
          <t:Comment id="187162981"/>
        </t:Anchor>
        <t:SetTitle title="@Rene Lauk palun sul üle vaadata kas on vaja täpsustada"/>
      </t:Event>
    </t:History>
  </t:Task>
  <t:Task id="{AAF1533E-D59B-4060-B7B8-20F736B50561}">
    <t:Anchor>
      <t:Comment id="101787433"/>
    </t:Anchor>
    <t:History>
      <t:Event id="{978DBBD1-C750-4445-B844-C1AE185C3BEB}" time="2025-11-25T15:46:21.605Z">
        <t:Attribution userId="S::marily.jaska@envir.ee::c9ebce98-60e3-4283-82d7-dcfd82fe5384" userProvider="AD" userName="Marily Jaska"/>
        <t:Anchor>
          <t:Comment id="1068491454"/>
        </t:Anchor>
        <t:Create/>
      </t:Event>
      <t:Event id="{83E5F50D-C9F8-4858-B39F-8A42B8CE105C}" time="2025-11-25T15:46:21.605Z">
        <t:Attribution userId="S::marily.jaska@envir.ee::c9ebce98-60e3-4283-82d7-dcfd82fe5384" userProvider="AD" userName="Marily Jaska"/>
        <t:Anchor>
          <t:Comment id="1068491454"/>
        </t:Anchor>
        <t:Assign userId="S::Hando.Tohver@kliimaministeerium.ee::a87752d8-21ce-4547-8bd0-fa70da169d85" userProvider="AD" userName="Hando Tohver"/>
      </t:Event>
      <t:Event id="{42EA5B53-BF1E-48DD-B3D4-BD60A6F24960}" time="2025-11-25T15:46:21.605Z">
        <t:Attribution userId="S::marily.jaska@envir.ee::c9ebce98-60e3-4283-82d7-dcfd82fe5384" userProvider="AD" userName="Marily Jaska"/>
        <t:Anchor>
          <t:Comment id="1068491454"/>
        </t:Anchor>
        <t:SetTitle title="@Hando Tohver palun aita :) Mina ütleks, et kooskõlastamise tingimused. Loas saad kirjutada, et need tuleb määrata ja neid tuleb jälgida ja rakendada aga loa andmise hetkel ju neid piire ei tea (s.t katsetamise tulemusena ju alles selguvad)."/>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4B351E-52C4-434C-893D-B3CE74DB7CBC}">
  <ds:schemaRefs>
    <ds:schemaRef ds:uri="http://schemas.openxmlformats.org/officeDocument/2006/bibliography"/>
  </ds:schemaRefs>
</ds:datastoreItem>
</file>

<file path=customXml/itemProps2.xml><?xml version="1.0" encoding="utf-8"?>
<ds:datastoreItem xmlns:ds="http://schemas.openxmlformats.org/officeDocument/2006/customXml" ds:itemID="{C1430B98-FB21-4ACF-AFAB-A9393D0D91DD}">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0EA6675D-8D35-4565-9DD9-DB6C40EB11BC}">
  <ds:schemaRefs>
    <ds:schemaRef ds:uri="http://schemas.microsoft.com/sharepoint/v3/contenttype/forms"/>
  </ds:schemaRefs>
</ds:datastoreItem>
</file>

<file path=customXml/itemProps4.xml><?xml version="1.0" encoding="utf-8"?>
<ds:datastoreItem xmlns:ds="http://schemas.openxmlformats.org/officeDocument/2006/customXml" ds:itemID="{55356472-8C79-4AAD-98B3-5762ABFA86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17661</Words>
  <Characters>102437</Characters>
  <Application>Microsoft Office Word</Application>
  <DocSecurity>0</DocSecurity>
  <Lines>853</Lines>
  <Paragraphs>239</Paragraphs>
  <ScaleCrop>false</ScaleCrop>
  <Company>KeMIT</Company>
  <LinksUpToDate>false</LinksUpToDate>
  <CharactersWithSpaces>119859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Tuumaenergia ja -ohutuse seaduse eelnõu 01.12. 25</dc:title>
  <dc:subject/>
  <dc:creator>Elina Lehestik</dc:creator>
  <dc:description/>
  <cp:lastModifiedBy>Katariina Kärsten - JUSTDIGI</cp:lastModifiedBy>
  <cp:revision>268</cp:revision>
  <cp:lastPrinted>2025-11-06T15:02:00Z</cp:lastPrinted>
  <dcterms:created xsi:type="dcterms:W3CDTF">2026-01-05T07:51:00Z</dcterms:created>
  <dcterms:modified xsi:type="dcterms:W3CDTF">2026-01-21T10:28:00Z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2026-01-05T07:51:27Z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23844119-2970-4da9-af5c-64ff26a3106f</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ies>
</file>